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15.xml" ContentType="application/vnd.openxmlformats-officedocument.drawingml.chart+xml"/>
  <Override PartName="/word/charts/chart13.xml" ContentType="application/vnd.openxmlformats-officedocument.drawingml.chart+xml"/>
  <Override PartName="/word/charts/chart12.xml" ContentType="application/vnd.openxmlformats-officedocument.drawingml.chart+xml"/>
  <Override PartName="/word/charts/chart14.xml" ContentType="application/vnd.openxmlformats-officedocument.drawingml.chart+xml"/>
  <Override PartName="/word/theme/theme1.xml" ContentType="application/vnd.openxmlformats-officedocument.theme+xml"/>
  <Override PartName="/word/charts/chart11.xml" ContentType="application/vnd.openxmlformats-officedocument.drawingml.chart+xml"/>
  <Override PartName="/word/charts/chart10.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9.xml" ContentType="application/vnd.openxmlformats-officedocument.drawingml.chart+xml"/>
  <Override PartName="/word/charts/chart8.xml" ContentType="application/vnd.openxmlformats-officedocument.drawingml.chart+xml"/>
  <Override PartName="/word/charts/chart7.xml" ContentType="application/vnd.openxmlformats-officedocument.drawingml.chart+xml"/>
  <Override PartName="/word/charts/chart6.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90" w:rsidRDefault="00084290" w:rsidP="00AC7F83">
      <w:bookmarkStart w:id="0" w:name="_GoBack"/>
      <w:bookmarkEnd w:id="0"/>
    </w:p>
    <w:p w:rsidR="00084290" w:rsidRDefault="00084290" w:rsidP="00AC7F83"/>
    <w:p w:rsidR="00084290" w:rsidRDefault="00084290" w:rsidP="00AC7F83"/>
    <w:p w:rsidR="00084290" w:rsidRDefault="00084290" w:rsidP="00AC7F83"/>
    <w:p w:rsidR="00084290" w:rsidRDefault="00084290" w:rsidP="00AC7F83"/>
    <w:p w:rsidR="002B3108" w:rsidRDefault="002B3108" w:rsidP="00AC7F83"/>
    <w:p w:rsidR="002B3108" w:rsidRDefault="002B3108" w:rsidP="00CE22C2">
      <w:pPr>
        <w:jc w:val="right"/>
      </w:pPr>
    </w:p>
    <w:p w:rsidR="002B3108" w:rsidRDefault="002B3108" w:rsidP="00AC7F83"/>
    <w:p w:rsidR="00084290" w:rsidRPr="00863064" w:rsidRDefault="00831AB5" w:rsidP="002B3108">
      <w:pPr>
        <w:spacing w:line="240" w:lineRule="auto"/>
        <w:jc w:val="center"/>
        <w:rPr>
          <w:b/>
          <w:sz w:val="48"/>
          <w:szCs w:val="48"/>
        </w:rPr>
      </w:pPr>
      <w:r w:rsidRPr="00863064">
        <w:rPr>
          <w:b/>
          <w:sz w:val="48"/>
          <w:szCs w:val="48"/>
        </w:rPr>
        <w:t>Administration of Justice</w:t>
      </w:r>
    </w:p>
    <w:p w:rsidR="00084290" w:rsidRPr="002B3108" w:rsidRDefault="00831AB5" w:rsidP="002B3108">
      <w:pPr>
        <w:spacing w:line="240" w:lineRule="auto"/>
        <w:jc w:val="center"/>
        <w:rPr>
          <w:sz w:val="36"/>
          <w:szCs w:val="36"/>
        </w:rPr>
      </w:pPr>
      <w:r w:rsidRPr="002B3108">
        <w:rPr>
          <w:sz w:val="36"/>
          <w:szCs w:val="36"/>
        </w:rPr>
        <w:t>Program Review</w:t>
      </w:r>
    </w:p>
    <w:p w:rsidR="00831AB5" w:rsidRPr="00681ADD" w:rsidRDefault="003B51B7" w:rsidP="002B3108">
      <w:pPr>
        <w:spacing w:line="240" w:lineRule="auto"/>
        <w:jc w:val="center"/>
        <w:rPr>
          <w:i/>
          <w:color w:val="2EA490"/>
          <w:sz w:val="28"/>
          <w:szCs w:val="28"/>
        </w:rPr>
      </w:pPr>
      <w:r w:rsidRPr="00681ADD">
        <w:rPr>
          <w:i/>
          <w:color w:val="2EA490"/>
          <w:sz w:val="28"/>
          <w:szCs w:val="28"/>
        </w:rPr>
        <w:t>2012 - 20</w:t>
      </w:r>
      <w:r w:rsidR="00831AB5" w:rsidRPr="00681ADD">
        <w:rPr>
          <w:i/>
          <w:color w:val="2EA490"/>
          <w:sz w:val="28"/>
          <w:szCs w:val="28"/>
        </w:rPr>
        <w:t>13</w:t>
      </w:r>
    </w:p>
    <w:p w:rsidR="00084290" w:rsidRDefault="00084290" w:rsidP="00AC7F83"/>
    <w:p w:rsidR="00084290" w:rsidRDefault="00084290" w:rsidP="00AC7F83"/>
    <w:p w:rsidR="00084290" w:rsidRDefault="00084290" w:rsidP="00AC7F83"/>
    <w:p w:rsidR="00084290" w:rsidRDefault="00681ADD" w:rsidP="00AC7F83">
      <w:r>
        <w:rPr>
          <w:noProof/>
        </w:rPr>
        <w:drawing>
          <wp:anchor distT="0" distB="0" distL="114300" distR="114300" simplePos="0" relativeHeight="251661312" behindDoc="0" locked="0" layoutInCell="1" allowOverlap="1">
            <wp:simplePos x="0" y="0"/>
            <wp:positionH relativeFrom="margin">
              <wp:posOffset>1825625</wp:posOffset>
            </wp:positionH>
            <wp:positionV relativeFrom="margin">
              <wp:posOffset>2693670</wp:posOffset>
            </wp:positionV>
            <wp:extent cx="1817370" cy="1885315"/>
            <wp:effectExtent l="38100" t="0" r="11430" b="553085"/>
            <wp:wrapSquare wrapText="bothSides"/>
            <wp:docPr id="31"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1817370" cy="18853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831AB5" w:rsidRDefault="00681ADD" w:rsidP="00681ADD">
      <w:pPr>
        <w:rPr>
          <w:sz w:val="32"/>
          <w:szCs w:val="32"/>
        </w:rPr>
      </w:pPr>
      <w:r>
        <w:rPr>
          <w:sz w:val="32"/>
          <w:szCs w:val="32"/>
        </w:rPr>
        <w:t xml:space="preserve">                                               </w:t>
      </w:r>
      <w:r w:rsidR="00831AB5" w:rsidRPr="00863064">
        <w:rPr>
          <w:sz w:val="32"/>
          <w:szCs w:val="32"/>
        </w:rPr>
        <w:t>Cindy R. Bevan</w:t>
      </w:r>
    </w:p>
    <w:p w:rsidR="00863064" w:rsidRPr="00863064" w:rsidRDefault="00863064" w:rsidP="002B3108">
      <w:pPr>
        <w:jc w:val="center"/>
        <w:rPr>
          <w:sz w:val="32"/>
          <w:szCs w:val="32"/>
        </w:rPr>
      </w:pPr>
    </w:p>
    <w:p w:rsidR="00831AB5" w:rsidRPr="00F05F8F" w:rsidRDefault="00831AB5" w:rsidP="002B3108">
      <w:pPr>
        <w:jc w:val="center"/>
        <w:rPr>
          <w:sz w:val="24"/>
          <w:szCs w:val="24"/>
        </w:rPr>
      </w:pPr>
      <w:r w:rsidRPr="00F05F8F">
        <w:rPr>
          <w:sz w:val="24"/>
          <w:szCs w:val="24"/>
        </w:rPr>
        <w:t>Preparer</w:t>
      </w:r>
    </w:p>
    <w:p w:rsidR="00831AB5" w:rsidRDefault="00831AB5" w:rsidP="00AC7F83"/>
    <w:p w:rsidR="00831AB5" w:rsidRDefault="00831AB5"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831AB5" w:rsidRDefault="00831AB5" w:rsidP="00AC7F83"/>
    <w:p w:rsidR="009F4582" w:rsidRDefault="00831AB5" w:rsidP="009F4582">
      <w:pPr>
        <w:jc w:val="center"/>
        <w:rPr>
          <w:i/>
        </w:rPr>
      </w:pPr>
      <w:r w:rsidRPr="002B3108">
        <w:rPr>
          <w:i/>
        </w:rPr>
        <w:t xml:space="preserve">I would like to acknowledge and </w:t>
      </w:r>
      <w:r w:rsidR="00987CC0">
        <w:rPr>
          <w:i/>
        </w:rPr>
        <w:t xml:space="preserve">especially </w:t>
      </w:r>
      <w:r w:rsidRPr="002B3108">
        <w:rPr>
          <w:i/>
        </w:rPr>
        <w:t>thank Professor R.J. Ruppenthal for allowing me to use the Paralegal Studies Program Review as a model for this review and report.</w:t>
      </w:r>
    </w:p>
    <w:p w:rsidR="009F4582" w:rsidRDefault="009F4582" w:rsidP="009F4582">
      <w:pPr>
        <w:jc w:val="center"/>
      </w:pPr>
    </w:p>
    <w:p w:rsidR="008363D4" w:rsidRPr="009F4582" w:rsidRDefault="009F4582" w:rsidP="009F4582">
      <w:pPr>
        <w:ind w:right="-360"/>
        <w:jc w:val="center"/>
        <w:rPr>
          <w:i/>
        </w:rPr>
      </w:pPr>
      <w:r>
        <w:rPr>
          <w:noProof/>
        </w:rPr>
        <w:lastRenderedPageBreak/>
        <w:drawing>
          <wp:anchor distT="0" distB="0" distL="114300" distR="114300" simplePos="0" relativeHeight="251659264" behindDoc="0" locked="0" layoutInCell="1" allowOverlap="1">
            <wp:simplePos x="0" y="0"/>
            <wp:positionH relativeFrom="margin">
              <wp:posOffset>2425700</wp:posOffset>
            </wp:positionH>
            <wp:positionV relativeFrom="margin">
              <wp:posOffset>-711200</wp:posOffset>
            </wp:positionV>
            <wp:extent cx="709295" cy="646430"/>
            <wp:effectExtent l="38100" t="0" r="14605" b="191770"/>
            <wp:wrapSquare wrapText="bothSides"/>
            <wp:docPr id="4"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709295" cy="6464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8363D4">
        <w:t xml:space="preserve">                 </w:t>
      </w:r>
    </w:p>
    <w:p w:rsidR="008363D4" w:rsidRDefault="008363D4" w:rsidP="009F4582">
      <w:pPr>
        <w:pBdr>
          <w:top w:val="thickThinSmallGap" w:sz="12" w:space="1" w:color="339966"/>
        </w:pBdr>
        <w:ind w:right="-1080" w:hanging="900"/>
      </w:pPr>
    </w:p>
    <w:p w:rsidR="008363D4" w:rsidRDefault="008363D4" w:rsidP="008363D4"/>
    <w:p w:rsidR="008363D4" w:rsidRDefault="008363D4" w:rsidP="008363D4"/>
    <w:p w:rsidR="008363D4" w:rsidRPr="008363D4" w:rsidRDefault="008363D4" w:rsidP="008363D4">
      <w:pPr>
        <w:jc w:val="center"/>
        <w:rPr>
          <w:rFonts w:ascii="Times New Roman" w:hAnsi="Times New Roman" w:cs="Times New Roman"/>
          <w:b/>
          <w:sz w:val="24"/>
          <w:szCs w:val="24"/>
        </w:rPr>
      </w:pPr>
      <w:r w:rsidRPr="008363D4">
        <w:rPr>
          <w:rFonts w:ascii="Times New Roman" w:hAnsi="Times New Roman" w:cs="Times New Roman"/>
          <w:b/>
          <w:sz w:val="24"/>
          <w:szCs w:val="24"/>
        </w:rPr>
        <w:t>Table of Contents</w:t>
      </w:r>
    </w:p>
    <w:p w:rsidR="008363D4" w:rsidRDefault="008363D4" w:rsidP="008363D4">
      <w:pPr>
        <w:jc w:val="center"/>
      </w:pPr>
    </w:p>
    <w:p w:rsidR="008363D4" w:rsidRDefault="008363D4" w:rsidP="008363D4">
      <w:pPr>
        <w:pStyle w:val="Heading2"/>
        <w:spacing w:before="0"/>
        <w:rPr>
          <w:rFonts w:ascii="Times New Roman" w:hAnsi="Times New Roman" w:cs="Times New Roman"/>
          <w:b w:val="0"/>
          <w:color w:val="auto"/>
        </w:rPr>
      </w:pPr>
    </w:p>
    <w:p w:rsidR="008363D4" w:rsidRPr="00245D5F" w:rsidRDefault="008363D4" w:rsidP="008363D4">
      <w:pPr>
        <w:pStyle w:val="Heading2"/>
        <w:spacing w:before="0"/>
        <w:ind w:right="-360" w:hanging="360"/>
        <w:rPr>
          <w:rFonts w:ascii="Calibri" w:hAnsi="Calibri" w:cs="Calibri"/>
          <w:b w:val="0"/>
          <w:color w:val="auto"/>
          <w:sz w:val="22"/>
          <w:szCs w:val="22"/>
        </w:rPr>
      </w:pPr>
      <w:r w:rsidRPr="00245D5F">
        <w:rPr>
          <w:rFonts w:ascii="Calibri" w:hAnsi="Calibri" w:cs="Calibri"/>
          <w:b w:val="0"/>
          <w:color w:val="auto"/>
          <w:sz w:val="22"/>
          <w:szCs w:val="22"/>
        </w:rPr>
        <w:t>General Information……………………………………………………………</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B32FEF">
        <w:rPr>
          <w:rFonts w:ascii="Calibri" w:hAnsi="Calibri" w:cs="Calibri"/>
          <w:b w:val="0"/>
          <w:color w:val="auto"/>
          <w:sz w:val="22"/>
          <w:szCs w:val="22"/>
        </w:rPr>
        <w:t>3</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Summary of the Department/Program</w:t>
      </w:r>
      <w:r w:rsidR="00C57751" w:rsidRPr="00245D5F">
        <w:rPr>
          <w:rFonts w:ascii="Calibri" w:hAnsi="Calibri" w:cs="Calibri"/>
          <w:b w:val="0"/>
          <w:color w:val="auto"/>
          <w:sz w:val="22"/>
          <w:szCs w:val="22"/>
        </w:rPr>
        <w:t xml:space="preserve"> </w:t>
      </w:r>
      <w:r w:rsidRPr="00245D5F">
        <w:rPr>
          <w:rFonts w:ascii="Calibri" w:hAnsi="Calibri" w:cs="Calibri"/>
          <w:b w:val="0"/>
          <w:color w:val="auto"/>
          <w:sz w:val="22"/>
          <w:szCs w:val="22"/>
        </w:rPr>
        <w:t>(“Program”)………………………………</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BA443A">
        <w:rPr>
          <w:rFonts w:ascii="Calibri" w:hAnsi="Calibri" w:cs="Calibri"/>
          <w:b w:val="0"/>
          <w:color w:val="auto"/>
          <w:sz w:val="22"/>
          <w:szCs w:val="22"/>
        </w:rPr>
        <w:t>…</w:t>
      </w:r>
      <w:r w:rsidR="00B32FEF">
        <w:rPr>
          <w:rFonts w:ascii="Calibri" w:hAnsi="Calibri" w:cs="Calibri"/>
          <w:b w:val="0"/>
          <w:color w:val="auto"/>
          <w:sz w:val="22"/>
          <w:szCs w:val="22"/>
        </w:rPr>
        <w:t>3</w:t>
      </w:r>
    </w:p>
    <w:p w:rsidR="008363D4" w:rsidRPr="00245D5F" w:rsidRDefault="008363D4" w:rsidP="00BA443A">
      <w:pPr>
        <w:pStyle w:val="Heading2"/>
        <w:tabs>
          <w:tab w:val="left" w:pos="450"/>
          <w:tab w:val="left" w:pos="540"/>
          <w:tab w:val="left" w:pos="7560"/>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A: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Overview of Program…………………………………………………</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B32FEF">
        <w:rPr>
          <w:rFonts w:ascii="Calibri" w:hAnsi="Calibri" w:cs="Calibri"/>
          <w:b w:val="0"/>
          <w:color w:val="auto"/>
          <w:sz w:val="22"/>
          <w:szCs w:val="22"/>
        </w:rPr>
        <w:t>12</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B: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Curriculum……………………………………………………………</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8E475A">
        <w:rPr>
          <w:rFonts w:ascii="Calibri" w:hAnsi="Calibri" w:cs="Calibri"/>
          <w:b w:val="0"/>
          <w:color w:val="auto"/>
          <w:sz w:val="22"/>
          <w:szCs w:val="22"/>
        </w:rPr>
        <w:t>2</w:t>
      </w:r>
      <w:r w:rsidR="00F05F8F">
        <w:rPr>
          <w:rFonts w:ascii="Calibri" w:hAnsi="Calibri" w:cs="Calibri"/>
          <w:b w:val="0"/>
          <w:color w:val="auto"/>
          <w:sz w:val="22"/>
          <w:szCs w:val="22"/>
        </w:rPr>
        <w:t>8</w:t>
      </w:r>
    </w:p>
    <w:p w:rsidR="008363D4" w:rsidRPr="00245D5F" w:rsidRDefault="008363D4" w:rsidP="00245D5F">
      <w:pPr>
        <w:pStyle w:val="Heading2"/>
        <w:tabs>
          <w:tab w:val="left" w:pos="7560"/>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C: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Student Outcomes…………………………………………………</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F05F8F">
        <w:rPr>
          <w:rFonts w:ascii="Calibri" w:hAnsi="Calibri" w:cs="Calibri"/>
          <w:b w:val="0"/>
          <w:color w:val="auto"/>
          <w:sz w:val="22"/>
          <w:szCs w:val="22"/>
        </w:rPr>
        <w:t>37</w:t>
      </w:r>
    </w:p>
    <w:p w:rsidR="008363D4" w:rsidRPr="00245D5F" w:rsidRDefault="008363D4" w:rsidP="00BA443A">
      <w:pPr>
        <w:pStyle w:val="Heading2"/>
        <w:tabs>
          <w:tab w:val="left" w:pos="783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D: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Faculty and Staff……………………………………………………</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F05F8F">
        <w:rPr>
          <w:rFonts w:ascii="Calibri" w:hAnsi="Calibri" w:cs="Calibri"/>
          <w:b w:val="0"/>
          <w:color w:val="auto"/>
          <w:sz w:val="22"/>
          <w:szCs w:val="22"/>
        </w:rPr>
        <w:t>40</w:t>
      </w:r>
      <w:r w:rsidRPr="00245D5F">
        <w:rPr>
          <w:rFonts w:ascii="Calibri" w:hAnsi="Calibri" w:cs="Calibri"/>
          <w:b w:val="0"/>
          <w:color w:val="auto"/>
          <w:sz w:val="22"/>
          <w:szCs w:val="22"/>
        </w:rPr>
        <w:t xml:space="preserve"> </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E: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Facilities, Equipment, Materials and Maintenance………………</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F05F8F">
        <w:rPr>
          <w:rFonts w:ascii="Calibri" w:hAnsi="Calibri" w:cs="Calibri"/>
          <w:b w:val="0"/>
          <w:color w:val="auto"/>
          <w:sz w:val="22"/>
          <w:szCs w:val="22"/>
        </w:rPr>
        <w:t>44</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F: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Future Needs…………………………………………………………………</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F05F8F">
        <w:rPr>
          <w:rFonts w:ascii="Calibri" w:hAnsi="Calibri" w:cs="Calibri"/>
          <w:b w:val="0"/>
          <w:color w:val="auto"/>
          <w:sz w:val="22"/>
          <w:szCs w:val="22"/>
        </w:rPr>
        <w:t>45</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PART G:  Additional Information…………………………………………</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F05F8F">
        <w:rPr>
          <w:rFonts w:ascii="Calibri" w:hAnsi="Calibri" w:cs="Calibri"/>
          <w:b w:val="0"/>
          <w:color w:val="auto"/>
          <w:sz w:val="22"/>
          <w:szCs w:val="22"/>
        </w:rPr>
        <w:t>47</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Style w:val="Heading1Char"/>
          <w:rFonts w:ascii="Calibri" w:hAnsi="Calibri" w:cs="Calibri"/>
          <w:color w:val="auto"/>
          <w:sz w:val="22"/>
          <w:szCs w:val="22"/>
        </w:rPr>
        <w:t xml:space="preserve">PART H:  Annual Assessment: </w:t>
      </w:r>
      <w:r w:rsidRPr="00245D5F">
        <w:rPr>
          <w:rFonts w:ascii="Calibri" w:hAnsi="Calibri" w:cs="Calibri"/>
          <w:b w:val="0"/>
          <w:color w:val="auto"/>
          <w:sz w:val="22"/>
          <w:szCs w:val="22"/>
        </w:rPr>
        <w:t>Program Faculty and PR Committee……………………</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F05F8F">
        <w:rPr>
          <w:rFonts w:ascii="Calibri" w:hAnsi="Calibri" w:cs="Calibri"/>
          <w:b w:val="0"/>
          <w:color w:val="auto"/>
          <w:sz w:val="22"/>
          <w:szCs w:val="22"/>
        </w:rPr>
        <w:t>47</w:t>
      </w:r>
    </w:p>
    <w:p w:rsidR="008363D4" w:rsidRPr="00245D5F" w:rsidRDefault="008363D4" w:rsidP="008363D4">
      <w:pPr>
        <w:ind w:right="-360" w:hanging="360"/>
        <w:jc w:val="center"/>
        <w:rPr>
          <w:rFonts w:ascii="Calibri" w:hAnsi="Calibri" w:cs="Calibri"/>
        </w:rPr>
      </w:pPr>
    </w:p>
    <w:p w:rsidR="008363D4" w:rsidRPr="00245D5F" w:rsidRDefault="008363D4" w:rsidP="00245D5F">
      <w:pPr>
        <w:tabs>
          <w:tab w:val="left" w:pos="0"/>
          <w:tab w:val="left" w:pos="7740"/>
        </w:tabs>
        <w:ind w:right="-360" w:hanging="360"/>
        <w:rPr>
          <w:rFonts w:ascii="Calibri" w:hAnsi="Calibri" w:cs="Calibri"/>
          <w:i/>
        </w:rPr>
      </w:pPr>
      <w:r w:rsidRPr="00245D5F">
        <w:rPr>
          <w:rFonts w:ascii="Calibri" w:hAnsi="Calibri" w:cs="Calibri"/>
        </w:rPr>
        <w:t>PA</w:t>
      </w:r>
      <w:r w:rsidR="008F794B">
        <w:rPr>
          <w:rFonts w:ascii="Calibri" w:hAnsi="Calibri" w:cs="Calibri"/>
        </w:rPr>
        <w:t xml:space="preserve">RT </w:t>
      </w:r>
      <w:r w:rsidR="00461DC3">
        <w:rPr>
          <w:rFonts w:ascii="Calibri" w:hAnsi="Calibri" w:cs="Calibri"/>
        </w:rPr>
        <w:t>I</w:t>
      </w:r>
      <w:r w:rsidRPr="00245D5F">
        <w:rPr>
          <w:rFonts w:ascii="Calibri" w:hAnsi="Calibri" w:cs="Calibri"/>
        </w:rPr>
        <w:t xml:space="preserve">: </w:t>
      </w:r>
      <w:r w:rsidR="00BA443A">
        <w:rPr>
          <w:rFonts w:ascii="Calibri" w:hAnsi="Calibri" w:cs="Calibri"/>
        </w:rPr>
        <w:t xml:space="preserve">  </w:t>
      </w:r>
      <w:r w:rsidRPr="00245D5F">
        <w:rPr>
          <w:rFonts w:ascii="Calibri" w:hAnsi="Calibri" w:cs="Calibri"/>
        </w:rPr>
        <w:t>Resource Allocation Table……………………………………………………………</w:t>
      </w:r>
      <w:r w:rsidR="00245D5F" w:rsidRPr="00245D5F">
        <w:rPr>
          <w:rFonts w:ascii="Calibri" w:hAnsi="Calibri" w:cs="Calibri"/>
        </w:rPr>
        <w:t>……………...</w:t>
      </w:r>
      <w:r w:rsidR="00BA443A">
        <w:rPr>
          <w:rFonts w:ascii="Calibri" w:hAnsi="Calibri" w:cs="Calibri"/>
        </w:rPr>
        <w:t>...........</w:t>
      </w:r>
      <w:r w:rsidR="006437E1">
        <w:rPr>
          <w:rFonts w:ascii="Calibri" w:hAnsi="Calibri" w:cs="Calibri"/>
        </w:rPr>
        <w:t>4</w:t>
      </w:r>
      <w:r w:rsidR="00F05F8F">
        <w:rPr>
          <w:rFonts w:ascii="Calibri" w:hAnsi="Calibri" w:cs="Calibri"/>
        </w:rPr>
        <w:t>7</w:t>
      </w:r>
    </w:p>
    <w:p w:rsidR="008363D4" w:rsidRPr="00245D5F" w:rsidRDefault="008363D4" w:rsidP="008363D4">
      <w:pPr>
        <w:ind w:right="-360"/>
        <w:jc w:val="center"/>
        <w:rPr>
          <w:rFonts w:ascii="Calibri" w:hAnsi="Calibri" w:cs="Calibri"/>
          <w:i/>
          <w:sz w:val="20"/>
          <w:szCs w:val="20"/>
        </w:rPr>
      </w:pPr>
    </w:p>
    <w:p w:rsidR="008363D4" w:rsidRDefault="008363D4" w:rsidP="008363D4">
      <w:pPr>
        <w:ind w:right="-360"/>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9F4582" w:rsidRDefault="009F4582" w:rsidP="002B3108">
      <w:pPr>
        <w:jc w:val="center"/>
        <w:rPr>
          <w:i/>
        </w:rPr>
      </w:pPr>
    </w:p>
    <w:p w:rsidR="009F4582" w:rsidRDefault="009F4582" w:rsidP="002B3108">
      <w:pPr>
        <w:jc w:val="center"/>
        <w:rPr>
          <w:i/>
        </w:rPr>
      </w:pPr>
    </w:p>
    <w:p w:rsidR="009F4582" w:rsidRDefault="009F4582" w:rsidP="002B3108">
      <w:pPr>
        <w:jc w:val="center"/>
        <w:rPr>
          <w:i/>
        </w:rPr>
      </w:pPr>
    </w:p>
    <w:p w:rsidR="008363D4" w:rsidRDefault="008363D4" w:rsidP="002B3108">
      <w:pPr>
        <w:jc w:val="center"/>
        <w:rPr>
          <w:i/>
        </w:rPr>
      </w:pPr>
    </w:p>
    <w:p w:rsidR="00AC7F83" w:rsidRPr="009F4582" w:rsidRDefault="009F4582" w:rsidP="009F4582">
      <w:pPr>
        <w:rPr>
          <w:i/>
        </w:rPr>
      </w:pPr>
      <w:r>
        <w:rPr>
          <w:i/>
          <w:noProof/>
        </w:rPr>
        <w:lastRenderedPageBreak/>
        <w:drawing>
          <wp:anchor distT="0" distB="0" distL="114300" distR="114300" simplePos="0" relativeHeight="251663360" behindDoc="0" locked="0" layoutInCell="1" allowOverlap="1">
            <wp:simplePos x="0" y="0"/>
            <wp:positionH relativeFrom="margin">
              <wp:posOffset>2425700</wp:posOffset>
            </wp:positionH>
            <wp:positionV relativeFrom="margin">
              <wp:posOffset>-711200</wp:posOffset>
            </wp:positionV>
            <wp:extent cx="709295" cy="646430"/>
            <wp:effectExtent l="38100" t="0" r="14605" b="191770"/>
            <wp:wrapSquare wrapText="bothSides"/>
            <wp:docPr id="17"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709295" cy="6464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876BBC" w:rsidRDefault="00876BBC" w:rsidP="006172D3">
      <w:pPr>
        <w:pBdr>
          <w:top w:val="thickThinSmallGap" w:sz="12" w:space="0" w:color="45A98F"/>
        </w:pBdr>
        <w:ind w:left="-720" w:right="-1080" w:hanging="180"/>
      </w:pPr>
    </w:p>
    <w:p w:rsidR="00917431" w:rsidRDefault="00917431" w:rsidP="00AC7F83">
      <w:pPr>
        <w:ind w:left="-720" w:right="-450"/>
      </w:pPr>
    </w:p>
    <w:p w:rsidR="00917431" w:rsidRPr="000F5DF3" w:rsidRDefault="00917431" w:rsidP="00954D6E">
      <w:pPr>
        <w:pStyle w:val="ListParagraph"/>
        <w:numPr>
          <w:ilvl w:val="0"/>
          <w:numId w:val="2"/>
        </w:numPr>
        <w:ind w:left="0" w:right="-450" w:hanging="360"/>
        <w:rPr>
          <w:rFonts w:cstheme="minorHAnsi"/>
          <w:b/>
          <w:sz w:val="24"/>
          <w:szCs w:val="24"/>
        </w:rPr>
      </w:pPr>
      <w:r w:rsidRPr="000F5DF3">
        <w:rPr>
          <w:rFonts w:cstheme="minorHAnsi"/>
          <w:b/>
          <w:sz w:val="24"/>
          <w:szCs w:val="24"/>
        </w:rPr>
        <w:t>General Information</w:t>
      </w:r>
      <w:r w:rsidR="00D971F3" w:rsidRPr="000F5DF3">
        <w:rPr>
          <w:rFonts w:cstheme="minorHAnsi"/>
          <w:b/>
          <w:sz w:val="24"/>
          <w:szCs w:val="24"/>
        </w:rPr>
        <w:t>:</w:t>
      </w:r>
    </w:p>
    <w:p w:rsidR="00917431" w:rsidRPr="00917431" w:rsidRDefault="00917431" w:rsidP="00AC7F83">
      <w:pPr>
        <w:ind w:left="-720" w:right="-450"/>
        <w:rPr>
          <w:rFonts w:cstheme="minorHAnsi"/>
        </w:rPr>
      </w:pPr>
    </w:p>
    <w:p w:rsidR="00917431" w:rsidRPr="00D971F3" w:rsidRDefault="00917431" w:rsidP="00917431">
      <w:pPr>
        <w:pStyle w:val="Heading2"/>
        <w:spacing w:before="0"/>
        <w:rPr>
          <w:rFonts w:asciiTheme="minorHAnsi" w:hAnsiTheme="minorHAnsi" w:cstheme="minorHAnsi"/>
          <w:color w:val="auto"/>
          <w:sz w:val="22"/>
          <w:szCs w:val="22"/>
        </w:rPr>
      </w:pPr>
      <w:r w:rsidRPr="00D971F3">
        <w:rPr>
          <w:rFonts w:asciiTheme="minorHAnsi" w:hAnsiTheme="minorHAnsi" w:cstheme="minorHAnsi"/>
          <w:color w:val="auto"/>
          <w:sz w:val="22"/>
          <w:szCs w:val="22"/>
        </w:rPr>
        <w:t xml:space="preserve">Department/Program Name:  </w:t>
      </w:r>
      <w:r w:rsidRPr="00D971F3">
        <w:rPr>
          <w:rFonts w:asciiTheme="minorHAnsi" w:hAnsiTheme="minorHAnsi" w:cstheme="minorHAnsi"/>
          <w:b w:val="0"/>
          <w:color w:val="auto"/>
          <w:sz w:val="22"/>
          <w:szCs w:val="22"/>
        </w:rPr>
        <w:t>SSHAPE/Administration of Justice</w:t>
      </w:r>
    </w:p>
    <w:p w:rsidR="00917431" w:rsidRPr="00957C5D" w:rsidRDefault="00917431" w:rsidP="00917431">
      <w:pPr>
        <w:pStyle w:val="Heading2"/>
        <w:spacing w:before="0"/>
        <w:rPr>
          <w:rFonts w:asciiTheme="minorHAnsi" w:hAnsiTheme="minorHAnsi" w:cstheme="minorHAnsi"/>
          <w:b w:val="0"/>
          <w:color w:val="FF0000"/>
          <w:sz w:val="22"/>
          <w:szCs w:val="22"/>
        </w:rPr>
      </w:pPr>
      <w:r w:rsidRPr="00D971F3">
        <w:rPr>
          <w:rFonts w:asciiTheme="minorHAnsi" w:hAnsiTheme="minorHAnsi" w:cstheme="minorHAnsi"/>
          <w:color w:val="auto"/>
          <w:sz w:val="22"/>
          <w:szCs w:val="22"/>
        </w:rPr>
        <w:t>Last Review:</w:t>
      </w:r>
      <w:r w:rsidR="00987CC0">
        <w:rPr>
          <w:rFonts w:asciiTheme="minorHAnsi" w:hAnsiTheme="minorHAnsi" w:cstheme="minorHAnsi"/>
          <w:color w:val="auto"/>
          <w:sz w:val="22"/>
          <w:szCs w:val="22"/>
        </w:rPr>
        <w:t xml:space="preserve">  </w:t>
      </w:r>
      <w:r w:rsidR="00957C5D" w:rsidRPr="00957C5D">
        <w:rPr>
          <w:rFonts w:asciiTheme="minorHAnsi" w:hAnsiTheme="minorHAnsi" w:cstheme="minorHAnsi"/>
          <w:b w:val="0"/>
          <w:color w:val="auto"/>
          <w:sz w:val="22"/>
          <w:szCs w:val="22"/>
        </w:rPr>
        <w:t>Unknown</w:t>
      </w:r>
    </w:p>
    <w:p w:rsidR="00917431" w:rsidRPr="00D971F3" w:rsidRDefault="00917431" w:rsidP="00917431">
      <w:pPr>
        <w:pStyle w:val="Heading2"/>
        <w:spacing w:before="0"/>
        <w:rPr>
          <w:rFonts w:asciiTheme="minorHAnsi" w:hAnsiTheme="minorHAnsi" w:cstheme="minorHAnsi"/>
          <w:b w:val="0"/>
          <w:color w:val="auto"/>
          <w:sz w:val="22"/>
          <w:szCs w:val="22"/>
        </w:rPr>
      </w:pPr>
      <w:r w:rsidRPr="00D971F3">
        <w:rPr>
          <w:rFonts w:asciiTheme="minorHAnsi" w:hAnsiTheme="minorHAnsi" w:cstheme="minorHAnsi"/>
          <w:color w:val="auto"/>
          <w:sz w:val="22"/>
          <w:szCs w:val="22"/>
        </w:rPr>
        <w:t xml:space="preserve">Current Year:  </w:t>
      </w:r>
      <w:r w:rsidRPr="00D971F3">
        <w:rPr>
          <w:rFonts w:asciiTheme="minorHAnsi" w:hAnsiTheme="minorHAnsi" w:cstheme="minorHAnsi"/>
          <w:b w:val="0"/>
          <w:color w:val="auto"/>
          <w:sz w:val="22"/>
          <w:szCs w:val="22"/>
        </w:rPr>
        <w:t>2012-13</w:t>
      </w:r>
    </w:p>
    <w:p w:rsidR="00917431" w:rsidRPr="00D971F3" w:rsidRDefault="004445F7" w:rsidP="00917431">
      <w:pPr>
        <w:pStyle w:val="Heading2"/>
        <w:spacing w:before="0"/>
        <w:rPr>
          <w:rFonts w:asciiTheme="minorHAnsi" w:hAnsiTheme="minorHAnsi" w:cstheme="minorHAnsi"/>
          <w:b w:val="0"/>
          <w:color w:val="auto"/>
          <w:sz w:val="22"/>
          <w:szCs w:val="22"/>
        </w:rPr>
      </w:pPr>
      <w:r>
        <w:rPr>
          <w:rFonts w:asciiTheme="minorHAnsi" w:hAnsiTheme="minorHAnsi" w:cstheme="minorHAnsi"/>
          <w:color w:val="auto"/>
          <w:sz w:val="22"/>
          <w:szCs w:val="22"/>
        </w:rPr>
        <w:t>Preparers’ Name</w:t>
      </w:r>
      <w:r w:rsidR="00917431" w:rsidRPr="00D971F3">
        <w:rPr>
          <w:rFonts w:asciiTheme="minorHAnsi" w:hAnsiTheme="minorHAnsi" w:cstheme="minorHAnsi"/>
          <w:color w:val="auto"/>
          <w:sz w:val="22"/>
          <w:szCs w:val="22"/>
        </w:rPr>
        <w:t xml:space="preserve">: </w:t>
      </w:r>
      <w:r w:rsidR="00917431" w:rsidRPr="00D971F3">
        <w:rPr>
          <w:rFonts w:asciiTheme="minorHAnsi" w:hAnsiTheme="minorHAnsi" w:cstheme="minorHAnsi"/>
          <w:b w:val="0"/>
          <w:color w:val="auto"/>
          <w:sz w:val="22"/>
          <w:szCs w:val="22"/>
        </w:rPr>
        <w:t>Cindy Bevan, Faculty</w:t>
      </w:r>
    </w:p>
    <w:p w:rsidR="00D971F3" w:rsidRPr="00D971F3" w:rsidRDefault="00917431" w:rsidP="00D971F3">
      <w:pPr>
        <w:pStyle w:val="Heading2"/>
        <w:spacing w:before="0"/>
        <w:rPr>
          <w:rFonts w:asciiTheme="minorHAnsi" w:hAnsiTheme="minorHAnsi" w:cstheme="minorHAnsi"/>
          <w:b w:val="0"/>
          <w:color w:val="auto"/>
          <w:sz w:val="22"/>
          <w:szCs w:val="22"/>
        </w:rPr>
      </w:pPr>
      <w:r w:rsidRPr="00D971F3">
        <w:rPr>
          <w:rFonts w:asciiTheme="minorHAnsi" w:hAnsiTheme="minorHAnsi" w:cstheme="minorHAnsi"/>
          <w:color w:val="auto"/>
          <w:sz w:val="22"/>
          <w:szCs w:val="22"/>
        </w:rPr>
        <w:t xml:space="preserve">Area Dean:  </w:t>
      </w:r>
      <w:r w:rsidRPr="00D971F3">
        <w:rPr>
          <w:rFonts w:asciiTheme="minorHAnsi" w:hAnsiTheme="minorHAnsi" w:cstheme="minorHAnsi"/>
          <w:b w:val="0"/>
          <w:color w:val="auto"/>
          <w:sz w:val="22"/>
          <w:szCs w:val="22"/>
        </w:rPr>
        <w:t>Mark Gonzales</w:t>
      </w:r>
    </w:p>
    <w:p w:rsidR="00D971F3" w:rsidRDefault="00D971F3" w:rsidP="00D971F3">
      <w:pPr>
        <w:pStyle w:val="Heading2"/>
        <w:spacing w:before="0"/>
        <w:rPr>
          <w:rFonts w:asciiTheme="minorHAnsi" w:hAnsiTheme="minorHAnsi" w:cstheme="minorHAnsi"/>
          <w:b w:val="0"/>
          <w:color w:val="auto"/>
          <w:sz w:val="24"/>
          <w:szCs w:val="24"/>
        </w:rPr>
      </w:pPr>
    </w:p>
    <w:p w:rsidR="00D971F3" w:rsidRPr="00D971F3" w:rsidRDefault="00D971F3" w:rsidP="00D971F3">
      <w:pPr>
        <w:pStyle w:val="Heading2"/>
        <w:spacing w:before="0"/>
        <w:rPr>
          <w:rFonts w:asciiTheme="minorHAnsi" w:hAnsiTheme="minorHAnsi" w:cstheme="minorHAnsi"/>
          <w:color w:val="auto"/>
          <w:sz w:val="24"/>
          <w:szCs w:val="24"/>
        </w:rPr>
      </w:pPr>
      <w:r w:rsidRPr="00D971F3">
        <w:rPr>
          <w:rFonts w:asciiTheme="minorHAnsi" w:hAnsiTheme="minorHAnsi" w:cstheme="minorHAnsi"/>
          <w:color w:val="auto"/>
          <w:sz w:val="24"/>
          <w:szCs w:val="24"/>
        </w:rPr>
        <w:t xml:space="preserve">Evergreen Valley College’s Mission: </w:t>
      </w:r>
    </w:p>
    <w:p w:rsidR="00D971F3" w:rsidRPr="00D971F3" w:rsidRDefault="00D971F3" w:rsidP="00D971F3">
      <w:pPr>
        <w:rPr>
          <w:rFonts w:cstheme="minorHAnsi"/>
          <w:i/>
        </w:rPr>
      </w:pPr>
      <w:r w:rsidRPr="00D971F3">
        <w:rPr>
          <w:rFonts w:cstheme="minorHAnsi"/>
          <w:i/>
        </w:rPr>
        <w:t>With equity, opportunity and social justice as our guiding principles, Evergreen Valley College’s mission is to empower and prepare students from diverse backgrounds to succeed academically, and to be civically responsible global citizens.</w:t>
      </w:r>
    </w:p>
    <w:p w:rsidR="00D971F3" w:rsidRDefault="00D971F3" w:rsidP="00D971F3">
      <w:pPr>
        <w:rPr>
          <w:rFonts w:cstheme="minorHAnsi"/>
          <w:sz w:val="24"/>
          <w:szCs w:val="24"/>
        </w:rPr>
      </w:pPr>
    </w:p>
    <w:p w:rsidR="00D971F3" w:rsidRPr="00D971F3" w:rsidRDefault="00D971F3" w:rsidP="00D971F3">
      <w:pPr>
        <w:spacing w:line="20" w:lineRule="atLeast"/>
        <w:rPr>
          <w:rFonts w:cstheme="minorHAnsi"/>
          <w:b/>
          <w:sz w:val="24"/>
          <w:szCs w:val="24"/>
        </w:rPr>
      </w:pPr>
      <w:r w:rsidRPr="00D971F3">
        <w:rPr>
          <w:rFonts w:cstheme="minorHAnsi"/>
          <w:b/>
          <w:sz w:val="24"/>
          <w:szCs w:val="24"/>
        </w:rPr>
        <w:t xml:space="preserve">Strategic Initiatives:  </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Student-Centered: We provide access to quality and efficient programs and services to ensure student success.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Increase Visibility</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Develop Strategic Partnerships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Building Campus Community</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Community Engagement: We create a trusting environment where everyone is valued and empowered.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Student Access: Completion of Educational Goals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Employee Development</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Transparent Infrastructure</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Organizational Transformation: We will transform the college image and enhance partnerships with community, business and educational institutions.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Access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Curriculum and Programs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Services</w:t>
      </w:r>
    </w:p>
    <w:p w:rsidR="00D971F3" w:rsidRDefault="00D971F3" w:rsidP="00AC7F83">
      <w:pPr>
        <w:ind w:left="-720" w:right="-450"/>
        <w:rPr>
          <w:rFonts w:cstheme="minorHAnsi"/>
        </w:rPr>
      </w:pPr>
    </w:p>
    <w:p w:rsidR="00D971F3" w:rsidRPr="00D971F3" w:rsidRDefault="00D971F3" w:rsidP="00954D6E">
      <w:pPr>
        <w:pStyle w:val="ListParagraph"/>
        <w:numPr>
          <w:ilvl w:val="0"/>
          <w:numId w:val="2"/>
        </w:numPr>
        <w:ind w:left="0" w:right="-450" w:hanging="360"/>
        <w:rPr>
          <w:rFonts w:cstheme="minorHAnsi"/>
          <w:b/>
          <w:sz w:val="24"/>
          <w:szCs w:val="24"/>
        </w:rPr>
      </w:pPr>
      <w:r w:rsidRPr="00D971F3">
        <w:rPr>
          <w:rFonts w:cstheme="minorHAnsi"/>
          <w:b/>
          <w:sz w:val="24"/>
          <w:szCs w:val="24"/>
        </w:rPr>
        <w:t>Summary of the Program:</w:t>
      </w:r>
    </w:p>
    <w:p w:rsidR="00D971F3" w:rsidRPr="00917431" w:rsidRDefault="00D971F3" w:rsidP="00AC7F83">
      <w:pPr>
        <w:ind w:left="-720" w:right="-450"/>
        <w:rPr>
          <w:rFonts w:cstheme="minorHAnsi"/>
        </w:rPr>
      </w:pPr>
    </w:p>
    <w:p w:rsidR="0013404E" w:rsidRPr="008D0B83" w:rsidRDefault="0013404E" w:rsidP="00D971F3">
      <w:pPr>
        <w:autoSpaceDE w:val="0"/>
        <w:autoSpaceDN w:val="0"/>
        <w:adjustRightInd w:val="0"/>
        <w:spacing w:line="240" w:lineRule="auto"/>
        <w:ind w:left="360" w:hanging="360"/>
        <w:rPr>
          <w:rFonts w:cstheme="minorHAnsi"/>
          <w:b/>
          <w:i/>
          <w:color w:val="000000"/>
        </w:rPr>
      </w:pPr>
      <w:r w:rsidRPr="005265F3">
        <w:rPr>
          <w:rFonts w:cstheme="minorHAnsi"/>
          <w:b/>
          <w:i/>
          <w:color w:val="000000"/>
        </w:rPr>
        <w:t>1.</w:t>
      </w:r>
      <w:r w:rsidRPr="005265F3">
        <w:rPr>
          <w:rFonts w:cstheme="minorHAnsi"/>
          <w:b/>
          <w:color w:val="000000"/>
        </w:rPr>
        <w:t xml:space="preserve"> </w:t>
      </w:r>
      <w:r w:rsidR="00D971F3" w:rsidRPr="005265F3">
        <w:rPr>
          <w:rFonts w:cstheme="minorHAnsi"/>
          <w:b/>
          <w:color w:val="000000"/>
        </w:rPr>
        <w:tab/>
      </w:r>
      <w:r w:rsidR="007227FB" w:rsidRPr="008D0B83">
        <w:rPr>
          <w:rFonts w:cstheme="minorHAnsi"/>
          <w:b/>
          <w:i/>
          <w:color w:val="000000"/>
        </w:rPr>
        <w:t>S</w:t>
      </w:r>
      <w:r w:rsidRPr="008D0B83">
        <w:rPr>
          <w:rFonts w:cstheme="minorHAnsi"/>
          <w:b/>
          <w:i/>
          <w:color w:val="000000"/>
        </w:rPr>
        <w:t xml:space="preserve">ummary of </w:t>
      </w:r>
      <w:r w:rsidR="007227FB" w:rsidRPr="008D0B83">
        <w:rPr>
          <w:rFonts w:cstheme="minorHAnsi"/>
          <w:b/>
          <w:i/>
          <w:color w:val="000000"/>
        </w:rPr>
        <w:t xml:space="preserve">the program:  A </w:t>
      </w:r>
      <w:r w:rsidRPr="008D0B83">
        <w:rPr>
          <w:rFonts w:cstheme="minorHAnsi"/>
          <w:b/>
          <w:i/>
          <w:color w:val="000000"/>
        </w:rPr>
        <w:t>brief hi</w:t>
      </w:r>
      <w:r w:rsidR="007227FB" w:rsidRPr="008D0B83">
        <w:rPr>
          <w:rFonts w:cstheme="minorHAnsi"/>
          <w:b/>
          <w:i/>
          <w:color w:val="000000"/>
        </w:rPr>
        <w:t xml:space="preserve">story, </w:t>
      </w:r>
      <w:r w:rsidRPr="008D0B83">
        <w:rPr>
          <w:rFonts w:cstheme="minorHAnsi"/>
          <w:b/>
          <w:i/>
          <w:color w:val="000000"/>
        </w:rPr>
        <w:t>factors importan</w:t>
      </w:r>
      <w:r w:rsidR="007227FB" w:rsidRPr="008D0B83">
        <w:rPr>
          <w:rFonts w:cstheme="minorHAnsi"/>
          <w:b/>
          <w:i/>
          <w:color w:val="000000"/>
        </w:rPr>
        <w:t>t to the program’s development, purpose of the</w:t>
      </w:r>
      <w:r w:rsidRPr="008D0B83">
        <w:rPr>
          <w:rFonts w:cstheme="minorHAnsi"/>
          <w:b/>
          <w:i/>
          <w:color w:val="000000"/>
        </w:rPr>
        <w:t xml:space="preserve"> program, </w:t>
      </w:r>
      <w:r w:rsidR="007227FB" w:rsidRPr="008D0B83">
        <w:rPr>
          <w:rFonts w:cstheme="minorHAnsi"/>
          <w:b/>
          <w:i/>
          <w:color w:val="000000"/>
        </w:rPr>
        <w:t>students</w:t>
      </w:r>
      <w:r w:rsidRPr="008D0B83">
        <w:rPr>
          <w:rFonts w:cstheme="minorHAnsi"/>
          <w:b/>
          <w:i/>
          <w:color w:val="000000"/>
        </w:rPr>
        <w:t xml:space="preserve"> serve</w:t>
      </w:r>
      <w:r w:rsidR="007227FB" w:rsidRPr="008D0B83">
        <w:rPr>
          <w:rFonts w:cstheme="minorHAnsi"/>
          <w:b/>
          <w:i/>
          <w:color w:val="000000"/>
        </w:rPr>
        <w:t>d</w:t>
      </w:r>
      <w:r w:rsidRPr="008D0B83">
        <w:rPr>
          <w:rFonts w:cstheme="minorHAnsi"/>
          <w:b/>
          <w:i/>
          <w:color w:val="000000"/>
        </w:rPr>
        <w:t>,</w:t>
      </w:r>
      <w:r w:rsidR="007227FB" w:rsidRPr="008D0B83">
        <w:rPr>
          <w:rFonts w:cstheme="minorHAnsi"/>
          <w:b/>
          <w:i/>
          <w:color w:val="000000"/>
        </w:rPr>
        <w:t xml:space="preserve"> and</w:t>
      </w:r>
      <w:r w:rsidRPr="008D0B83">
        <w:rPr>
          <w:rFonts w:cstheme="minorHAnsi"/>
          <w:b/>
          <w:i/>
          <w:color w:val="000000"/>
        </w:rPr>
        <w:t xml:space="preserve"> </w:t>
      </w:r>
      <w:r w:rsidR="007227FB" w:rsidRPr="008D0B83">
        <w:rPr>
          <w:rFonts w:cstheme="minorHAnsi"/>
          <w:b/>
          <w:i/>
          <w:color w:val="000000"/>
        </w:rPr>
        <w:t xml:space="preserve">services </w:t>
      </w:r>
      <w:r w:rsidRPr="008D0B83">
        <w:rPr>
          <w:rFonts w:cstheme="minorHAnsi"/>
          <w:b/>
          <w:i/>
          <w:color w:val="000000"/>
        </w:rPr>
        <w:t>provide</w:t>
      </w:r>
      <w:r w:rsidR="007227FB" w:rsidRPr="008D0B83">
        <w:rPr>
          <w:rFonts w:cstheme="minorHAnsi"/>
          <w:b/>
          <w:i/>
          <w:color w:val="000000"/>
        </w:rPr>
        <w:t>d are discussed</w:t>
      </w:r>
      <w:r w:rsidRPr="008D0B83">
        <w:rPr>
          <w:rFonts w:cstheme="minorHAnsi"/>
          <w:b/>
          <w:i/>
          <w:color w:val="000000"/>
        </w:rPr>
        <w:t>.</w:t>
      </w:r>
    </w:p>
    <w:p w:rsidR="007B249B" w:rsidRPr="00917431" w:rsidRDefault="007B249B" w:rsidP="007B249B">
      <w:pPr>
        <w:rPr>
          <w:rFonts w:cstheme="minorHAnsi"/>
        </w:rPr>
      </w:pPr>
    </w:p>
    <w:p w:rsidR="005176C8" w:rsidRDefault="00B47B76" w:rsidP="00987CC0">
      <w:pPr>
        <w:autoSpaceDE w:val="0"/>
        <w:autoSpaceDN w:val="0"/>
        <w:adjustRightInd w:val="0"/>
        <w:spacing w:line="240" w:lineRule="auto"/>
        <w:ind w:left="360" w:firstLine="360"/>
        <w:rPr>
          <w:rFonts w:cstheme="minorHAnsi"/>
        </w:rPr>
      </w:pPr>
      <w:r>
        <w:rPr>
          <w:rFonts w:cstheme="minorHAnsi"/>
        </w:rPr>
        <w:t>The Administration of Justice Program (“</w:t>
      </w:r>
      <w:r w:rsidR="00987CC0">
        <w:rPr>
          <w:rFonts w:cstheme="minorHAnsi"/>
        </w:rPr>
        <w:t xml:space="preserve">AJ </w:t>
      </w:r>
      <w:r>
        <w:rPr>
          <w:rFonts w:cstheme="minorHAnsi"/>
        </w:rPr>
        <w:t xml:space="preserve">Program”) is a Career Technical Educational </w:t>
      </w:r>
      <w:r w:rsidR="000F5DF3">
        <w:rPr>
          <w:rFonts w:cstheme="minorHAnsi"/>
        </w:rPr>
        <w:t>“</w:t>
      </w:r>
      <w:r>
        <w:rPr>
          <w:rFonts w:cstheme="minorHAnsi"/>
        </w:rPr>
        <w:t>CTE</w:t>
      </w:r>
      <w:r w:rsidR="000F5DF3">
        <w:rPr>
          <w:rFonts w:cstheme="minorHAnsi"/>
        </w:rPr>
        <w:t>” program</w:t>
      </w:r>
      <w:r w:rsidR="00887E0F">
        <w:rPr>
          <w:rFonts w:cstheme="minorHAnsi"/>
        </w:rPr>
        <w:t xml:space="preserve"> </w:t>
      </w:r>
      <w:r w:rsidR="005176C8">
        <w:rPr>
          <w:rFonts w:cstheme="minorHAnsi"/>
        </w:rPr>
        <w:t xml:space="preserve">that </w:t>
      </w:r>
      <w:r w:rsidR="00233F04">
        <w:rPr>
          <w:rFonts w:cstheme="minorHAnsi"/>
        </w:rPr>
        <w:t xml:space="preserve">serves diverse </w:t>
      </w:r>
      <w:r w:rsidR="001F28AB">
        <w:rPr>
          <w:rFonts w:cstheme="minorHAnsi"/>
        </w:rPr>
        <w:t>need</w:t>
      </w:r>
      <w:r w:rsidR="00233F04">
        <w:rPr>
          <w:rFonts w:cstheme="minorHAnsi"/>
        </w:rPr>
        <w:t xml:space="preserve">s.  For example, the AJ Program </w:t>
      </w:r>
      <w:r w:rsidR="005176C8">
        <w:rPr>
          <w:rFonts w:cstheme="minorHAnsi"/>
        </w:rPr>
        <w:t xml:space="preserve">meets </w:t>
      </w:r>
      <w:r w:rsidR="00887E0F">
        <w:rPr>
          <w:rFonts w:cstheme="minorHAnsi"/>
        </w:rPr>
        <w:t xml:space="preserve">the needs of </w:t>
      </w:r>
      <w:r w:rsidR="000F5DF3">
        <w:rPr>
          <w:rFonts w:cstheme="minorHAnsi"/>
        </w:rPr>
        <w:t xml:space="preserve">students seeking careers in </w:t>
      </w:r>
      <w:r>
        <w:rPr>
          <w:rFonts w:cstheme="minorHAnsi"/>
        </w:rPr>
        <w:t xml:space="preserve">law enforcement, corrections, the courts, </w:t>
      </w:r>
      <w:r w:rsidR="00A76ED1">
        <w:rPr>
          <w:rFonts w:cstheme="minorHAnsi"/>
        </w:rPr>
        <w:t xml:space="preserve">social services, </w:t>
      </w:r>
      <w:r>
        <w:rPr>
          <w:rFonts w:cstheme="minorHAnsi"/>
        </w:rPr>
        <w:t xml:space="preserve">and </w:t>
      </w:r>
      <w:r w:rsidR="005176C8">
        <w:rPr>
          <w:rFonts w:cstheme="minorHAnsi"/>
        </w:rPr>
        <w:t xml:space="preserve">the </w:t>
      </w:r>
      <w:r>
        <w:rPr>
          <w:rFonts w:cstheme="minorHAnsi"/>
        </w:rPr>
        <w:t xml:space="preserve">private </w:t>
      </w:r>
      <w:r w:rsidR="005176C8">
        <w:rPr>
          <w:rFonts w:cstheme="minorHAnsi"/>
        </w:rPr>
        <w:t>sector</w:t>
      </w:r>
      <w:r w:rsidR="00233F04">
        <w:rPr>
          <w:rFonts w:cstheme="minorHAnsi"/>
        </w:rPr>
        <w:t xml:space="preserve">, </w:t>
      </w:r>
      <w:r w:rsidR="00491652">
        <w:rPr>
          <w:rFonts w:cstheme="minorHAnsi"/>
        </w:rPr>
        <w:t>a</w:t>
      </w:r>
      <w:r w:rsidR="007C3763">
        <w:rPr>
          <w:rFonts w:cstheme="minorHAnsi"/>
        </w:rPr>
        <w:t>s well as</w:t>
      </w:r>
      <w:r w:rsidR="00491652">
        <w:rPr>
          <w:rFonts w:cstheme="minorHAnsi"/>
        </w:rPr>
        <w:t xml:space="preserve"> </w:t>
      </w:r>
      <w:r w:rsidR="00233F04">
        <w:rPr>
          <w:rFonts w:cstheme="minorHAnsi"/>
        </w:rPr>
        <w:t>serves students see</w:t>
      </w:r>
      <w:r w:rsidR="00491652">
        <w:rPr>
          <w:rFonts w:cstheme="minorHAnsi"/>
        </w:rPr>
        <w:t xml:space="preserve">king higher specialty education and </w:t>
      </w:r>
      <w:r w:rsidR="00853F60">
        <w:rPr>
          <w:rFonts w:cstheme="minorHAnsi"/>
        </w:rPr>
        <w:t>general education paths</w:t>
      </w:r>
      <w:r>
        <w:rPr>
          <w:rFonts w:cstheme="minorHAnsi"/>
        </w:rPr>
        <w:t xml:space="preserve">.  </w:t>
      </w:r>
      <w:r w:rsidR="005176C8" w:rsidRPr="005176C8">
        <w:rPr>
          <w:rFonts w:cstheme="minorHAnsi"/>
        </w:rPr>
        <w:t>In addition to offering excellent preparation</w:t>
      </w:r>
      <w:r w:rsidR="005176C8">
        <w:rPr>
          <w:rFonts w:cstheme="minorHAnsi"/>
        </w:rPr>
        <w:t xml:space="preserve"> </w:t>
      </w:r>
      <w:r w:rsidR="005176C8" w:rsidRPr="005176C8">
        <w:rPr>
          <w:rFonts w:cstheme="minorHAnsi"/>
        </w:rPr>
        <w:t xml:space="preserve">for those interested in pursuing a career in </w:t>
      </w:r>
      <w:r w:rsidR="005176C8">
        <w:rPr>
          <w:rFonts w:cstheme="minorHAnsi"/>
        </w:rPr>
        <w:t>administration of justice</w:t>
      </w:r>
      <w:r w:rsidR="005176C8" w:rsidRPr="005176C8">
        <w:rPr>
          <w:rFonts w:cstheme="minorHAnsi"/>
        </w:rPr>
        <w:t xml:space="preserve">, </w:t>
      </w:r>
      <w:r w:rsidR="005176C8">
        <w:rPr>
          <w:rFonts w:cstheme="minorHAnsi"/>
        </w:rPr>
        <w:t>the</w:t>
      </w:r>
      <w:r w:rsidR="00E17743">
        <w:rPr>
          <w:rFonts w:cstheme="minorHAnsi"/>
        </w:rPr>
        <w:t xml:space="preserve"> P</w:t>
      </w:r>
      <w:r w:rsidR="005176C8" w:rsidRPr="005176C8">
        <w:rPr>
          <w:rFonts w:cstheme="minorHAnsi"/>
        </w:rPr>
        <w:t>rogram is an excellent professional development resource and avenue towards career</w:t>
      </w:r>
      <w:r w:rsidR="005176C8">
        <w:rPr>
          <w:rFonts w:cstheme="minorHAnsi"/>
        </w:rPr>
        <w:t xml:space="preserve"> </w:t>
      </w:r>
      <w:r w:rsidR="005176C8" w:rsidRPr="005176C8">
        <w:rPr>
          <w:rFonts w:cstheme="minorHAnsi"/>
        </w:rPr>
        <w:t xml:space="preserve">advancement. </w:t>
      </w:r>
      <w:r w:rsidR="005176C8" w:rsidRPr="00A76ED1">
        <w:rPr>
          <w:rFonts w:cstheme="minorHAnsi"/>
          <w:color w:val="000000"/>
        </w:rPr>
        <w:t xml:space="preserve">The </w:t>
      </w:r>
      <w:r w:rsidR="005176C8">
        <w:rPr>
          <w:rFonts w:cstheme="minorHAnsi"/>
          <w:color w:val="000000"/>
        </w:rPr>
        <w:t>Program</w:t>
      </w:r>
      <w:r w:rsidR="005176C8" w:rsidRPr="00A76ED1">
        <w:rPr>
          <w:rFonts w:cstheme="minorHAnsi"/>
          <w:color w:val="000000"/>
        </w:rPr>
        <w:t xml:space="preserve"> </w:t>
      </w:r>
      <w:r w:rsidR="005176C8">
        <w:rPr>
          <w:rFonts w:cstheme="minorHAnsi"/>
          <w:color w:val="000000"/>
        </w:rPr>
        <w:t>benefits</w:t>
      </w:r>
      <w:r w:rsidR="005176C8" w:rsidRPr="00A76ED1">
        <w:rPr>
          <w:rFonts w:cstheme="minorHAnsi"/>
          <w:color w:val="000000"/>
        </w:rPr>
        <w:t xml:space="preserve"> </w:t>
      </w:r>
      <w:r w:rsidR="00853F60">
        <w:rPr>
          <w:rFonts w:cstheme="minorHAnsi"/>
          <w:color w:val="000000"/>
        </w:rPr>
        <w:t xml:space="preserve">a diverse population of </w:t>
      </w:r>
      <w:r w:rsidR="005176C8" w:rsidRPr="00A76ED1">
        <w:rPr>
          <w:rFonts w:cstheme="minorHAnsi"/>
          <w:color w:val="000000"/>
        </w:rPr>
        <w:t>students who desire to enter the workforce, continue with career technical training, or transfer to a four</w:t>
      </w:r>
      <w:r w:rsidR="005176C8">
        <w:rPr>
          <w:rFonts w:cstheme="minorHAnsi"/>
          <w:color w:val="000000"/>
        </w:rPr>
        <w:t xml:space="preserve"> </w:t>
      </w:r>
      <w:r w:rsidR="005176C8" w:rsidRPr="00A76ED1">
        <w:rPr>
          <w:rFonts w:cstheme="minorHAnsi"/>
          <w:color w:val="000000"/>
        </w:rPr>
        <w:t xml:space="preserve">year institution to continue academic </w:t>
      </w:r>
      <w:r w:rsidR="00E813FE">
        <w:rPr>
          <w:rFonts w:cstheme="minorHAnsi"/>
          <w:color w:val="000000"/>
        </w:rPr>
        <w:t>endeavors</w:t>
      </w:r>
      <w:r w:rsidR="005176C8" w:rsidRPr="00A76ED1">
        <w:rPr>
          <w:rFonts w:cstheme="minorHAnsi"/>
          <w:color w:val="000000"/>
        </w:rPr>
        <w:t>.</w:t>
      </w:r>
    </w:p>
    <w:p w:rsidR="005176C8" w:rsidRPr="005176C8" w:rsidRDefault="005176C8" w:rsidP="005176C8">
      <w:pPr>
        <w:autoSpaceDE w:val="0"/>
        <w:autoSpaceDN w:val="0"/>
        <w:adjustRightInd w:val="0"/>
        <w:spacing w:line="240" w:lineRule="auto"/>
        <w:rPr>
          <w:rFonts w:cstheme="minorHAnsi"/>
        </w:rPr>
      </w:pPr>
    </w:p>
    <w:p w:rsidR="00853F60" w:rsidRDefault="00853F60" w:rsidP="00853F60">
      <w:pPr>
        <w:rPr>
          <w:rFonts w:cstheme="minorHAnsi"/>
        </w:rPr>
      </w:pPr>
    </w:p>
    <w:p w:rsidR="00B32FEF" w:rsidRDefault="00B32FEF" w:rsidP="006172D3">
      <w:pPr>
        <w:pBdr>
          <w:top w:val="thinThickSmallGap" w:sz="12" w:space="1" w:color="45A98F"/>
        </w:pBdr>
        <w:ind w:right="-1080" w:hanging="720"/>
        <w:rPr>
          <w:rFonts w:cstheme="minorHAnsi"/>
          <w:color w:val="000000"/>
        </w:rPr>
      </w:pPr>
    </w:p>
    <w:p w:rsidR="00853F60" w:rsidRDefault="00853F60" w:rsidP="00B32FEF">
      <w:pPr>
        <w:ind w:left="360" w:right="-450"/>
        <w:rPr>
          <w:rFonts w:cstheme="minorHAnsi"/>
          <w:color w:val="000000"/>
        </w:rPr>
      </w:pPr>
    </w:p>
    <w:p w:rsidR="00853F60" w:rsidRDefault="00853F60" w:rsidP="00853F60">
      <w:pPr>
        <w:ind w:left="360" w:firstLine="360"/>
        <w:rPr>
          <w:rFonts w:cstheme="minorHAnsi"/>
          <w:color w:val="000000"/>
        </w:rPr>
      </w:pPr>
      <w:r>
        <w:rPr>
          <w:rFonts w:cstheme="minorHAnsi"/>
        </w:rPr>
        <w:t>While i</w:t>
      </w:r>
      <w:r w:rsidRPr="00A76ED1">
        <w:rPr>
          <w:rFonts w:cstheme="minorHAnsi"/>
          <w:color w:val="000000"/>
        </w:rPr>
        <w:t xml:space="preserve">ntended to academically prepare students to work in the criminal justice field, </w:t>
      </w:r>
      <w:r>
        <w:rPr>
          <w:rFonts w:cstheme="minorHAnsi"/>
          <w:color w:val="000000"/>
        </w:rPr>
        <w:t>the</w:t>
      </w:r>
      <w:r w:rsidR="00E17743">
        <w:rPr>
          <w:rFonts w:cstheme="minorHAnsi"/>
          <w:color w:val="000000"/>
        </w:rPr>
        <w:t xml:space="preserve"> P</w:t>
      </w:r>
      <w:r w:rsidRPr="00A76ED1">
        <w:rPr>
          <w:rFonts w:cstheme="minorHAnsi"/>
          <w:color w:val="000000"/>
        </w:rPr>
        <w:t xml:space="preserve">rogram </w:t>
      </w:r>
      <w:r>
        <w:rPr>
          <w:rFonts w:cstheme="minorHAnsi"/>
          <w:color w:val="000000"/>
        </w:rPr>
        <w:t>also strives to develop students holistically by focusing</w:t>
      </w:r>
      <w:r w:rsidRPr="00A76ED1">
        <w:rPr>
          <w:rFonts w:cstheme="minorHAnsi"/>
          <w:color w:val="000000"/>
        </w:rPr>
        <w:t xml:space="preserve"> on</w:t>
      </w:r>
      <w:r>
        <w:rPr>
          <w:rFonts w:cstheme="minorHAnsi"/>
          <w:color w:val="000000"/>
        </w:rPr>
        <w:t xml:space="preserve"> program core </w:t>
      </w:r>
    </w:p>
    <w:p w:rsidR="00A76ED1" w:rsidRDefault="00987CC0" w:rsidP="00853F60">
      <w:pPr>
        <w:ind w:left="360" w:right="-450"/>
        <w:rPr>
          <w:rFonts w:cstheme="minorHAnsi"/>
        </w:rPr>
      </w:pPr>
      <w:r>
        <w:rPr>
          <w:rFonts w:cstheme="minorHAnsi"/>
          <w:color w:val="000000"/>
        </w:rPr>
        <w:t>competencies</w:t>
      </w:r>
      <w:r w:rsidR="00491652">
        <w:rPr>
          <w:rFonts w:cstheme="minorHAnsi"/>
          <w:color w:val="000000"/>
        </w:rPr>
        <w:t xml:space="preserve"> (</w:t>
      </w:r>
      <w:r w:rsidR="00751F0F">
        <w:rPr>
          <w:rFonts w:cstheme="minorHAnsi"/>
          <w:color w:val="000000"/>
        </w:rPr>
        <w:t>program learning outcomes</w:t>
      </w:r>
      <w:r w:rsidR="00491652">
        <w:rPr>
          <w:rFonts w:cstheme="minorHAnsi"/>
          <w:color w:val="000000"/>
        </w:rPr>
        <w:t>)</w:t>
      </w:r>
      <w:r w:rsidR="00C7000A">
        <w:rPr>
          <w:rFonts w:cstheme="minorHAnsi"/>
          <w:color w:val="000000"/>
        </w:rPr>
        <w:t xml:space="preserve"> </w:t>
      </w:r>
      <w:r w:rsidR="007A10A6">
        <w:rPr>
          <w:rFonts w:cstheme="minorHAnsi"/>
          <w:color w:val="000000"/>
        </w:rPr>
        <w:t>such as</w:t>
      </w:r>
      <w:r w:rsidR="00C7000A">
        <w:rPr>
          <w:rFonts w:cstheme="minorHAnsi"/>
          <w:color w:val="000000"/>
        </w:rPr>
        <w:t xml:space="preserve"> </w:t>
      </w:r>
      <w:r w:rsidR="00A76ED1" w:rsidRPr="00A76ED1">
        <w:rPr>
          <w:rFonts w:cstheme="minorHAnsi"/>
          <w:color w:val="000000"/>
        </w:rPr>
        <w:t>effective communication, critical inquiry, information</w:t>
      </w:r>
      <w:r w:rsidR="00A76ED1">
        <w:rPr>
          <w:rFonts w:cstheme="minorHAnsi"/>
          <w:color w:val="000000"/>
        </w:rPr>
        <w:t xml:space="preserve"> </w:t>
      </w:r>
      <w:r w:rsidR="00A76ED1" w:rsidRPr="00A76ED1">
        <w:rPr>
          <w:rFonts w:cstheme="minorHAnsi"/>
          <w:color w:val="000000"/>
        </w:rPr>
        <w:t xml:space="preserve">literacy, social and cultural awareness, and ethical intelligence. </w:t>
      </w:r>
      <w:r w:rsidR="00B5170C">
        <w:rPr>
          <w:rFonts w:cstheme="minorHAnsi"/>
          <w:color w:val="000000"/>
        </w:rPr>
        <w:t xml:space="preserve">  It is through these </w:t>
      </w:r>
      <w:r w:rsidR="00751F0F">
        <w:rPr>
          <w:rFonts w:cstheme="minorHAnsi"/>
          <w:color w:val="000000"/>
        </w:rPr>
        <w:t>program learning outcomes</w:t>
      </w:r>
      <w:r w:rsidR="00B5170C">
        <w:rPr>
          <w:rFonts w:cstheme="minorHAnsi"/>
          <w:color w:val="000000"/>
        </w:rPr>
        <w:t xml:space="preserve"> that we feel students </w:t>
      </w:r>
      <w:r w:rsidR="00EC2AA8">
        <w:rPr>
          <w:rFonts w:cstheme="minorHAnsi"/>
          <w:color w:val="000000"/>
        </w:rPr>
        <w:t>are</w:t>
      </w:r>
      <w:r w:rsidR="00C7000A">
        <w:rPr>
          <w:rFonts w:cstheme="minorHAnsi"/>
          <w:color w:val="000000"/>
        </w:rPr>
        <w:t xml:space="preserve"> best prepared to </w:t>
      </w:r>
      <w:r w:rsidR="00751F0F">
        <w:rPr>
          <w:rFonts w:cstheme="minorHAnsi"/>
          <w:color w:val="000000"/>
        </w:rPr>
        <w:t>advance their knowledge</w:t>
      </w:r>
      <w:r w:rsidR="00C7000A">
        <w:rPr>
          <w:rFonts w:cstheme="minorHAnsi"/>
          <w:color w:val="000000"/>
        </w:rPr>
        <w:t>, work in their desired career field, and</w:t>
      </w:r>
      <w:r w:rsidR="00751F0F">
        <w:rPr>
          <w:rFonts w:cstheme="minorHAnsi"/>
          <w:color w:val="000000"/>
        </w:rPr>
        <w:t>/or</w:t>
      </w:r>
      <w:r w:rsidR="00C7000A">
        <w:rPr>
          <w:rFonts w:cstheme="minorHAnsi"/>
          <w:color w:val="000000"/>
        </w:rPr>
        <w:t xml:space="preserve"> serve </w:t>
      </w:r>
      <w:r w:rsidR="00751F0F">
        <w:rPr>
          <w:rFonts w:cstheme="minorHAnsi"/>
          <w:color w:val="000000"/>
        </w:rPr>
        <w:t>their community in whatever capacity they ultimately choose</w:t>
      </w:r>
      <w:r w:rsidR="00C7000A">
        <w:rPr>
          <w:rFonts w:cstheme="minorHAnsi"/>
          <w:color w:val="000000"/>
        </w:rPr>
        <w:t>.</w:t>
      </w:r>
    </w:p>
    <w:p w:rsidR="00A76ED1" w:rsidRDefault="00A76ED1" w:rsidP="007227FB">
      <w:pPr>
        <w:autoSpaceDE w:val="0"/>
        <w:autoSpaceDN w:val="0"/>
        <w:adjustRightInd w:val="0"/>
        <w:spacing w:line="240" w:lineRule="auto"/>
        <w:ind w:left="360"/>
        <w:rPr>
          <w:rFonts w:cstheme="minorHAnsi"/>
        </w:rPr>
      </w:pPr>
    </w:p>
    <w:p w:rsidR="008D0B83" w:rsidRPr="008230D0" w:rsidRDefault="00A76ED1" w:rsidP="00987CC0">
      <w:pPr>
        <w:autoSpaceDE w:val="0"/>
        <w:autoSpaceDN w:val="0"/>
        <w:adjustRightInd w:val="0"/>
        <w:spacing w:line="240" w:lineRule="auto"/>
        <w:ind w:left="360" w:firstLine="360"/>
        <w:rPr>
          <w:rFonts w:ascii="Calibri" w:hAnsi="Calibri" w:cs="Calibri"/>
          <w:b/>
        </w:rPr>
      </w:pPr>
      <w:r>
        <w:rPr>
          <w:rFonts w:cstheme="minorHAnsi"/>
        </w:rPr>
        <w:t>The</w:t>
      </w:r>
      <w:r w:rsidR="00987CC0">
        <w:rPr>
          <w:rFonts w:cstheme="minorHAnsi"/>
        </w:rPr>
        <w:t xml:space="preserve"> AJ</w:t>
      </w:r>
      <w:r w:rsidR="00E17743">
        <w:rPr>
          <w:rFonts w:cstheme="minorHAnsi"/>
        </w:rPr>
        <w:t xml:space="preserve"> P</w:t>
      </w:r>
      <w:r>
        <w:rPr>
          <w:rFonts w:cstheme="minorHAnsi"/>
        </w:rPr>
        <w:t xml:space="preserve">rogram </w:t>
      </w:r>
      <w:r w:rsidR="00751F0F">
        <w:rPr>
          <w:rFonts w:cstheme="minorHAnsi"/>
        </w:rPr>
        <w:t xml:space="preserve">itself </w:t>
      </w:r>
      <w:r>
        <w:rPr>
          <w:rFonts w:cstheme="minorHAnsi"/>
        </w:rPr>
        <w:t xml:space="preserve">was </w:t>
      </w:r>
      <w:r w:rsidR="00887E0F">
        <w:rPr>
          <w:rFonts w:cstheme="minorHAnsi"/>
        </w:rPr>
        <w:t>established</w:t>
      </w:r>
      <w:r>
        <w:rPr>
          <w:rFonts w:cstheme="minorHAnsi"/>
        </w:rPr>
        <w:t xml:space="preserve"> in 1975 w</w:t>
      </w:r>
      <w:r w:rsidR="00887E0F">
        <w:rPr>
          <w:rFonts w:cstheme="minorHAnsi"/>
        </w:rPr>
        <w:t>hen the college first opened its doors,</w:t>
      </w:r>
      <w:r w:rsidR="003F1FA9">
        <w:rPr>
          <w:rFonts w:cstheme="minorHAnsi"/>
        </w:rPr>
        <w:t xml:space="preserve"> </w:t>
      </w:r>
      <w:r>
        <w:rPr>
          <w:rFonts w:cstheme="minorHAnsi"/>
        </w:rPr>
        <w:t xml:space="preserve">and today serves </w:t>
      </w:r>
      <w:r w:rsidR="00887E0F">
        <w:rPr>
          <w:rFonts w:cstheme="minorHAnsi"/>
        </w:rPr>
        <w:t>approximately</w:t>
      </w:r>
      <w:r w:rsidR="007B5B28">
        <w:rPr>
          <w:rFonts w:cstheme="minorHAnsi"/>
        </w:rPr>
        <w:t xml:space="preserve"> </w:t>
      </w:r>
      <w:r w:rsidR="007B5B28" w:rsidRPr="00751F0F">
        <w:rPr>
          <w:rFonts w:cstheme="minorHAnsi"/>
        </w:rPr>
        <w:t>800-900</w:t>
      </w:r>
      <w:r w:rsidR="007B5B28">
        <w:rPr>
          <w:rFonts w:cstheme="minorHAnsi"/>
        </w:rPr>
        <w:t xml:space="preserve"> </w:t>
      </w:r>
      <w:r>
        <w:rPr>
          <w:rFonts w:cstheme="minorHAnsi"/>
        </w:rPr>
        <w:t>students each year.  With over thirteen feeder high schools</w:t>
      </w:r>
      <w:r w:rsidR="003F1FA9">
        <w:rPr>
          <w:rFonts w:cstheme="minorHAnsi"/>
        </w:rPr>
        <w:t xml:space="preserve"> from East San Jose </w:t>
      </w:r>
      <w:r w:rsidR="00F21CFC">
        <w:rPr>
          <w:rFonts w:cstheme="minorHAnsi"/>
        </w:rPr>
        <w:t>Union School District and San Jose Unified School Dis</w:t>
      </w:r>
      <w:r w:rsidR="00E17743">
        <w:rPr>
          <w:rFonts w:cstheme="minorHAnsi"/>
        </w:rPr>
        <w:t>trict, the P</w:t>
      </w:r>
      <w:r w:rsidR="00F21CFC">
        <w:rPr>
          <w:rFonts w:cstheme="minorHAnsi"/>
        </w:rPr>
        <w:t>rogram has a large contingent of young</w:t>
      </w:r>
      <w:r w:rsidR="00B5170C">
        <w:rPr>
          <w:rFonts w:cstheme="minorHAnsi"/>
        </w:rPr>
        <w:t xml:space="preserve"> adult</w:t>
      </w:r>
      <w:r w:rsidR="00F21CFC">
        <w:rPr>
          <w:rFonts w:cstheme="minorHAnsi"/>
        </w:rPr>
        <w:t xml:space="preserve"> learners.</w:t>
      </w:r>
      <w:r w:rsidR="008D0B83">
        <w:rPr>
          <w:rFonts w:cstheme="minorHAnsi"/>
        </w:rPr>
        <w:t xml:space="preserve">  </w:t>
      </w:r>
      <w:r w:rsidR="008D0B83" w:rsidRPr="003A3493">
        <w:rPr>
          <w:rFonts w:ascii="Calibri" w:hAnsi="Calibri" w:cs="Calibri"/>
        </w:rPr>
        <w:t xml:space="preserve">Today, the </w:t>
      </w:r>
      <w:r w:rsidR="007A10A6">
        <w:rPr>
          <w:rFonts w:ascii="Calibri" w:hAnsi="Calibri" w:cs="Calibri"/>
        </w:rPr>
        <w:t xml:space="preserve">AJ </w:t>
      </w:r>
      <w:r w:rsidR="008D0B83" w:rsidRPr="003A3493">
        <w:rPr>
          <w:rFonts w:ascii="Calibri" w:hAnsi="Calibri" w:cs="Calibri"/>
        </w:rPr>
        <w:t xml:space="preserve">student </w:t>
      </w:r>
      <w:r w:rsidR="008D0B83">
        <w:rPr>
          <w:rFonts w:ascii="Calibri" w:hAnsi="Calibri" w:cs="Calibri"/>
        </w:rPr>
        <w:t>population</w:t>
      </w:r>
      <w:r w:rsidR="008D0B83" w:rsidRPr="003A3493">
        <w:rPr>
          <w:rFonts w:ascii="Calibri" w:hAnsi="Calibri" w:cs="Calibri"/>
        </w:rPr>
        <w:t xml:space="preserve"> </w:t>
      </w:r>
      <w:r w:rsidR="00B5170C">
        <w:rPr>
          <w:rFonts w:ascii="Calibri" w:hAnsi="Calibri" w:cs="Calibri"/>
        </w:rPr>
        <w:t xml:space="preserve">primarily </w:t>
      </w:r>
      <w:r w:rsidR="00751F0F">
        <w:rPr>
          <w:rFonts w:ascii="Calibri" w:hAnsi="Calibri" w:cs="Calibri"/>
        </w:rPr>
        <w:t>encompasses s</w:t>
      </w:r>
      <w:r w:rsidR="008D0B83" w:rsidRPr="003A3493">
        <w:rPr>
          <w:rFonts w:ascii="Calibri" w:hAnsi="Calibri" w:cs="Calibri"/>
        </w:rPr>
        <w:t>tudents c</w:t>
      </w:r>
      <w:r w:rsidR="00751F0F">
        <w:rPr>
          <w:rFonts w:ascii="Calibri" w:hAnsi="Calibri" w:cs="Calibri"/>
        </w:rPr>
        <w:t>oming directly from high schoo</w:t>
      </w:r>
      <w:r w:rsidR="007A10A6">
        <w:rPr>
          <w:rFonts w:ascii="Calibri" w:hAnsi="Calibri" w:cs="Calibri"/>
        </w:rPr>
        <w:t xml:space="preserve">l and </w:t>
      </w:r>
      <w:r w:rsidR="009540A4">
        <w:rPr>
          <w:rFonts w:ascii="Calibri" w:hAnsi="Calibri" w:cs="Calibri"/>
        </w:rPr>
        <w:t>students</w:t>
      </w:r>
      <w:r w:rsidR="007A10A6">
        <w:rPr>
          <w:rFonts w:ascii="Calibri" w:hAnsi="Calibri" w:cs="Calibri"/>
        </w:rPr>
        <w:t xml:space="preserve"> in their early 20’s.  However, the AJ Program</w:t>
      </w:r>
      <w:r w:rsidR="00751F0F">
        <w:rPr>
          <w:rFonts w:ascii="Calibri" w:hAnsi="Calibri" w:cs="Calibri"/>
        </w:rPr>
        <w:t xml:space="preserve"> </w:t>
      </w:r>
      <w:r w:rsidR="00B5170C">
        <w:rPr>
          <w:rFonts w:ascii="Calibri" w:hAnsi="Calibri" w:cs="Calibri"/>
        </w:rPr>
        <w:t xml:space="preserve">also includes students who are completing continuing professional development or </w:t>
      </w:r>
      <w:r w:rsidR="008D0B83" w:rsidRPr="003A3493">
        <w:rPr>
          <w:rFonts w:ascii="Calibri" w:hAnsi="Calibri" w:cs="Calibri"/>
        </w:rPr>
        <w:t>re-training for a second</w:t>
      </w:r>
      <w:r w:rsidR="00B5170C">
        <w:rPr>
          <w:rFonts w:ascii="Calibri" w:hAnsi="Calibri" w:cs="Calibri"/>
        </w:rPr>
        <w:t xml:space="preserve"> </w:t>
      </w:r>
      <w:r w:rsidR="007B5B28">
        <w:rPr>
          <w:rFonts w:ascii="Calibri" w:hAnsi="Calibri" w:cs="Calibri"/>
        </w:rPr>
        <w:t xml:space="preserve">or third </w:t>
      </w:r>
      <w:r w:rsidR="00B5170C">
        <w:rPr>
          <w:rFonts w:ascii="Calibri" w:hAnsi="Calibri" w:cs="Calibri"/>
        </w:rPr>
        <w:t>career</w:t>
      </w:r>
      <w:r w:rsidR="008D0B83" w:rsidRPr="003A3493">
        <w:rPr>
          <w:rFonts w:ascii="Calibri" w:hAnsi="Calibri" w:cs="Calibri"/>
        </w:rPr>
        <w:t xml:space="preserve">. </w:t>
      </w:r>
      <w:r w:rsidR="008D0B83">
        <w:rPr>
          <w:rFonts w:ascii="Calibri" w:hAnsi="Calibri" w:cs="Calibri"/>
        </w:rPr>
        <w:t xml:space="preserve"> </w:t>
      </w:r>
      <w:r w:rsidR="00B5170C">
        <w:rPr>
          <w:rFonts w:ascii="Calibri" w:hAnsi="Calibri" w:cs="Calibri"/>
        </w:rPr>
        <w:t>A smaller portion of the student population includes</w:t>
      </w:r>
      <w:r w:rsidR="008D0B83">
        <w:rPr>
          <w:rFonts w:ascii="Calibri" w:hAnsi="Calibri" w:cs="Calibri"/>
        </w:rPr>
        <w:t xml:space="preserve"> students who are satisfying general education requirements </w:t>
      </w:r>
      <w:r w:rsidR="007B5B28">
        <w:rPr>
          <w:rFonts w:ascii="Calibri" w:hAnsi="Calibri" w:cs="Calibri"/>
        </w:rPr>
        <w:t>and/</w:t>
      </w:r>
      <w:r w:rsidR="008D0B83">
        <w:rPr>
          <w:rFonts w:ascii="Calibri" w:hAnsi="Calibri" w:cs="Calibri"/>
        </w:rPr>
        <w:t xml:space="preserve">or are exploring </w:t>
      </w:r>
      <w:r w:rsidR="006172D3">
        <w:rPr>
          <w:rFonts w:ascii="Calibri" w:hAnsi="Calibri" w:cs="Calibri"/>
        </w:rPr>
        <w:t>an interest</w:t>
      </w:r>
      <w:r w:rsidR="008D0B83">
        <w:rPr>
          <w:rFonts w:ascii="Calibri" w:hAnsi="Calibri" w:cs="Calibri"/>
        </w:rPr>
        <w:t xml:space="preserve"> in the administration of justice field. </w:t>
      </w:r>
      <w:r w:rsidR="008D0B83" w:rsidRPr="003A3493">
        <w:rPr>
          <w:rFonts w:ascii="Calibri" w:hAnsi="Calibri" w:cs="Calibri"/>
        </w:rPr>
        <w:t xml:space="preserve"> </w:t>
      </w:r>
    </w:p>
    <w:p w:rsidR="00BB0285" w:rsidRDefault="00BB0285" w:rsidP="007B249B">
      <w:pPr>
        <w:rPr>
          <w:rFonts w:cstheme="minorHAnsi"/>
        </w:rPr>
      </w:pPr>
    </w:p>
    <w:p w:rsidR="00BB0285" w:rsidRPr="00F21CFC" w:rsidRDefault="00E17743" w:rsidP="00987CC0">
      <w:pPr>
        <w:autoSpaceDE w:val="0"/>
        <w:autoSpaceDN w:val="0"/>
        <w:adjustRightInd w:val="0"/>
        <w:spacing w:line="240" w:lineRule="auto"/>
        <w:ind w:left="360" w:firstLine="360"/>
        <w:rPr>
          <w:rFonts w:ascii="Calibri" w:hAnsi="Calibri" w:cs="Calibri"/>
          <w:b/>
        </w:rPr>
      </w:pPr>
      <w:r>
        <w:rPr>
          <w:rFonts w:ascii="Calibri" w:hAnsi="Calibri" w:cs="Calibri"/>
        </w:rPr>
        <w:t>The P</w:t>
      </w:r>
      <w:r w:rsidR="00BB0285" w:rsidRPr="00887E0F">
        <w:rPr>
          <w:rFonts w:ascii="Calibri" w:hAnsi="Calibri" w:cs="Calibri"/>
        </w:rPr>
        <w:t xml:space="preserve">rogram offers students three educational options: the A.A. degree, A.S. degree, and A.S-T degree. All three options include the same major courses, which are built around the </w:t>
      </w:r>
      <w:r w:rsidR="007B5B28">
        <w:rPr>
          <w:rFonts w:ascii="Calibri" w:hAnsi="Calibri" w:cs="Calibri"/>
        </w:rPr>
        <w:t>1</w:t>
      </w:r>
      <w:r w:rsidR="003A3493">
        <w:rPr>
          <w:rFonts w:ascii="Calibri" w:hAnsi="Calibri" w:cs="Calibri"/>
        </w:rPr>
        <w:t>5</w:t>
      </w:r>
      <w:r w:rsidR="00BB0285" w:rsidRPr="00887E0F">
        <w:rPr>
          <w:rFonts w:ascii="Calibri" w:hAnsi="Calibri" w:cs="Calibri"/>
        </w:rPr>
        <w:t xml:space="preserve"> core units of </w:t>
      </w:r>
      <w:r w:rsidR="00887E0F">
        <w:rPr>
          <w:rFonts w:ascii="Calibri" w:hAnsi="Calibri" w:cs="Calibri"/>
        </w:rPr>
        <w:t xml:space="preserve">administration of justice </w:t>
      </w:r>
      <w:r w:rsidR="00BB0285" w:rsidRPr="00887E0F">
        <w:rPr>
          <w:rFonts w:ascii="Calibri" w:hAnsi="Calibri" w:cs="Calibri"/>
        </w:rPr>
        <w:t>related courses.</w:t>
      </w:r>
      <w:r w:rsidR="00BB0285">
        <w:rPr>
          <w:rFonts w:ascii="Calibri" w:hAnsi="Calibri" w:cs="Calibri"/>
          <w:b/>
        </w:rPr>
        <w:t xml:space="preserve"> </w:t>
      </w:r>
      <w:r w:rsidR="00887E0F">
        <w:rPr>
          <w:rFonts w:ascii="Calibri" w:hAnsi="Calibri" w:cs="Calibri"/>
          <w:b/>
        </w:rPr>
        <w:t xml:space="preserve"> </w:t>
      </w:r>
      <w:r w:rsidR="00F21CFC">
        <w:rPr>
          <w:rFonts w:ascii="Calibri" w:hAnsi="Calibri" w:cs="Calibri"/>
          <w:b/>
        </w:rPr>
        <w:t xml:space="preserve"> </w:t>
      </w:r>
      <w:r w:rsidR="00887E0F" w:rsidRPr="00887E0F">
        <w:rPr>
          <w:rFonts w:ascii="Calibri" w:hAnsi="Calibri" w:cs="Calibri"/>
        </w:rPr>
        <w:t>Students</w:t>
      </w:r>
      <w:r w:rsidR="00BB0285" w:rsidRPr="00887E0F">
        <w:rPr>
          <w:rFonts w:ascii="Calibri" w:hAnsi="Calibri" w:cs="Calibri"/>
        </w:rPr>
        <w:t xml:space="preserve"> with a more academic orientation may </w:t>
      </w:r>
      <w:r w:rsidR="00887E0F" w:rsidRPr="00887E0F">
        <w:rPr>
          <w:rFonts w:ascii="Calibri" w:hAnsi="Calibri" w:cs="Calibri"/>
        </w:rPr>
        <w:t>choose</w:t>
      </w:r>
      <w:r w:rsidR="00BB0285" w:rsidRPr="00887E0F">
        <w:rPr>
          <w:rFonts w:ascii="Calibri" w:hAnsi="Calibri" w:cs="Calibri"/>
        </w:rPr>
        <w:t xml:space="preserve"> to complete</w:t>
      </w:r>
      <w:r w:rsidR="00887E0F" w:rsidRPr="00887E0F">
        <w:rPr>
          <w:rFonts w:ascii="Calibri" w:hAnsi="Calibri" w:cs="Calibri"/>
        </w:rPr>
        <w:t xml:space="preserve"> </w:t>
      </w:r>
      <w:r w:rsidR="00887E0F">
        <w:rPr>
          <w:rFonts w:ascii="Calibri" w:hAnsi="Calibri" w:cs="Calibri"/>
        </w:rPr>
        <w:t xml:space="preserve">either </w:t>
      </w:r>
      <w:r w:rsidR="00887E0F" w:rsidRPr="00887E0F">
        <w:rPr>
          <w:rFonts w:ascii="Calibri" w:hAnsi="Calibri" w:cs="Calibri"/>
        </w:rPr>
        <w:t xml:space="preserve">the A.A. </w:t>
      </w:r>
      <w:r w:rsidR="00887E0F">
        <w:rPr>
          <w:rFonts w:ascii="Calibri" w:hAnsi="Calibri" w:cs="Calibri"/>
        </w:rPr>
        <w:t xml:space="preserve">or A.S.T </w:t>
      </w:r>
      <w:r w:rsidR="00887E0F" w:rsidRPr="00887E0F">
        <w:rPr>
          <w:rFonts w:ascii="Calibri" w:hAnsi="Calibri" w:cs="Calibri"/>
        </w:rPr>
        <w:t>degree</w:t>
      </w:r>
      <w:r w:rsidR="00BB0285" w:rsidRPr="00887E0F">
        <w:rPr>
          <w:rFonts w:ascii="Calibri" w:hAnsi="Calibri" w:cs="Calibri"/>
        </w:rPr>
        <w:t xml:space="preserve"> </w:t>
      </w:r>
      <w:r w:rsidR="00887E0F" w:rsidRPr="00887E0F">
        <w:rPr>
          <w:rFonts w:ascii="Calibri" w:hAnsi="Calibri" w:cs="Calibri"/>
        </w:rPr>
        <w:t>option, and</w:t>
      </w:r>
      <w:r w:rsidR="00BB0285" w:rsidRPr="00887E0F">
        <w:rPr>
          <w:rFonts w:ascii="Calibri" w:hAnsi="Calibri" w:cs="Calibri"/>
        </w:rPr>
        <w:t xml:space="preserve"> </w:t>
      </w:r>
      <w:r w:rsidR="00887E0F">
        <w:rPr>
          <w:rFonts w:ascii="Calibri" w:hAnsi="Calibri" w:cs="Calibri"/>
        </w:rPr>
        <w:t xml:space="preserve">then </w:t>
      </w:r>
      <w:r w:rsidR="00BB0285" w:rsidRPr="00887E0F">
        <w:rPr>
          <w:rFonts w:ascii="Calibri" w:hAnsi="Calibri" w:cs="Calibri"/>
        </w:rPr>
        <w:t>perhaps</w:t>
      </w:r>
      <w:r w:rsidR="00887E0F" w:rsidRPr="00887E0F">
        <w:rPr>
          <w:rFonts w:ascii="Calibri" w:hAnsi="Calibri" w:cs="Calibri"/>
        </w:rPr>
        <w:t xml:space="preserve"> continue</w:t>
      </w:r>
      <w:r w:rsidR="00BB0285" w:rsidRPr="00887E0F">
        <w:rPr>
          <w:rFonts w:ascii="Calibri" w:hAnsi="Calibri" w:cs="Calibri"/>
        </w:rPr>
        <w:t xml:space="preserve"> on to a four-year school</w:t>
      </w:r>
      <w:r w:rsidR="00393487">
        <w:rPr>
          <w:rFonts w:ascii="Calibri" w:hAnsi="Calibri" w:cs="Calibri"/>
        </w:rPr>
        <w:t xml:space="preserve"> or university</w:t>
      </w:r>
      <w:r w:rsidR="00BB0285" w:rsidRPr="00887E0F">
        <w:rPr>
          <w:rFonts w:ascii="Calibri" w:hAnsi="Calibri" w:cs="Calibri"/>
        </w:rPr>
        <w:t xml:space="preserve">. </w:t>
      </w:r>
      <w:r w:rsidR="00887E0F">
        <w:rPr>
          <w:rFonts w:ascii="Calibri" w:hAnsi="Calibri" w:cs="Calibri"/>
        </w:rPr>
        <w:t>The A.S. degree option is well suited for the student desiring a career in law enforcement</w:t>
      </w:r>
      <w:r w:rsidR="007B5B28">
        <w:rPr>
          <w:rFonts w:ascii="Calibri" w:hAnsi="Calibri" w:cs="Calibri"/>
        </w:rPr>
        <w:t xml:space="preserve">, </w:t>
      </w:r>
      <w:r w:rsidR="00F21CFC">
        <w:rPr>
          <w:rFonts w:ascii="Calibri" w:hAnsi="Calibri" w:cs="Calibri"/>
        </w:rPr>
        <w:t>corrections</w:t>
      </w:r>
      <w:r w:rsidR="007B5B28">
        <w:rPr>
          <w:rFonts w:ascii="Calibri" w:hAnsi="Calibri" w:cs="Calibri"/>
        </w:rPr>
        <w:t xml:space="preserve">, or other criminal justice related </w:t>
      </w:r>
      <w:r w:rsidR="009540A4">
        <w:rPr>
          <w:rFonts w:ascii="Calibri" w:hAnsi="Calibri" w:cs="Calibri"/>
        </w:rPr>
        <w:t>field</w:t>
      </w:r>
      <w:r w:rsidR="00887E0F">
        <w:rPr>
          <w:rFonts w:ascii="Calibri" w:hAnsi="Calibri" w:cs="Calibri"/>
        </w:rPr>
        <w:t xml:space="preserve">. </w:t>
      </w:r>
      <w:r w:rsidR="00C07945">
        <w:rPr>
          <w:rFonts w:ascii="Calibri" w:hAnsi="Calibri" w:cs="Calibri"/>
        </w:rPr>
        <w:t xml:space="preserve">The A.S degree is </w:t>
      </w:r>
      <w:r w:rsidR="007A10A6">
        <w:rPr>
          <w:rFonts w:ascii="Calibri" w:hAnsi="Calibri" w:cs="Calibri"/>
        </w:rPr>
        <w:t xml:space="preserve">strategically </w:t>
      </w:r>
      <w:r w:rsidR="00C07945">
        <w:rPr>
          <w:rFonts w:ascii="Calibri" w:hAnsi="Calibri" w:cs="Calibri"/>
        </w:rPr>
        <w:t xml:space="preserve">aligned with the California Peace Officer Standards and Training (“POST”) Basic </w:t>
      </w:r>
      <w:r w:rsidR="00F21CFC">
        <w:rPr>
          <w:rFonts w:ascii="Calibri" w:hAnsi="Calibri" w:cs="Calibri"/>
        </w:rPr>
        <w:t xml:space="preserve">Academy </w:t>
      </w:r>
      <w:r w:rsidR="00C07945">
        <w:rPr>
          <w:rFonts w:ascii="Calibri" w:hAnsi="Calibri" w:cs="Calibri"/>
        </w:rPr>
        <w:t xml:space="preserve">and </w:t>
      </w:r>
      <w:r w:rsidR="007B5B28">
        <w:rPr>
          <w:rFonts w:ascii="Calibri" w:hAnsi="Calibri" w:cs="Calibri"/>
        </w:rPr>
        <w:t xml:space="preserve">Basic </w:t>
      </w:r>
      <w:r w:rsidR="00C07945">
        <w:rPr>
          <w:rFonts w:ascii="Calibri" w:hAnsi="Calibri" w:cs="Calibri"/>
        </w:rPr>
        <w:t>Modular Academy at South Bay Regional Public Safety Training Consortium</w:t>
      </w:r>
      <w:r w:rsidR="007A10A6">
        <w:rPr>
          <w:rFonts w:ascii="Calibri" w:hAnsi="Calibri" w:cs="Calibri"/>
        </w:rPr>
        <w:t xml:space="preserve"> </w:t>
      </w:r>
      <w:r w:rsidR="00EC2AA8">
        <w:rPr>
          <w:rFonts w:ascii="Calibri" w:hAnsi="Calibri" w:cs="Calibri"/>
        </w:rPr>
        <w:t>and is intended to meet</w:t>
      </w:r>
      <w:r w:rsidR="007A10A6">
        <w:rPr>
          <w:rFonts w:ascii="Calibri" w:hAnsi="Calibri" w:cs="Calibri"/>
        </w:rPr>
        <w:t xml:space="preserve"> the needs of the more technical “hands-on” student who wishes to receive state certification </w:t>
      </w:r>
      <w:r w:rsidR="009540A4">
        <w:rPr>
          <w:rFonts w:ascii="Calibri" w:hAnsi="Calibri" w:cs="Calibri"/>
        </w:rPr>
        <w:t>concurrent</w:t>
      </w:r>
      <w:r w:rsidR="007A10A6">
        <w:rPr>
          <w:rFonts w:ascii="Calibri" w:hAnsi="Calibri" w:cs="Calibri"/>
        </w:rPr>
        <w:t xml:space="preserve"> with a college degree</w:t>
      </w:r>
      <w:r w:rsidR="00174E32">
        <w:rPr>
          <w:rFonts w:ascii="Calibri" w:hAnsi="Calibri" w:cs="Calibri"/>
        </w:rPr>
        <w:t xml:space="preserve">.  </w:t>
      </w:r>
      <w:r w:rsidR="00F21CFC">
        <w:rPr>
          <w:rFonts w:ascii="Calibri" w:hAnsi="Calibri" w:cs="Calibri"/>
        </w:rPr>
        <w:t xml:space="preserve">Although students can begin their employment with a requisite number of </w:t>
      </w:r>
      <w:r w:rsidR="00EC2AA8">
        <w:rPr>
          <w:rFonts w:ascii="Calibri" w:hAnsi="Calibri" w:cs="Calibri"/>
        </w:rPr>
        <w:t xml:space="preserve">college </w:t>
      </w:r>
      <w:r w:rsidR="00F21CFC">
        <w:rPr>
          <w:rFonts w:ascii="Calibri" w:hAnsi="Calibri" w:cs="Calibri"/>
        </w:rPr>
        <w:t>units</w:t>
      </w:r>
      <w:r w:rsidR="007A10A6">
        <w:rPr>
          <w:rFonts w:ascii="Calibri" w:hAnsi="Calibri" w:cs="Calibri"/>
        </w:rPr>
        <w:t xml:space="preserve"> or either the A.A, A.S, or A.S.-T degree</w:t>
      </w:r>
      <w:r w:rsidR="00F21CFC">
        <w:rPr>
          <w:rFonts w:ascii="Calibri" w:hAnsi="Calibri" w:cs="Calibri"/>
        </w:rPr>
        <w:t>, t</w:t>
      </w:r>
      <w:r w:rsidR="00BB0285" w:rsidRPr="00C07945">
        <w:rPr>
          <w:rFonts w:ascii="Calibri" w:hAnsi="Calibri" w:cs="Calibri"/>
        </w:rPr>
        <w:t>he</w:t>
      </w:r>
      <w:r w:rsidR="007B5B28">
        <w:rPr>
          <w:rFonts w:ascii="Calibri" w:hAnsi="Calibri" w:cs="Calibri"/>
        </w:rPr>
        <w:t xml:space="preserve"> A.S degree</w:t>
      </w:r>
      <w:r w:rsidR="00BB0285" w:rsidRPr="00C07945">
        <w:rPr>
          <w:rFonts w:ascii="Calibri" w:hAnsi="Calibri" w:cs="Calibri"/>
        </w:rPr>
        <w:t xml:space="preserve"> </w:t>
      </w:r>
      <w:r w:rsidR="007B5B28">
        <w:rPr>
          <w:rFonts w:ascii="Calibri" w:hAnsi="Calibri" w:cs="Calibri"/>
        </w:rPr>
        <w:t>with academy option is a beneficial pathway to</w:t>
      </w:r>
      <w:r w:rsidR="00994C13">
        <w:rPr>
          <w:rFonts w:ascii="Calibri" w:hAnsi="Calibri" w:cs="Calibri"/>
        </w:rPr>
        <w:t xml:space="preserve"> </w:t>
      </w:r>
      <w:r w:rsidR="00EC2AA8">
        <w:rPr>
          <w:rFonts w:ascii="Calibri" w:hAnsi="Calibri" w:cs="Calibri"/>
        </w:rPr>
        <w:t>help</w:t>
      </w:r>
      <w:r w:rsidR="00994C13">
        <w:rPr>
          <w:rFonts w:ascii="Calibri" w:hAnsi="Calibri" w:cs="Calibri"/>
        </w:rPr>
        <w:t xml:space="preserve"> students move toward a</w:t>
      </w:r>
      <w:r w:rsidR="007B5B28">
        <w:rPr>
          <w:rFonts w:ascii="Calibri" w:hAnsi="Calibri" w:cs="Calibri"/>
        </w:rPr>
        <w:t xml:space="preserve"> law enforcement</w:t>
      </w:r>
      <w:r w:rsidR="00994C13">
        <w:rPr>
          <w:rFonts w:ascii="Calibri" w:hAnsi="Calibri" w:cs="Calibri"/>
        </w:rPr>
        <w:t xml:space="preserve"> </w:t>
      </w:r>
      <w:r w:rsidR="00751F0F">
        <w:rPr>
          <w:rFonts w:ascii="Calibri" w:hAnsi="Calibri" w:cs="Calibri"/>
        </w:rPr>
        <w:t>career</w:t>
      </w:r>
      <w:r w:rsidR="007A10A6">
        <w:rPr>
          <w:rFonts w:ascii="Calibri" w:hAnsi="Calibri" w:cs="Calibri"/>
        </w:rPr>
        <w:t xml:space="preserve"> at an accelerated rate</w:t>
      </w:r>
      <w:r w:rsidR="00EC2AA8">
        <w:rPr>
          <w:rFonts w:ascii="Calibri" w:hAnsi="Calibri" w:cs="Calibri"/>
        </w:rPr>
        <w:t xml:space="preserve"> because students earn both an Associate degree and California State Peace Officer Certification at </w:t>
      </w:r>
      <w:r w:rsidR="00D549D1">
        <w:rPr>
          <w:rFonts w:ascii="Calibri" w:hAnsi="Calibri" w:cs="Calibri"/>
        </w:rPr>
        <w:t>the same time</w:t>
      </w:r>
      <w:r w:rsidR="007B5B28">
        <w:rPr>
          <w:rFonts w:ascii="Calibri" w:hAnsi="Calibri" w:cs="Calibri"/>
        </w:rPr>
        <w:t>.  Regardless of which a</w:t>
      </w:r>
      <w:r>
        <w:rPr>
          <w:rFonts w:ascii="Calibri" w:hAnsi="Calibri" w:cs="Calibri"/>
        </w:rPr>
        <w:t>venue the student chooses, the P</w:t>
      </w:r>
      <w:r w:rsidR="007B5B28">
        <w:rPr>
          <w:rFonts w:ascii="Calibri" w:hAnsi="Calibri" w:cs="Calibri"/>
        </w:rPr>
        <w:t>rogram</w:t>
      </w:r>
      <w:r w:rsidR="00BB0285" w:rsidRPr="00C07945">
        <w:rPr>
          <w:rFonts w:ascii="Calibri" w:hAnsi="Calibri" w:cs="Calibri"/>
        </w:rPr>
        <w:t xml:space="preserve"> encourages all students to complete</w:t>
      </w:r>
      <w:r w:rsidR="009540A4">
        <w:rPr>
          <w:rFonts w:ascii="Calibri" w:hAnsi="Calibri" w:cs="Calibri"/>
        </w:rPr>
        <w:t xml:space="preserve"> and earn</w:t>
      </w:r>
      <w:r w:rsidR="00BB0285" w:rsidRPr="00C07945">
        <w:rPr>
          <w:rFonts w:ascii="Calibri" w:hAnsi="Calibri" w:cs="Calibri"/>
        </w:rPr>
        <w:t xml:space="preserve"> </w:t>
      </w:r>
      <w:r w:rsidR="009540A4">
        <w:rPr>
          <w:rFonts w:ascii="Calibri" w:hAnsi="Calibri" w:cs="Calibri"/>
        </w:rPr>
        <w:t xml:space="preserve">a </w:t>
      </w:r>
      <w:r w:rsidR="007B5B28">
        <w:rPr>
          <w:rFonts w:ascii="Calibri" w:hAnsi="Calibri" w:cs="Calibri"/>
        </w:rPr>
        <w:t>college degree</w:t>
      </w:r>
      <w:r w:rsidR="00BB0285" w:rsidRPr="00C07945">
        <w:rPr>
          <w:rFonts w:ascii="Calibri" w:hAnsi="Calibri" w:cs="Calibri"/>
        </w:rPr>
        <w:t>, as this improves employment and promotional opportunities</w:t>
      </w:r>
      <w:r w:rsidR="007B5B28">
        <w:rPr>
          <w:rFonts w:ascii="Calibri" w:hAnsi="Calibri" w:cs="Calibri"/>
        </w:rPr>
        <w:t xml:space="preserve"> </w:t>
      </w:r>
      <w:r w:rsidR="00751F0F">
        <w:rPr>
          <w:rFonts w:ascii="Calibri" w:hAnsi="Calibri" w:cs="Calibri"/>
        </w:rPr>
        <w:t>well into</w:t>
      </w:r>
      <w:r w:rsidR="007B5B28">
        <w:rPr>
          <w:rFonts w:ascii="Calibri" w:hAnsi="Calibri" w:cs="Calibri"/>
        </w:rPr>
        <w:t xml:space="preserve"> the future</w:t>
      </w:r>
      <w:r w:rsidR="00BB0285" w:rsidRPr="00C07945">
        <w:rPr>
          <w:rFonts w:ascii="Calibri" w:hAnsi="Calibri" w:cs="Calibri"/>
        </w:rPr>
        <w:t>.</w:t>
      </w:r>
    </w:p>
    <w:p w:rsidR="00C07945" w:rsidRDefault="00C07945" w:rsidP="00994C13">
      <w:pPr>
        <w:autoSpaceDE w:val="0"/>
        <w:autoSpaceDN w:val="0"/>
        <w:adjustRightInd w:val="0"/>
        <w:spacing w:line="240" w:lineRule="auto"/>
        <w:rPr>
          <w:rFonts w:ascii="Calibri" w:hAnsi="Calibri" w:cs="Calibri"/>
          <w:b/>
        </w:rPr>
      </w:pPr>
    </w:p>
    <w:p w:rsidR="006172D3" w:rsidRPr="00853F60" w:rsidRDefault="003B4A96" w:rsidP="00853F60">
      <w:pPr>
        <w:autoSpaceDE w:val="0"/>
        <w:autoSpaceDN w:val="0"/>
        <w:adjustRightInd w:val="0"/>
        <w:spacing w:line="240" w:lineRule="auto"/>
        <w:ind w:left="360" w:firstLine="360"/>
        <w:rPr>
          <w:rFonts w:ascii="Calibri" w:hAnsi="Calibri" w:cs="Calibri"/>
        </w:rPr>
      </w:pPr>
      <w:r w:rsidRPr="003B4A96">
        <w:rPr>
          <w:rFonts w:ascii="Calibri" w:hAnsi="Calibri" w:cs="Calibri"/>
        </w:rPr>
        <w:t xml:space="preserve">The </w:t>
      </w:r>
      <w:r w:rsidR="00817FAC">
        <w:rPr>
          <w:rFonts w:ascii="Calibri" w:hAnsi="Calibri" w:cs="Calibri"/>
        </w:rPr>
        <w:t xml:space="preserve">AJ </w:t>
      </w:r>
      <w:r w:rsidR="00E17743">
        <w:rPr>
          <w:rFonts w:ascii="Calibri" w:hAnsi="Calibri" w:cs="Calibri"/>
        </w:rPr>
        <w:t>P</w:t>
      </w:r>
      <w:r w:rsidRPr="003B4A96">
        <w:rPr>
          <w:rFonts w:ascii="Calibri" w:hAnsi="Calibri" w:cs="Calibri"/>
        </w:rPr>
        <w:t xml:space="preserve">rogram has remained healthy over the years as its graduates have been in great demand </w:t>
      </w:r>
      <w:r w:rsidR="001F28AB">
        <w:rPr>
          <w:rFonts w:ascii="Calibri" w:hAnsi="Calibri" w:cs="Calibri"/>
        </w:rPr>
        <w:t>by</w:t>
      </w:r>
      <w:r w:rsidRPr="003B4A96">
        <w:rPr>
          <w:rFonts w:ascii="Calibri" w:hAnsi="Calibri" w:cs="Calibri"/>
        </w:rPr>
        <w:t xml:space="preserve"> public and private agencies in federal, state, or local jurisdictions. In 200</w:t>
      </w:r>
      <w:r w:rsidR="00CD4700">
        <w:rPr>
          <w:rFonts w:ascii="Calibri" w:hAnsi="Calibri" w:cs="Calibri"/>
        </w:rPr>
        <w:t>9</w:t>
      </w:r>
      <w:r>
        <w:rPr>
          <w:rFonts w:ascii="Calibri" w:hAnsi="Calibri" w:cs="Calibri"/>
        </w:rPr>
        <w:t>,</w:t>
      </w:r>
      <w:r w:rsidRPr="003B4A96">
        <w:rPr>
          <w:rFonts w:ascii="Calibri" w:hAnsi="Calibri" w:cs="Calibri"/>
        </w:rPr>
        <w:t xml:space="preserve"> Professor </w:t>
      </w:r>
      <w:r>
        <w:rPr>
          <w:rFonts w:ascii="Calibri" w:hAnsi="Calibri" w:cs="Calibri"/>
        </w:rPr>
        <w:t>Bevan was hired as the</w:t>
      </w:r>
      <w:r w:rsidRPr="003B4A96">
        <w:rPr>
          <w:rFonts w:ascii="Calibri" w:hAnsi="Calibri" w:cs="Calibri"/>
        </w:rPr>
        <w:t xml:space="preserve"> new full-time instructor</w:t>
      </w:r>
      <w:r>
        <w:rPr>
          <w:rFonts w:ascii="Calibri" w:hAnsi="Calibri" w:cs="Calibri"/>
        </w:rPr>
        <w:t xml:space="preserve">.  </w:t>
      </w:r>
      <w:r w:rsidR="00174E32" w:rsidRPr="003A3493">
        <w:rPr>
          <w:rFonts w:ascii="Calibri" w:hAnsi="Calibri" w:cs="Calibri"/>
        </w:rPr>
        <w:t>The</w:t>
      </w:r>
      <w:r w:rsidR="00E17743">
        <w:rPr>
          <w:rFonts w:ascii="Calibri" w:hAnsi="Calibri" w:cs="Calibri"/>
        </w:rPr>
        <w:t xml:space="preserve"> P</w:t>
      </w:r>
      <w:r w:rsidR="00BB0285" w:rsidRPr="003A3493">
        <w:rPr>
          <w:rFonts w:ascii="Calibri" w:hAnsi="Calibri" w:cs="Calibri"/>
        </w:rPr>
        <w:t xml:space="preserve">rogram </w:t>
      </w:r>
      <w:r>
        <w:rPr>
          <w:rFonts w:ascii="Calibri" w:hAnsi="Calibri" w:cs="Calibri"/>
        </w:rPr>
        <w:t>also has</w:t>
      </w:r>
      <w:r w:rsidR="00D549D1">
        <w:rPr>
          <w:rFonts w:ascii="Calibri" w:hAnsi="Calibri" w:cs="Calibri"/>
        </w:rPr>
        <w:t xml:space="preserve"> several adjunct professors</w:t>
      </w:r>
      <w:r>
        <w:rPr>
          <w:rFonts w:ascii="Calibri" w:hAnsi="Calibri" w:cs="Calibri"/>
        </w:rPr>
        <w:t xml:space="preserve"> all of whom are </w:t>
      </w:r>
      <w:r w:rsidR="00994C13">
        <w:rPr>
          <w:rFonts w:ascii="Calibri" w:hAnsi="Calibri" w:cs="Calibri"/>
        </w:rPr>
        <w:t xml:space="preserve">currently </w:t>
      </w:r>
      <w:r>
        <w:rPr>
          <w:rFonts w:ascii="Calibri" w:hAnsi="Calibri" w:cs="Calibri"/>
        </w:rPr>
        <w:t xml:space="preserve">working or </w:t>
      </w:r>
      <w:r w:rsidR="00994C13">
        <w:rPr>
          <w:rFonts w:ascii="Calibri" w:hAnsi="Calibri" w:cs="Calibri"/>
        </w:rPr>
        <w:t xml:space="preserve">are </w:t>
      </w:r>
      <w:r>
        <w:rPr>
          <w:rFonts w:ascii="Calibri" w:hAnsi="Calibri" w:cs="Calibri"/>
        </w:rPr>
        <w:t>retired subject matter experts</w:t>
      </w:r>
      <w:r w:rsidR="00CD4700">
        <w:rPr>
          <w:rFonts w:ascii="Calibri" w:hAnsi="Calibri" w:cs="Calibri"/>
        </w:rPr>
        <w:t xml:space="preserve"> in the field of public safety</w:t>
      </w:r>
      <w:r w:rsidR="00174E32" w:rsidRPr="003A3493">
        <w:rPr>
          <w:rFonts w:ascii="Calibri" w:hAnsi="Calibri" w:cs="Calibri"/>
        </w:rPr>
        <w:t>.</w:t>
      </w:r>
      <w:r w:rsidR="00BB0285" w:rsidRPr="003A3493">
        <w:rPr>
          <w:rFonts w:ascii="Calibri" w:hAnsi="Calibri" w:cs="Calibri"/>
        </w:rPr>
        <w:t xml:space="preserve">  </w:t>
      </w:r>
      <w:r>
        <w:rPr>
          <w:rFonts w:ascii="Calibri" w:hAnsi="Calibri" w:cs="Calibri"/>
        </w:rPr>
        <w:t xml:space="preserve"> </w:t>
      </w:r>
      <w:r w:rsidR="00E17743">
        <w:rPr>
          <w:rFonts w:ascii="Calibri" w:hAnsi="Calibri" w:cs="Calibri"/>
        </w:rPr>
        <w:t>The P</w:t>
      </w:r>
      <w:r w:rsidR="00174E32" w:rsidRPr="003A3493">
        <w:rPr>
          <w:rFonts w:ascii="Calibri" w:hAnsi="Calibri" w:cs="Calibri"/>
        </w:rPr>
        <w:t xml:space="preserve">rogram does not have a dedicated </w:t>
      </w:r>
      <w:r w:rsidR="001F28AB">
        <w:rPr>
          <w:rFonts w:ascii="Calibri" w:hAnsi="Calibri" w:cs="Calibri"/>
        </w:rPr>
        <w:t>a</w:t>
      </w:r>
      <w:r w:rsidR="00174E32" w:rsidRPr="003A3493">
        <w:rPr>
          <w:rFonts w:ascii="Calibri" w:hAnsi="Calibri" w:cs="Calibri"/>
        </w:rPr>
        <w:t xml:space="preserve">dvisory </w:t>
      </w:r>
      <w:r w:rsidR="001F28AB">
        <w:rPr>
          <w:rFonts w:ascii="Calibri" w:hAnsi="Calibri" w:cs="Calibri"/>
        </w:rPr>
        <w:t>c</w:t>
      </w:r>
      <w:r w:rsidR="00174E32" w:rsidRPr="003A3493">
        <w:rPr>
          <w:rFonts w:ascii="Calibri" w:hAnsi="Calibri" w:cs="Calibri"/>
        </w:rPr>
        <w:t xml:space="preserve">ommittee, but </w:t>
      </w:r>
      <w:r w:rsidR="00E10FCE" w:rsidRPr="003A3493">
        <w:rPr>
          <w:rFonts w:ascii="Calibri" w:hAnsi="Calibri" w:cs="Calibri"/>
        </w:rPr>
        <w:t>rather</w:t>
      </w:r>
      <w:r w:rsidR="00174E32" w:rsidRPr="003A3493">
        <w:rPr>
          <w:rFonts w:ascii="Calibri" w:hAnsi="Calibri" w:cs="Calibri"/>
        </w:rPr>
        <w:t xml:space="preserve"> receive</w:t>
      </w:r>
      <w:r w:rsidR="00E10FCE" w:rsidRPr="003A3493">
        <w:rPr>
          <w:rFonts w:ascii="Calibri" w:hAnsi="Calibri" w:cs="Calibri"/>
        </w:rPr>
        <w:t>s</w:t>
      </w:r>
      <w:r w:rsidR="00174E32" w:rsidRPr="003A3493">
        <w:rPr>
          <w:rFonts w:ascii="Calibri" w:hAnsi="Calibri" w:cs="Calibri"/>
        </w:rPr>
        <w:t xml:space="preserve"> valuable career technical </w:t>
      </w:r>
      <w:r w:rsidR="003A3493">
        <w:rPr>
          <w:rFonts w:ascii="Calibri" w:hAnsi="Calibri" w:cs="Calibri"/>
        </w:rPr>
        <w:t>feedback</w:t>
      </w:r>
      <w:r w:rsidR="00174E32" w:rsidRPr="003A3493">
        <w:rPr>
          <w:rFonts w:ascii="Calibri" w:hAnsi="Calibri" w:cs="Calibri"/>
        </w:rPr>
        <w:t xml:space="preserve"> from </w:t>
      </w:r>
      <w:r w:rsidR="001F28AB">
        <w:rPr>
          <w:rFonts w:ascii="Calibri" w:hAnsi="Calibri" w:cs="Calibri"/>
        </w:rPr>
        <w:t>a</w:t>
      </w:r>
      <w:r w:rsidR="00BB0285" w:rsidRPr="003A3493">
        <w:rPr>
          <w:rFonts w:ascii="Calibri" w:hAnsi="Calibri" w:cs="Calibri"/>
        </w:rPr>
        <w:t xml:space="preserve">dvisory </w:t>
      </w:r>
      <w:r w:rsidR="001F28AB">
        <w:rPr>
          <w:rFonts w:ascii="Calibri" w:hAnsi="Calibri" w:cs="Calibri"/>
        </w:rPr>
        <w:t>c</w:t>
      </w:r>
      <w:r w:rsidR="00BB0285" w:rsidRPr="003A3493">
        <w:rPr>
          <w:rFonts w:ascii="Calibri" w:hAnsi="Calibri" w:cs="Calibri"/>
        </w:rPr>
        <w:t>ommittee</w:t>
      </w:r>
      <w:r w:rsidR="00174E32" w:rsidRPr="003A3493">
        <w:rPr>
          <w:rFonts w:ascii="Calibri" w:hAnsi="Calibri" w:cs="Calibri"/>
        </w:rPr>
        <w:t xml:space="preserve">s </w:t>
      </w:r>
      <w:r w:rsidR="003A3493">
        <w:rPr>
          <w:rFonts w:ascii="Calibri" w:hAnsi="Calibri" w:cs="Calibri"/>
        </w:rPr>
        <w:t xml:space="preserve">within Region 5, who meet </w:t>
      </w:r>
      <w:r>
        <w:rPr>
          <w:rFonts w:ascii="Calibri" w:hAnsi="Calibri" w:cs="Calibri"/>
        </w:rPr>
        <w:t xml:space="preserve">regularly </w:t>
      </w:r>
      <w:r w:rsidR="003A3493">
        <w:rPr>
          <w:rFonts w:ascii="Calibri" w:hAnsi="Calibri" w:cs="Calibri"/>
        </w:rPr>
        <w:t xml:space="preserve">with South Bay Regional Public Safety Training </w:t>
      </w:r>
      <w:r>
        <w:rPr>
          <w:rFonts w:ascii="Calibri" w:hAnsi="Calibri" w:cs="Calibri"/>
        </w:rPr>
        <w:t>Consortium staff</w:t>
      </w:r>
      <w:r w:rsidR="00174E32" w:rsidRPr="003A3493">
        <w:rPr>
          <w:rFonts w:ascii="Calibri" w:hAnsi="Calibri" w:cs="Calibri"/>
        </w:rPr>
        <w:t xml:space="preserve">.  </w:t>
      </w:r>
      <w:r w:rsidR="007B5B28">
        <w:rPr>
          <w:rFonts w:ascii="Calibri" w:hAnsi="Calibri" w:cs="Calibri"/>
        </w:rPr>
        <w:t>Information</w:t>
      </w:r>
      <w:r w:rsidR="00F647B9">
        <w:rPr>
          <w:rFonts w:ascii="Calibri" w:hAnsi="Calibri" w:cs="Calibri"/>
        </w:rPr>
        <w:t xml:space="preserve"> and correspondence with</w:t>
      </w:r>
      <w:r w:rsidR="007B5B28">
        <w:rPr>
          <w:rFonts w:ascii="Calibri" w:hAnsi="Calibri" w:cs="Calibri"/>
        </w:rPr>
        <w:t xml:space="preserve"> South Bay Regional</w:t>
      </w:r>
      <w:r w:rsidR="00F647B9">
        <w:rPr>
          <w:rFonts w:ascii="Calibri" w:hAnsi="Calibri" w:cs="Calibri"/>
        </w:rPr>
        <w:t xml:space="preserve"> staff</w:t>
      </w:r>
      <w:r w:rsidR="007B5B28">
        <w:rPr>
          <w:rFonts w:ascii="Calibri" w:hAnsi="Calibri" w:cs="Calibri"/>
        </w:rPr>
        <w:t>, state-wide AJ committees, and criminal justice agencies</w:t>
      </w:r>
      <w:r>
        <w:rPr>
          <w:rFonts w:ascii="Calibri" w:hAnsi="Calibri" w:cs="Calibri"/>
        </w:rPr>
        <w:t xml:space="preserve"> serve to guide program</w:t>
      </w:r>
      <w:r w:rsidR="00CD4700">
        <w:rPr>
          <w:rFonts w:ascii="Calibri" w:hAnsi="Calibri" w:cs="Calibri"/>
        </w:rPr>
        <w:t xml:space="preserve"> decisions and curricula</w:t>
      </w:r>
      <w:r>
        <w:rPr>
          <w:rFonts w:ascii="Calibri" w:hAnsi="Calibri" w:cs="Calibri"/>
        </w:rPr>
        <w:t xml:space="preserve">. </w:t>
      </w:r>
      <w:r w:rsidR="007B5B28">
        <w:rPr>
          <w:rFonts w:ascii="Calibri" w:hAnsi="Calibri" w:cs="Calibri"/>
        </w:rPr>
        <w:t xml:space="preserve"> </w:t>
      </w:r>
      <w:r w:rsidR="00174E32" w:rsidRPr="003A3493">
        <w:rPr>
          <w:rFonts w:ascii="Calibri" w:hAnsi="Calibri" w:cs="Calibri"/>
        </w:rPr>
        <w:t xml:space="preserve">There are </w:t>
      </w:r>
      <w:r w:rsidR="00F647B9">
        <w:rPr>
          <w:rFonts w:ascii="Calibri" w:hAnsi="Calibri" w:cs="Calibri"/>
        </w:rPr>
        <w:t xml:space="preserve">also </w:t>
      </w:r>
      <w:r w:rsidR="00BB0285" w:rsidRPr="003A3493">
        <w:rPr>
          <w:rFonts w:ascii="Calibri" w:hAnsi="Calibri" w:cs="Calibri"/>
        </w:rPr>
        <w:t xml:space="preserve">networking opportunities, career </w:t>
      </w:r>
      <w:r>
        <w:rPr>
          <w:rFonts w:ascii="Calibri" w:hAnsi="Calibri" w:cs="Calibri"/>
        </w:rPr>
        <w:t xml:space="preserve">recruitment </w:t>
      </w:r>
      <w:r w:rsidR="00BB0285" w:rsidRPr="003A3493">
        <w:rPr>
          <w:rFonts w:ascii="Calibri" w:hAnsi="Calibri" w:cs="Calibri"/>
        </w:rPr>
        <w:t xml:space="preserve">workshops, and mentoring opportunities </w:t>
      </w:r>
      <w:r w:rsidR="00817FAC">
        <w:rPr>
          <w:rFonts w:ascii="Calibri" w:hAnsi="Calibri" w:cs="Calibri"/>
        </w:rPr>
        <w:t>available during the academic year</w:t>
      </w:r>
      <w:r w:rsidR="00817FAC" w:rsidRPr="003A3493">
        <w:rPr>
          <w:rFonts w:ascii="Calibri" w:hAnsi="Calibri" w:cs="Calibri"/>
        </w:rPr>
        <w:t xml:space="preserve"> </w:t>
      </w:r>
      <w:r w:rsidR="00BB0285" w:rsidRPr="003A3493">
        <w:rPr>
          <w:rFonts w:ascii="Calibri" w:hAnsi="Calibri" w:cs="Calibri"/>
        </w:rPr>
        <w:t xml:space="preserve">between alumni and students. </w:t>
      </w:r>
      <w:r w:rsidR="00F21CFC" w:rsidRPr="00994C13">
        <w:rPr>
          <w:rFonts w:cstheme="minorHAnsi"/>
        </w:rPr>
        <w:t xml:space="preserve"> </w:t>
      </w:r>
    </w:p>
    <w:p w:rsidR="006172D3" w:rsidRDefault="006172D3" w:rsidP="006172D3">
      <w:pPr>
        <w:widowControl w:val="0"/>
        <w:pBdr>
          <w:top w:val="thinThickSmallGap" w:sz="12" w:space="0" w:color="45A98F"/>
        </w:pBd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1080" w:hanging="1080"/>
        <w:rPr>
          <w:rFonts w:cstheme="minorHAnsi"/>
        </w:rPr>
      </w:pPr>
    </w:p>
    <w:p w:rsidR="00853F60" w:rsidRDefault="00853F60" w:rsidP="00853F60">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rPr>
      </w:pPr>
    </w:p>
    <w:p w:rsidR="005C5087" w:rsidRDefault="00CE22C2" w:rsidP="00853F60">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r>
        <w:rPr>
          <w:rFonts w:cstheme="minorHAnsi"/>
        </w:rPr>
        <w:tab/>
      </w:r>
      <w:r w:rsidR="00853F60" w:rsidRPr="00994C13">
        <w:rPr>
          <w:rFonts w:cstheme="minorHAnsi"/>
        </w:rPr>
        <w:t xml:space="preserve">Students who complete the </w:t>
      </w:r>
      <w:r w:rsidR="00853F60">
        <w:rPr>
          <w:rFonts w:cstheme="minorHAnsi"/>
        </w:rPr>
        <w:t>AJ P</w:t>
      </w:r>
      <w:r w:rsidR="00853F60" w:rsidRPr="00994C13">
        <w:rPr>
          <w:rFonts w:cstheme="minorHAnsi"/>
        </w:rPr>
        <w:t>rogram can pursue careers in the administration of justice field including, but not limited to, police officers, deputy sheriffs, community service</w:t>
      </w:r>
      <w:r w:rsidR="00853F60">
        <w:rPr>
          <w:rFonts w:cstheme="minorHAnsi"/>
        </w:rPr>
        <w:t xml:space="preserve"> </w:t>
      </w:r>
      <w:r w:rsidR="00F21CFC" w:rsidRPr="00994C13">
        <w:rPr>
          <w:rFonts w:cstheme="minorHAnsi"/>
        </w:rPr>
        <w:t xml:space="preserve">officers, </w:t>
      </w:r>
      <w:r w:rsidR="008E1391" w:rsidRPr="00994C13">
        <w:rPr>
          <w:rFonts w:cstheme="minorHAnsi"/>
        </w:rPr>
        <w:t>correctional</w:t>
      </w:r>
      <w:r w:rsidR="00F21CFC" w:rsidRPr="00994C13">
        <w:rPr>
          <w:rFonts w:cstheme="minorHAnsi"/>
        </w:rPr>
        <w:t xml:space="preserve"> officers</w:t>
      </w:r>
      <w:r w:rsidR="008E1391" w:rsidRPr="00994C13">
        <w:rPr>
          <w:rFonts w:cstheme="minorHAnsi"/>
        </w:rPr>
        <w:t xml:space="preserve">, </w:t>
      </w:r>
      <w:r w:rsidR="00F647B9" w:rsidRPr="00994C13">
        <w:rPr>
          <w:rFonts w:cstheme="minorHAnsi"/>
        </w:rPr>
        <w:t>juvenile and adult pro</w:t>
      </w:r>
      <w:r w:rsidR="00D549D1">
        <w:rPr>
          <w:rFonts w:cstheme="minorHAnsi"/>
        </w:rPr>
        <w:t>bation officers, social service workers</w:t>
      </w:r>
      <w:r w:rsidR="00F647B9" w:rsidRPr="00994C13">
        <w:rPr>
          <w:rFonts w:cstheme="minorHAnsi"/>
        </w:rPr>
        <w:t xml:space="preserve">, or </w:t>
      </w:r>
      <w:r w:rsidR="00D549D1">
        <w:rPr>
          <w:rFonts w:cstheme="minorHAnsi"/>
        </w:rPr>
        <w:t>private security officers</w:t>
      </w:r>
      <w:r w:rsidR="008E1391" w:rsidRPr="00994C13">
        <w:rPr>
          <w:rFonts w:cstheme="minorHAnsi"/>
        </w:rPr>
        <w:t xml:space="preserve">. </w:t>
      </w:r>
      <w:r w:rsidR="00F647B9" w:rsidRPr="00994C13">
        <w:rPr>
          <w:rFonts w:cstheme="minorHAnsi"/>
        </w:rPr>
        <w:t xml:space="preserve"> </w:t>
      </w:r>
      <w:r w:rsidR="008E1391" w:rsidRPr="00994C13">
        <w:rPr>
          <w:rFonts w:cstheme="minorHAnsi"/>
        </w:rPr>
        <w:t>Individuals with advanced education or</w:t>
      </w:r>
      <w:r w:rsidR="00F647B9" w:rsidRPr="00994C13">
        <w:rPr>
          <w:rFonts w:cstheme="minorHAnsi"/>
        </w:rPr>
        <w:t xml:space="preserve"> </w:t>
      </w:r>
      <w:r w:rsidR="008E1391" w:rsidRPr="00994C13">
        <w:rPr>
          <w:rFonts w:cstheme="minorHAnsi"/>
        </w:rPr>
        <w:t>extensive experience in law enforcement, criminology, or forensics can pursue opportunities as</w:t>
      </w:r>
      <w:r w:rsidR="00F647B9" w:rsidRPr="00994C13">
        <w:rPr>
          <w:rFonts w:cstheme="minorHAnsi"/>
        </w:rPr>
        <w:t xml:space="preserve"> </w:t>
      </w:r>
      <w:r w:rsidR="008E1391" w:rsidRPr="00994C13">
        <w:rPr>
          <w:rFonts w:cstheme="minorHAnsi"/>
        </w:rPr>
        <w:t xml:space="preserve">detectives, forensics experts, or private investigators. </w:t>
      </w:r>
      <w:r w:rsidR="00F647B9" w:rsidRPr="00994C13">
        <w:rPr>
          <w:rFonts w:cstheme="minorHAnsi"/>
        </w:rPr>
        <w:t xml:space="preserve"> </w:t>
      </w:r>
      <w:r w:rsidR="005C5087">
        <w:rPr>
          <w:rFonts w:cstheme="minorHAnsi"/>
        </w:rPr>
        <w:t xml:space="preserve">While many of these jobs have </w:t>
      </w:r>
      <w:r w:rsidR="00D549D1">
        <w:rPr>
          <w:rFonts w:cstheme="minorHAnsi"/>
        </w:rPr>
        <w:t xml:space="preserve">recently </w:t>
      </w:r>
      <w:r w:rsidR="005C5087">
        <w:rPr>
          <w:rFonts w:cstheme="minorHAnsi"/>
        </w:rPr>
        <w:t>been stagnant due to budget</w:t>
      </w:r>
      <w:r w:rsidR="009540A4">
        <w:rPr>
          <w:rFonts w:cstheme="minorHAnsi"/>
        </w:rPr>
        <w:t>ary</w:t>
      </w:r>
      <w:r w:rsidR="005C5087">
        <w:rPr>
          <w:rFonts w:cstheme="minorHAnsi"/>
        </w:rPr>
        <w:t xml:space="preserve"> constraints, more openings are becoming available for graduates.  </w:t>
      </w:r>
    </w:p>
    <w:p w:rsidR="005C5087" w:rsidRDefault="005C5087" w:rsidP="00F32D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p>
    <w:p w:rsidR="00F32DDB" w:rsidRPr="00B6608A" w:rsidRDefault="005C5087" w:rsidP="00B6608A">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r>
        <w:rPr>
          <w:rFonts w:cstheme="minorHAnsi"/>
        </w:rPr>
        <w:tab/>
        <w:t xml:space="preserve">For example, San Jose Police Department recently hired approximately 50 new </w:t>
      </w:r>
      <w:r w:rsidR="00852A2A">
        <w:rPr>
          <w:rFonts w:cstheme="minorHAnsi"/>
        </w:rPr>
        <w:t>police recruits</w:t>
      </w:r>
      <w:r>
        <w:rPr>
          <w:rFonts w:cstheme="minorHAnsi"/>
        </w:rPr>
        <w:t xml:space="preserve">, and is poised to hire </w:t>
      </w:r>
      <w:r w:rsidR="008C3016">
        <w:rPr>
          <w:rFonts w:cstheme="minorHAnsi"/>
        </w:rPr>
        <w:t xml:space="preserve">over 100 </w:t>
      </w:r>
      <w:r>
        <w:rPr>
          <w:rFonts w:cstheme="minorHAnsi"/>
        </w:rPr>
        <w:t>new officers in the next year alone.  Furthermore, t</w:t>
      </w:r>
      <w:r w:rsidR="008E1391" w:rsidRPr="00994C13">
        <w:rPr>
          <w:rFonts w:cstheme="minorHAnsi"/>
        </w:rPr>
        <w:t>he California Employment Development</w:t>
      </w:r>
      <w:r w:rsidR="00F647B9" w:rsidRPr="00994C13">
        <w:rPr>
          <w:rFonts w:cstheme="minorHAnsi"/>
        </w:rPr>
        <w:t xml:space="preserve"> </w:t>
      </w:r>
      <w:r w:rsidR="008E1391" w:rsidRPr="00994C13">
        <w:rPr>
          <w:rFonts w:cstheme="minorHAnsi"/>
        </w:rPr>
        <w:t>Department’s Labor Market Information data projects total annual openings for police and</w:t>
      </w:r>
      <w:r w:rsidR="00F647B9" w:rsidRPr="00994C13">
        <w:rPr>
          <w:rFonts w:cstheme="minorHAnsi"/>
        </w:rPr>
        <w:t xml:space="preserve"> </w:t>
      </w:r>
      <w:r w:rsidR="008E1391" w:rsidRPr="00994C13">
        <w:rPr>
          <w:rFonts w:cstheme="minorHAnsi"/>
        </w:rPr>
        <w:t>sherif</w:t>
      </w:r>
      <w:r w:rsidR="00FD286A">
        <w:rPr>
          <w:rFonts w:cstheme="minorHAnsi"/>
        </w:rPr>
        <w:t>f’s officers for the period 2008</w:t>
      </w:r>
      <w:r w:rsidR="008E1391" w:rsidRPr="00994C13">
        <w:rPr>
          <w:rFonts w:cstheme="minorHAnsi"/>
        </w:rPr>
        <w:t>-201</w:t>
      </w:r>
      <w:r w:rsidR="00FD286A">
        <w:rPr>
          <w:rFonts w:cstheme="minorHAnsi"/>
        </w:rPr>
        <w:t xml:space="preserve">8 </w:t>
      </w:r>
      <w:r w:rsidR="008E1391" w:rsidRPr="00994C13">
        <w:rPr>
          <w:rFonts w:cstheme="minorHAnsi"/>
        </w:rPr>
        <w:t xml:space="preserve">to equal </w:t>
      </w:r>
      <w:r w:rsidR="00FD286A">
        <w:rPr>
          <w:rFonts w:cstheme="minorHAnsi"/>
        </w:rPr>
        <w:t xml:space="preserve">1,310 positions for </w:t>
      </w:r>
      <w:r w:rsidR="00852A2A">
        <w:rPr>
          <w:rFonts w:cstheme="minorHAnsi"/>
        </w:rPr>
        <w:t xml:space="preserve">Santa Clara-San Benito Counties, </w:t>
      </w:r>
      <w:r w:rsidR="00817FAC">
        <w:rPr>
          <w:rFonts w:cstheme="minorHAnsi"/>
        </w:rPr>
        <w:t xml:space="preserve">or </w:t>
      </w:r>
      <w:r w:rsidR="00FD286A">
        <w:rPr>
          <w:rFonts w:cstheme="minorHAnsi"/>
        </w:rPr>
        <w:t>roughly a 3.8% increase</w:t>
      </w:r>
      <w:r w:rsidR="008E1391" w:rsidRPr="00994C13">
        <w:rPr>
          <w:rFonts w:cstheme="minorHAnsi"/>
        </w:rPr>
        <w:t>. The same data suggest</w:t>
      </w:r>
      <w:r w:rsidR="00B6608A">
        <w:rPr>
          <w:rFonts w:cstheme="minorHAnsi"/>
        </w:rPr>
        <w:t>s that California will have</w:t>
      </w:r>
      <w:r w:rsidR="008E1391" w:rsidRPr="00994C13">
        <w:rPr>
          <w:rFonts w:cstheme="minorHAnsi"/>
        </w:rPr>
        <w:t xml:space="preserve"> </w:t>
      </w:r>
      <w:r w:rsidR="00B6608A">
        <w:rPr>
          <w:rFonts w:cstheme="minorHAnsi"/>
        </w:rPr>
        <w:t>2,670 annual openings</w:t>
      </w:r>
      <w:r w:rsidR="00B6608A" w:rsidRPr="00B6608A">
        <w:rPr>
          <w:rFonts w:cstheme="minorHAnsi"/>
        </w:rPr>
        <w:t xml:space="preserve"> </w:t>
      </w:r>
      <w:r w:rsidR="00B6608A">
        <w:rPr>
          <w:rFonts w:cstheme="minorHAnsi"/>
        </w:rPr>
        <w:t>for police and sheriff</w:t>
      </w:r>
      <w:r w:rsidR="00B6608A" w:rsidRPr="00B6608A">
        <w:rPr>
          <w:rFonts w:cstheme="minorHAnsi"/>
        </w:rPr>
        <w:t xml:space="preserve"> </w:t>
      </w:r>
      <w:r w:rsidR="00B6608A">
        <w:rPr>
          <w:rFonts w:cstheme="minorHAnsi"/>
        </w:rPr>
        <w:t xml:space="preserve">officers, a 7.1% increase </w:t>
      </w:r>
      <w:r w:rsidR="00B6608A" w:rsidRPr="008C3016">
        <w:rPr>
          <w:rFonts w:cstheme="minorHAnsi"/>
          <w:sz w:val="16"/>
          <w:szCs w:val="16"/>
        </w:rPr>
        <w:t>(</w:t>
      </w:r>
      <w:r w:rsidR="00B6608A" w:rsidRPr="008C3016">
        <w:rPr>
          <w:rFonts w:ascii="Calibri" w:hAnsi="Calibri" w:cs="Calibri"/>
          <w:bCs/>
          <w:sz w:val="16"/>
          <w:szCs w:val="16"/>
        </w:rPr>
        <w:t>1)</w:t>
      </w:r>
      <w:r w:rsidR="00B6608A">
        <w:rPr>
          <w:rFonts w:ascii="Calibri" w:hAnsi="Calibri" w:cs="Calibri"/>
          <w:bCs/>
          <w:sz w:val="18"/>
          <w:szCs w:val="18"/>
        </w:rPr>
        <w:t xml:space="preserve"> </w:t>
      </w:r>
      <w:r w:rsidR="00B6608A">
        <w:rPr>
          <w:rFonts w:cstheme="minorHAnsi"/>
        </w:rPr>
        <w:t xml:space="preserve">, </w:t>
      </w:r>
      <w:r w:rsidR="008C3016">
        <w:rPr>
          <w:rFonts w:cstheme="minorHAnsi"/>
        </w:rPr>
        <w:t>820</w:t>
      </w:r>
      <w:r w:rsidR="008E1391" w:rsidRPr="00994C13">
        <w:rPr>
          <w:rFonts w:cstheme="minorHAnsi"/>
        </w:rPr>
        <w:t xml:space="preserve"> annual openings for</w:t>
      </w:r>
      <w:r w:rsidR="00994C13" w:rsidRPr="00994C13">
        <w:rPr>
          <w:rFonts w:cstheme="minorHAnsi"/>
        </w:rPr>
        <w:t xml:space="preserve"> </w:t>
      </w:r>
      <w:r w:rsidR="008E1391" w:rsidRPr="00994C13">
        <w:rPr>
          <w:rFonts w:cstheme="minorHAnsi"/>
        </w:rPr>
        <w:t>correctional officers</w:t>
      </w:r>
      <w:r w:rsidR="008C3016">
        <w:rPr>
          <w:rFonts w:cstheme="minorHAnsi"/>
        </w:rPr>
        <w:t>, a 1.4</w:t>
      </w:r>
      <w:r w:rsidR="00BC6A17">
        <w:rPr>
          <w:rFonts w:cstheme="minorHAnsi"/>
        </w:rPr>
        <w:t>%</w:t>
      </w:r>
      <w:r w:rsidR="008C3016">
        <w:rPr>
          <w:rFonts w:cstheme="minorHAnsi"/>
        </w:rPr>
        <w:t xml:space="preserve"> increase </w:t>
      </w:r>
      <w:r w:rsidR="008C3016" w:rsidRPr="008C3016">
        <w:rPr>
          <w:rFonts w:cstheme="minorHAnsi"/>
          <w:sz w:val="16"/>
          <w:szCs w:val="16"/>
        </w:rPr>
        <w:t>(2)</w:t>
      </w:r>
      <w:r w:rsidR="008C3016">
        <w:rPr>
          <w:rFonts w:cstheme="minorHAnsi"/>
        </w:rPr>
        <w:t xml:space="preserve"> </w:t>
      </w:r>
      <w:r w:rsidR="008E1391" w:rsidRPr="00994C13">
        <w:rPr>
          <w:rFonts w:cstheme="minorHAnsi"/>
        </w:rPr>
        <w:t xml:space="preserve">and </w:t>
      </w:r>
      <w:r w:rsidR="008C3016">
        <w:rPr>
          <w:rFonts w:cstheme="minorHAnsi"/>
        </w:rPr>
        <w:t>100</w:t>
      </w:r>
      <w:r w:rsidR="00852A2A">
        <w:rPr>
          <w:rFonts w:cstheme="minorHAnsi"/>
        </w:rPr>
        <w:t xml:space="preserve"> </w:t>
      </w:r>
      <w:r w:rsidR="008E1391" w:rsidRPr="00994C13">
        <w:rPr>
          <w:rFonts w:cstheme="minorHAnsi"/>
        </w:rPr>
        <w:t>annual openings for private detectives and investigator</w:t>
      </w:r>
      <w:r w:rsidR="008C50F8">
        <w:rPr>
          <w:rFonts w:cstheme="minorHAnsi"/>
        </w:rPr>
        <w:t>s</w:t>
      </w:r>
      <w:r w:rsidR="008E1391" w:rsidRPr="00994C13">
        <w:rPr>
          <w:rFonts w:cstheme="minorHAnsi"/>
        </w:rPr>
        <w:t xml:space="preserve">, </w:t>
      </w:r>
      <w:r w:rsidR="00B6608A">
        <w:rPr>
          <w:rFonts w:cstheme="minorHAnsi"/>
        </w:rPr>
        <w:t>a</w:t>
      </w:r>
      <w:r w:rsidR="009540A4">
        <w:rPr>
          <w:rFonts w:cstheme="minorHAnsi"/>
        </w:rPr>
        <w:t xml:space="preserve"> </w:t>
      </w:r>
      <w:r w:rsidR="008C3016">
        <w:rPr>
          <w:rFonts w:cstheme="minorHAnsi"/>
        </w:rPr>
        <w:t>14.8%</w:t>
      </w:r>
      <w:r w:rsidR="00B6608A">
        <w:rPr>
          <w:rFonts w:cstheme="minorHAnsi"/>
        </w:rPr>
        <w:t xml:space="preserve"> increase</w:t>
      </w:r>
      <w:r w:rsidR="008C3016">
        <w:rPr>
          <w:rFonts w:cstheme="minorHAnsi"/>
        </w:rPr>
        <w:t xml:space="preserve"> </w:t>
      </w:r>
      <w:r w:rsidR="008C3016" w:rsidRPr="008C3016">
        <w:rPr>
          <w:rFonts w:cstheme="minorHAnsi"/>
          <w:sz w:val="18"/>
          <w:szCs w:val="18"/>
        </w:rPr>
        <w:t>(3)</w:t>
      </w:r>
      <w:r w:rsidR="00D549D1">
        <w:rPr>
          <w:rFonts w:cstheme="minorHAnsi"/>
        </w:rPr>
        <w:t xml:space="preserve">  See below table to view a sample of projected job openings for criminal justice professionals in California.</w:t>
      </w: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rPr>
      </w:pPr>
    </w:p>
    <w:p w:rsidR="00245D5F" w:rsidRDefault="00245D5F" w:rsidP="00684FFA">
      <w:pPr>
        <w:widowControl w:val="0"/>
        <w:shd w:val="clear" w:color="auto" w:fill="B8CCE4" w:themeFill="accent1" w:themeFillTint="66"/>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ight="-90" w:firstLine="90"/>
        <w:jc w:val="center"/>
        <w:rPr>
          <w:rFonts w:ascii="Calibri" w:hAnsi="Calibri" w:cs="Calibri"/>
          <w:b/>
          <w:bCs/>
        </w:rPr>
      </w:pPr>
      <w:r>
        <w:rPr>
          <w:rFonts w:ascii="Calibri" w:hAnsi="Calibri" w:cs="Calibri"/>
          <w:b/>
          <w:bCs/>
        </w:rPr>
        <w:t xml:space="preserve">Sample of </w:t>
      </w:r>
    </w:p>
    <w:p w:rsidR="00784122" w:rsidRPr="00684FFA" w:rsidRDefault="00684FFA" w:rsidP="00684FFA">
      <w:pPr>
        <w:widowControl w:val="0"/>
        <w:shd w:val="clear" w:color="auto" w:fill="B8CCE4" w:themeFill="accent1" w:themeFillTint="66"/>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ight="-90" w:firstLine="90"/>
        <w:jc w:val="center"/>
        <w:rPr>
          <w:rFonts w:ascii="Calibri" w:hAnsi="Calibri" w:cs="Calibri"/>
          <w:b/>
          <w:bCs/>
        </w:rPr>
      </w:pPr>
      <w:r>
        <w:rPr>
          <w:rFonts w:ascii="Calibri" w:hAnsi="Calibri" w:cs="Calibri"/>
          <w:b/>
          <w:bCs/>
        </w:rPr>
        <w:t>CA Employment Development Dept’s Labor Market Projects for Criminal Justice Related Jobs:  2010-2020</w:t>
      </w:r>
      <w:r w:rsidR="00F62FFA">
        <w:rPr>
          <w:rFonts w:ascii="Calibri" w:hAnsi="Calibri" w:cs="Calibri"/>
          <w:b/>
          <w:bCs/>
        </w:rPr>
        <w:t xml:space="preserve">  </w:t>
      </w:r>
    </w:p>
    <w:tbl>
      <w:tblPr>
        <w:tblStyle w:val="LightList-Accent12"/>
        <w:tblW w:w="8890" w:type="dxa"/>
        <w:tblLook w:val="04A0" w:firstRow="1" w:lastRow="0" w:firstColumn="1" w:lastColumn="0" w:noHBand="0" w:noVBand="1"/>
      </w:tblPr>
      <w:tblGrid>
        <w:gridCol w:w="3708"/>
        <w:gridCol w:w="236"/>
        <w:gridCol w:w="3450"/>
        <w:gridCol w:w="236"/>
        <w:gridCol w:w="1260"/>
      </w:tblGrid>
      <w:tr w:rsidR="00684FFA" w:rsidTr="00684F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val="0"/>
                <w:bCs w:val="0"/>
              </w:rPr>
            </w:pPr>
            <w:r>
              <w:rPr>
                <w:rFonts w:ascii="Calibri" w:hAnsi="Calibri" w:cs="Calibri"/>
                <w:b w:val="0"/>
                <w:bCs w:val="0"/>
              </w:rPr>
              <w:t>Occupation</w:t>
            </w:r>
          </w:p>
        </w:tc>
        <w:tc>
          <w:tcPr>
            <w:tcW w:w="236" w:type="dxa"/>
            <w:tcBorders>
              <w:right w:val="single" w:sz="4" w:space="0" w:color="auto"/>
            </w:tcBorders>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p>
        </w:tc>
        <w:tc>
          <w:tcPr>
            <w:tcW w:w="3450" w:type="dxa"/>
            <w:tcBorders>
              <w:left w:val="single" w:sz="4" w:space="0" w:color="auto"/>
            </w:tcBorders>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r>
              <w:rPr>
                <w:rFonts w:ascii="Calibri" w:hAnsi="Calibri" w:cs="Calibri"/>
                <w:b w:val="0"/>
                <w:bCs w:val="0"/>
                <w:i/>
              </w:rPr>
              <w:t xml:space="preserve">Number of Projected California Jobs </w:t>
            </w:r>
          </w:p>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r>
              <w:rPr>
                <w:rFonts w:ascii="Calibri" w:hAnsi="Calibri" w:cs="Calibri"/>
                <w:b w:val="0"/>
                <w:bCs w:val="0"/>
                <w:i/>
              </w:rPr>
              <w:t>(2010-2020)</w:t>
            </w:r>
          </w:p>
        </w:tc>
        <w:tc>
          <w:tcPr>
            <w:tcW w:w="236" w:type="dxa"/>
            <w:tcBorders>
              <w:left w:val="single" w:sz="4" w:space="0" w:color="auto"/>
            </w:tcBorders>
          </w:tcPr>
          <w:p w:rsidR="00684FFA" w:rsidRDefault="00684FFA">
            <w:pPr>
              <w:cnfStyle w:val="100000000000" w:firstRow="1" w:lastRow="0" w:firstColumn="0" w:lastColumn="0" w:oddVBand="0" w:evenVBand="0" w:oddHBand="0" w:evenHBand="0" w:firstRowFirstColumn="0" w:firstRowLastColumn="0" w:lastRowFirstColumn="0" w:lastRowLastColumn="0"/>
              <w:rPr>
                <w:rFonts w:ascii="Calibri" w:hAnsi="Calibri" w:cs="Calibri"/>
                <w:i/>
              </w:rPr>
            </w:pP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p>
        </w:tc>
        <w:tc>
          <w:tcPr>
            <w:tcW w:w="1260" w:type="dxa"/>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r>
              <w:rPr>
                <w:rFonts w:ascii="Calibri" w:hAnsi="Calibri" w:cs="Calibri"/>
                <w:b w:val="0"/>
                <w:bCs w:val="0"/>
                <w:i/>
              </w:rPr>
              <w:t>Projected Growth</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Law Enforcement</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BC6A17">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73,100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7.1%</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Detectives/Criminal Investigators</w:t>
            </w:r>
          </w:p>
        </w:tc>
        <w:tc>
          <w:tcPr>
            <w:tcW w:w="236" w:type="dxa"/>
            <w:tcBorders>
              <w:right w:val="single" w:sz="4" w:space="0" w:color="auto"/>
            </w:tcBorders>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3,1</w:t>
            </w:r>
            <w:r w:rsidR="00684FFA">
              <w:rPr>
                <w:rFonts w:ascii="Calibri" w:hAnsi="Calibri" w:cs="Calibri"/>
                <w:bCs/>
              </w:rPr>
              <w:t>00</w:t>
            </w:r>
          </w:p>
        </w:tc>
        <w:tc>
          <w:tcPr>
            <w:tcW w:w="236" w:type="dxa"/>
            <w:tcBorders>
              <w:left w:val="single" w:sz="4" w:space="0" w:color="auto"/>
            </w:tcBorders>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14.8</w:t>
            </w:r>
            <w:r w:rsidR="00684FFA">
              <w:rPr>
                <w:rFonts w:ascii="Calibri" w:hAnsi="Calibri" w:cs="Calibri"/>
                <w:bCs/>
              </w:rPr>
              <w:t>%</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Probation</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12,900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17.1%</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Corrections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42,700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Dispatchers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6,300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14.3%</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Social/Community Service Managers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15,600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20.5%</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Default="00684FFA" w:rsidP="00245D5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 xml:space="preserve">Protective Services </w:t>
            </w:r>
            <w:r w:rsidR="00245D5F">
              <w:rPr>
                <w:rFonts w:ascii="Calibri" w:hAnsi="Calibri" w:cs="Calibri"/>
                <w:b w:val="0"/>
                <w:bCs w:val="0"/>
              </w:rPr>
              <w:t>Workers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16,300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8.6%</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Private Investigators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2,700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14.8%</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Security Officers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134,400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18.7%</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TSA</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6,100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8.2%</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Cs w:val="0"/>
              </w:rPr>
            </w:pPr>
            <w:r w:rsidRPr="00684FFA">
              <w:rPr>
                <w:rFonts w:ascii="Calibri" w:hAnsi="Calibri" w:cs="Calibri"/>
                <w:bCs w:val="0"/>
              </w:rPr>
              <w:t>Total</w:t>
            </w:r>
          </w:p>
        </w:tc>
        <w:tc>
          <w:tcPr>
            <w:tcW w:w="236" w:type="dxa"/>
            <w:tcBorders>
              <w:right w:val="single" w:sz="4" w:space="0" w:color="auto"/>
            </w:tcBorders>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3450" w:type="dxa"/>
            <w:tcBorders>
              <w:left w:val="single" w:sz="4" w:space="0" w:color="auto"/>
            </w:tcBorders>
          </w:tcPr>
          <w:p w:rsidR="00684FFA" w:rsidRPr="00684FFA"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Pr>
                <w:rFonts w:ascii="Calibri" w:hAnsi="Calibri" w:cs="Calibri"/>
                <w:b/>
                <w:bCs/>
              </w:rPr>
              <w:t>31,320</w:t>
            </w:r>
          </w:p>
        </w:tc>
        <w:tc>
          <w:tcPr>
            <w:tcW w:w="236" w:type="dxa"/>
            <w:tcBorders>
              <w:left w:val="single" w:sz="4" w:space="0" w:color="auto"/>
            </w:tcBorders>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260" w:type="dxa"/>
          </w:tcPr>
          <w:p w:rsidR="00684FFA" w:rsidRPr="00684FFA"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Pr>
                <w:rFonts w:ascii="Calibri" w:hAnsi="Calibri" w:cs="Calibri"/>
                <w:b/>
                <w:bCs/>
              </w:rPr>
              <w:t>12.5</w:t>
            </w:r>
            <w:r w:rsidR="00684FFA" w:rsidRPr="00684FFA">
              <w:rPr>
                <w:rFonts w:ascii="Calibri" w:hAnsi="Calibri" w:cs="Calibri"/>
                <w:b/>
                <w:bCs/>
              </w:rPr>
              <w:t>%</w:t>
            </w:r>
          </w:p>
        </w:tc>
      </w:tr>
    </w:tbl>
    <w:p w:rsidR="00784122" w:rsidRDefault="00784122" w:rsidP="006C45BE">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70"/>
        <w:rPr>
          <w:rFonts w:ascii="Calibri" w:hAnsi="Calibri" w:cs="Calibri"/>
          <w:b/>
          <w:bCs/>
          <w:i/>
        </w:rPr>
      </w:pPr>
    </w:p>
    <w:p w:rsidR="00784122" w:rsidRDefault="00784122" w:rsidP="006C45BE">
      <w:pPr>
        <w:widowControl w:val="0"/>
        <w:pBdr>
          <w:top w:val="single" w:sz="4" w:space="1" w:color="auto"/>
        </w:pBd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70"/>
        <w:rPr>
          <w:rFonts w:ascii="Calibri" w:hAnsi="Calibri" w:cs="Calibri"/>
          <w:b/>
          <w:bCs/>
          <w:i/>
        </w:rPr>
      </w:pPr>
    </w:p>
    <w:p w:rsidR="00F62FFA" w:rsidRPr="008C3016" w:rsidRDefault="007D31B1" w:rsidP="00F62FFA">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hyperlink r:id="rId10" w:history="1">
        <w:r w:rsidR="00F62FFA" w:rsidRPr="008C3016">
          <w:rPr>
            <w:rStyle w:val="Hyperlink"/>
            <w:rFonts w:ascii="Calibri" w:hAnsi="Calibri" w:cs="Calibri"/>
            <w:b/>
            <w:bCs/>
            <w:i/>
            <w:sz w:val="20"/>
            <w:szCs w:val="20"/>
          </w:rPr>
          <w:t>http://www.labormarketinfo.edd.ca.gov/cgi/databrowsing/occExplorerQSDetails.asp</w:t>
        </w:r>
      </w:hyperlink>
      <w:r w:rsidR="00F62FFA" w:rsidRPr="008C3016">
        <w:rPr>
          <w:rFonts w:ascii="Calibri" w:hAnsi="Calibri" w:cs="Calibri"/>
          <w:b/>
          <w:bCs/>
          <w:i/>
          <w:sz w:val="20"/>
          <w:szCs w:val="20"/>
        </w:rPr>
        <w:t>?</w:t>
      </w:r>
    </w:p>
    <w:p w:rsidR="00784122" w:rsidRPr="008C3016" w:rsidRDefault="00F62FFA" w:rsidP="00F62FFA">
      <w:pPr>
        <w:pStyle w:val="ListParagraph"/>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sz w:val="20"/>
          <w:szCs w:val="20"/>
        </w:rPr>
      </w:pPr>
      <w:r w:rsidRPr="008C3016">
        <w:rPr>
          <w:rFonts w:ascii="Calibri" w:hAnsi="Calibri" w:cs="Calibri"/>
          <w:b/>
          <w:bCs/>
          <w:i/>
          <w:sz w:val="20"/>
          <w:szCs w:val="20"/>
        </w:rPr>
        <w:t>searchCriteria=law+enforcement&amp;careerID=&amp;menuChoice=&amp;geogArea=0601000000&amp;soccode=333051&amp;search=Explore+Occupation</w:t>
      </w:r>
    </w:p>
    <w:p w:rsidR="008C3016" w:rsidRPr="00F62FFA" w:rsidRDefault="008C3016" w:rsidP="00F62FFA">
      <w:pPr>
        <w:pStyle w:val="ListParagraph"/>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sz w:val="20"/>
          <w:szCs w:val="20"/>
        </w:rPr>
      </w:pPr>
    </w:p>
    <w:p w:rsidR="00784122" w:rsidRPr="008C3016" w:rsidRDefault="008C3016" w:rsidP="008C3016">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r w:rsidRPr="008C3016">
        <w:rPr>
          <w:rFonts w:ascii="Calibri" w:hAnsi="Calibri" w:cs="Calibri"/>
          <w:b/>
          <w:bCs/>
          <w:i/>
          <w:color w:val="0000FF"/>
          <w:sz w:val="20"/>
          <w:szCs w:val="20"/>
          <w:u w:val="single"/>
        </w:rPr>
        <w:t>http://www.labormarketinfo.edd.ca.gov/cgi/databrowsing/occExplorerQSDetails.asp?</w:t>
      </w:r>
      <w:r w:rsidRPr="008C3016">
        <w:rPr>
          <w:rFonts w:ascii="Calibri" w:hAnsi="Calibri" w:cs="Calibri"/>
          <w:b/>
          <w:bCs/>
          <w:i/>
          <w:sz w:val="20"/>
          <w:szCs w:val="20"/>
        </w:rPr>
        <w:t>searchCriteria=correctional+officers&amp;careerID=&amp;menuChoice=&amp;geogArea=0601000000&amp;soccode=333012&amp;search=Explore+Occupation</w:t>
      </w:r>
    </w:p>
    <w:p w:rsidR="008C3016" w:rsidRDefault="008C3016" w:rsidP="00F8266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rPr>
      </w:pPr>
    </w:p>
    <w:p w:rsidR="008E475A" w:rsidRPr="00B6608A" w:rsidRDefault="007D31B1" w:rsidP="00D549D1">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hyperlink r:id="rId11" w:history="1">
        <w:r w:rsidR="008E475A" w:rsidRPr="00B40BC3">
          <w:rPr>
            <w:rStyle w:val="Hyperlink"/>
            <w:rFonts w:ascii="Calibri" w:hAnsi="Calibri" w:cs="Calibri"/>
            <w:b/>
            <w:bCs/>
            <w:i/>
            <w:sz w:val="20"/>
            <w:szCs w:val="20"/>
          </w:rPr>
          <w:t>http://www.labormarketinfo.edd.ca.gov/cgi/databrowsing/occExplorerQSDetails.asp?searchCriteria=detectives&amp;careerID=&amp;menuChoice=&amp;geogArea=0601000000&amp;soccode=339021&amp;search=Explore+Occupation</w:t>
        </w:r>
      </w:hyperlink>
    </w:p>
    <w:p w:rsidR="00784122" w:rsidRDefault="00784122" w:rsidP="006C45BE">
      <w:pPr>
        <w:widowControl w:val="0"/>
        <w:pBdr>
          <w:top w:val="thinThickSmallGap" w:sz="12" w:space="1" w:color="45A98F"/>
        </w:pBd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080" w:hanging="720"/>
        <w:rPr>
          <w:rFonts w:ascii="Calibri" w:hAnsi="Calibri" w:cs="Calibri"/>
          <w:b/>
          <w:bCs/>
          <w:i/>
        </w:rPr>
      </w:pPr>
    </w:p>
    <w:p w:rsidR="00597CAA" w:rsidRPr="00597CAA" w:rsidRDefault="00F32DDB" w:rsidP="00597CA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rPr>
          <w:rFonts w:ascii="Calibri" w:hAnsi="Calibri" w:cs="Calibri"/>
          <w:b/>
          <w:bCs/>
          <w:i/>
        </w:rPr>
      </w:pPr>
      <w:r>
        <w:rPr>
          <w:rFonts w:ascii="Calibri" w:hAnsi="Calibri" w:cs="Calibri"/>
          <w:b/>
          <w:bCs/>
          <w:i/>
        </w:rPr>
        <w:t>Program Mission and Goals</w:t>
      </w:r>
      <w:r w:rsidR="00597CAA" w:rsidRPr="00597CAA">
        <w:rPr>
          <w:rFonts w:ascii="Calibri" w:hAnsi="Calibri" w:cs="Calibri"/>
          <w:b/>
          <w:bCs/>
          <w:i/>
        </w:rPr>
        <w:t>:</w:t>
      </w:r>
    </w:p>
    <w:p w:rsidR="00F32DDB" w:rsidRDefault="00F32DDB" w:rsidP="00F32DDB">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p>
    <w:p w:rsidR="00597CAA" w:rsidRPr="00597CAA" w:rsidRDefault="00F8266F" w:rsidP="00C57751">
      <w:pPr>
        <w:widowControl w:val="0"/>
        <w:tabs>
          <w:tab w:val="left" w:pos="360"/>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rPr>
      </w:pPr>
      <w:r>
        <w:rPr>
          <w:rFonts w:ascii="Calibri" w:hAnsi="Calibri" w:cs="Calibri"/>
          <w:bCs/>
        </w:rPr>
        <w:tab/>
      </w:r>
      <w:r w:rsidR="00F32DDB" w:rsidRPr="00C07665">
        <w:rPr>
          <w:rFonts w:ascii="Calibri" w:hAnsi="Calibri" w:cs="Calibri"/>
          <w:bCs/>
        </w:rPr>
        <w:t xml:space="preserve">The mission of the </w:t>
      </w:r>
      <w:r w:rsidR="000C089F">
        <w:rPr>
          <w:rFonts w:ascii="Calibri" w:hAnsi="Calibri" w:cs="Calibri"/>
          <w:bCs/>
        </w:rPr>
        <w:t>AJ Program</w:t>
      </w:r>
      <w:r w:rsidR="00F32DDB">
        <w:rPr>
          <w:rFonts w:ascii="Calibri" w:hAnsi="Calibri" w:cs="Calibri"/>
          <w:bCs/>
        </w:rPr>
        <w:t xml:space="preserve"> is to provide general, lower-</w:t>
      </w:r>
      <w:r w:rsidR="00F32DDB" w:rsidRPr="00C07665">
        <w:rPr>
          <w:rFonts w:ascii="Calibri" w:hAnsi="Calibri" w:cs="Calibri"/>
          <w:bCs/>
        </w:rPr>
        <w:t xml:space="preserve">division </w:t>
      </w:r>
      <w:r w:rsidR="00F32DDB" w:rsidRPr="00C40C0B">
        <w:rPr>
          <w:rFonts w:ascii="Calibri" w:hAnsi="Calibri" w:cs="Calibri"/>
          <w:bCs/>
        </w:rPr>
        <w:t xml:space="preserve">coursework </w:t>
      </w:r>
      <w:r w:rsidR="00F32DDB" w:rsidRPr="00C07665">
        <w:rPr>
          <w:rFonts w:ascii="Calibri" w:hAnsi="Calibri" w:cs="Calibri"/>
          <w:bCs/>
        </w:rPr>
        <w:t>leading</w:t>
      </w:r>
      <w:r w:rsidR="00F32DDB" w:rsidRPr="00C40C0B">
        <w:rPr>
          <w:rFonts w:ascii="Calibri" w:hAnsi="Calibri" w:cs="Calibri"/>
          <w:bCs/>
        </w:rPr>
        <w:t xml:space="preserve"> to an Associate </w:t>
      </w:r>
      <w:r w:rsidR="001F28AB">
        <w:rPr>
          <w:rFonts w:ascii="Calibri" w:hAnsi="Calibri" w:cs="Calibri"/>
          <w:bCs/>
        </w:rPr>
        <w:t>d</w:t>
      </w:r>
      <w:r w:rsidR="00F32DDB" w:rsidRPr="00C40C0B">
        <w:rPr>
          <w:rFonts w:ascii="Calibri" w:hAnsi="Calibri" w:cs="Calibri"/>
          <w:bCs/>
        </w:rPr>
        <w:t xml:space="preserve">egree </w:t>
      </w:r>
      <w:r w:rsidR="00F32DDB">
        <w:rPr>
          <w:rFonts w:ascii="Calibri" w:hAnsi="Calibri" w:cs="Calibri"/>
          <w:bCs/>
        </w:rPr>
        <w:t xml:space="preserve">for students who intend to transfer to a four-year institution </w:t>
      </w:r>
      <w:r w:rsidR="00A51160">
        <w:rPr>
          <w:rFonts w:ascii="Calibri" w:hAnsi="Calibri" w:cs="Calibri"/>
          <w:bCs/>
        </w:rPr>
        <w:t>and/</w:t>
      </w:r>
      <w:r w:rsidR="00F32DDB">
        <w:rPr>
          <w:rFonts w:ascii="Calibri" w:hAnsi="Calibri" w:cs="Calibri"/>
          <w:bCs/>
        </w:rPr>
        <w:t>or students preparing</w:t>
      </w:r>
      <w:r w:rsidR="00F32DDB" w:rsidRPr="007B08FE">
        <w:rPr>
          <w:rFonts w:ascii="Calibri" w:hAnsi="Calibri" w:cs="Calibri"/>
          <w:bCs/>
        </w:rPr>
        <w:t xml:space="preserve"> to successfully compete for employment within the criminal justice </w:t>
      </w:r>
      <w:r w:rsidR="001F28AB">
        <w:rPr>
          <w:rFonts w:ascii="Calibri" w:hAnsi="Calibri" w:cs="Calibri"/>
          <w:bCs/>
        </w:rPr>
        <w:t>fields</w:t>
      </w:r>
      <w:r w:rsidR="00F32DDB" w:rsidRPr="007B08FE">
        <w:rPr>
          <w:rFonts w:ascii="Calibri" w:hAnsi="Calibri" w:cs="Calibri"/>
          <w:bCs/>
        </w:rPr>
        <w:t xml:space="preserve">.  For students already employed, </w:t>
      </w:r>
      <w:r w:rsidR="00F32DDB">
        <w:rPr>
          <w:rFonts w:ascii="Calibri" w:hAnsi="Calibri" w:cs="Calibri"/>
          <w:bCs/>
        </w:rPr>
        <w:t>the</w:t>
      </w:r>
      <w:r w:rsidR="00F32DDB" w:rsidRPr="007B08FE">
        <w:rPr>
          <w:rFonts w:ascii="Calibri" w:hAnsi="Calibri" w:cs="Calibri"/>
          <w:bCs/>
        </w:rPr>
        <w:t xml:space="preserve"> mission is to provide the opportunity to </w:t>
      </w:r>
      <w:r w:rsidR="00F32DDB">
        <w:rPr>
          <w:rFonts w:ascii="Calibri" w:hAnsi="Calibri" w:cs="Calibri"/>
          <w:bCs/>
        </w:rPr>
        <w:t>enhance</w:t>
      </w:r>
      <w:r w:rsidR="001F28AB">
        <w:rPr>
          <w:rFonts w:ascii="Calibri" w:hAnsi="Calibri" w:cs="Calibri"/>
          <w:bCs/>
        </w:rPr>
        <w:t xml:space="preserve"> skills </w:t>
      </w:r>
      <w:r w:rsidR="00F32DDB" w:rsidRPr="007B08FE">
        <w:rPr>
          <w:rFonts w:ascii="Calibri" w:hAnsi="Calibri" w:cs="Calibri"/>
          <w:bCs/>
        </w:rPr>
        <w:t>to enable these students to maintain competency and gain promotion</w:t>
      </w:r>
      <w:r w:rsidR="00F32DDB">
        <w:rPr>
          <w:rFonts w:ascii="Calibri" w:hAnsi="Calibri" w:cs="Calibri"/>
          <w:bCs/>
        </w:rPr>
        <w:t>s</w:t>
      </w:r>
      <w:r w:rsidR="00F32DDB" w:rsidRPr="007B08FE">
        <w:rPr>
          <w:rFonts w:ascii="Calibri" w:hAnsi="Calibri" w:cs="Calibri"/>
          <w:bCs/>
        </w:rPr>
        <w:t xml:space="preserve"> to positions of greater responsibility.  For all students, </w:t>
      </w:r>
      <w:r w:rsidR="00F32DDB">
        <w:rPr>
          <w:rFonts w:ascii="Calibri" w:hAnsi="Calibri" w:cs="Calibri"/>
          <w:bCs/>
        </w:rPr>
        <w:t>the</w:t>
      </w:r>
      <w:r w:rsidR="00F32DDB" w:rsidRPr="007B08FE">
        <w:rPr>
          <w:rFonts w:ascii="Calibri" w:hAnsi="Calibri" w:cs="Calibri"/>
          <w:bCs/>
        </w:rPr>
        <w:t xml:space="preserve"> mission is to provide them with knowledge to be well-informed citizens in criminal justice matters</w:t>
      </w:r>
      <w:r w:rsidR="00F32DDB">
        <w:rPr>
          <w:rFonts w:ascii="Calibri" w:hAnsi="Calibri" w:cs="Calibri"/>
          <w:bCs/>
        </w:rPr>
        <w:t xml:space="preserve"> that will fulfill their educational, employment, and life-long learning goals</w:t>
      </w:r>
      <w:r w:rsidR="00F32DDB" w:rsidRPr="007B08FE">
        <w:rPr>
          <w:rFonts w:ascii="Calibri" w:hAnsi="Calibri" w:cs="Calibri"/>
          <w:bCs/>
        </w:rPr>
        <w:t>.</w:t>
      </w:r>
    </w:p>
    <w:p w:rsidR="00F32DDB" w:rsidRDefault="00F32DDB" w:rsidP="00597C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u w:val="single"/>
        </w:rPr>
      </w:pPr>
    </w:p>
    <w:p w:rsidR="0013404E" w:rsidRPr="005265F3" w:rsidRDefault="0013404E" w:rsidP="00994C13">
      <w:pPr>
        <w:autoSpaceDE w:val="0"/>
        <w:autoSpaceDN w:val="0"/>
        <w:adjustRightInd w:val="0"/>
        <w:spacing w:line="240" w:lineRule="auto"/>
        <w:ind w:left="360" w:hanging="360"/>
        <w:rPr>
          <w:rFonts w:cstheme="minorHAnsi"/>
          <w:b/>
          <w:i/>
          <w:color w:val="000000"/>
        </w:rPr>
      </w:pPr>
      <w:r w:rsidRPr="005265F3">
        <w:rPr>
          <w:rFonts w:cstheme="minorHAnsi"/>
          <w:b/>
          <w:i/>
          <w:color w:val="000000"/>
        </w:rPr>
        <w:t xml:space="preserve">2. </w:t>
      </w:r>
      <w:r w:rsidR="00994C13">
        <w:rPr>
          <w:rFonts w:cstheme="minorHAnsi"/>
          <w:b/>
          <w:i/>
          <w:color w:val="000000"/>
        </w:rPr>
        <w:t xml:space="preserve">   </w:t>
      </w:r>
      <w:r w:rsidRPr="005265F3">
        <w:rPr>
          <w:rFonts w:cstheme="minorHAnsi"/>
          <w:b/>
          <w:i/>
          <w:color w:val="000000"/>
        </w:rPr>
        <w:t xml:space="preserve">How </w:t>
      </w:r>
      <w:r w:rsidR="005265F3">
        <w:rPr>
          <w:rFonts w:cstheme="minorHAnsi"/>
          <w:b/>
          <w:i/>
          <w:color w:val="000000"/>
        </w:rPr>
        <w:t>the</w:t>
      </w:r>
      <w:r w:rsidRPr="005265F3">
        <w:rPr>
          <w:rFonts w:cstheme="minorHAnsi"/>
          <w:b/>
          <w:i/>
          <w:color w:val="000000"/>
        </w:rPr>
        <w:t xml:space="preserve"> program define</w:t>
      </w:r>
      <w:r w:rsidR="005265F3">
        <w:rPr>
          <w:rFonts w:cstheme="minorHAnsi"/>
          <w:b/>
          <w:i/>
          <w:color w:val="000000"/>
        </w:rPr>
        <w:t xml:space="preserve">s effectiveness including </w:t>
      </w:r>
      <w:r w:rsidRPr="005265F3">
        <w:rPr>
          <w:rFonts w:cstheme="minorHAnsi"/>
          <w:b/>
          <w:i/>
          <w:color w:val="000000"/>
        </w:rPr>
        <w:t xml:space="preserve">measures </w:t>
      </w:r>
      <w:r w:rsidR="005265F3">
        <w:rPr>
          <w:rFonts w:cstheme="minorHAnsi"/>
          <w:b/>
          <w:i/>
          <w:color w:val="000000"/>
        </w:rPr>
        <w:t>used</w:t>
      </w:r>
      <w:r w:rsidRPr="005265F3">
        <w:rPr>
          <w:rFonts w:cstheme="minorHAnsi"/>
          <w:b/>
          <w:i/>
          <w:color w:val="000000"/>
        </w:rPr>
        <w:t xml:space="preserve"> to gauge it?</w:t>
      </w:r>
    </w:p>
    <w:p w:rsidR="0013404E" w:rsidRDefault="0013404E" w:rsidP="007B249B">
      <w:pPr>
        <w:rPr>
          <w:rFonts w:cstheme="minorHAnsi"/>
        </w:rPr>
      </w:pPr>
    </w:p>
    <w:p w:rsidR="00215D66" w:rsidRDefault="001D75B1" w:rsidP="00994C13">
      <w:pPr>
        <w:autoSpaceDE w:val="0"/>
        <w:autoSpaceDN w:val="0"/>
        <w:adjustRightInd w:val="0"/>
        <w:spacing w:line="240" w:lineRule="auto"/>
        <w:ind w:left="360" w:firstLine="360"/>
        <w:rPr>
          <w:rFonts w:ascii="Calibri" w:hAnsi="Calibri" w:cs="Calibri"/>
          <w:color w:val="000000"/>
        </w:rPr>
      </w:pPr>
      <w:r w:rsidRPr="008D0B83">
        <w:rPr>
          <w:rFonts w:ascii="Calibri" w:hAnsi="Calibri" w:cs="Calibri"/>
          <w:color w:val="000000"/>
        </w:rPr>
        <w:t xml:space="preserve">The </w:t>
      </w:r>
      <w:r w:rsidR="000C089F">
        <w:rPr>
          <w:rFonts w:ascii="Calibri" w:hAnsi="Calibri" w:cs="Calibri"/>
          <w:color w:val="000000"/>
        </w:rPr>
        <w:t>AJ P</w:t>
      </w:r>
      <w:r w:rsidRPr="008D0B83">
        <w:rPr>
          <w:rFonts w:ascii="Calibri" w:hAnsi="Calibri" w:cs="Calibri"/>
          <w:color w:val="000000"/>
        </w:rPr>
        <w:t xml:space="preserve">rogram gauges effectiveness </w:t>
      </w:r>
      <w:r w:rsidR="00492356">
        <w:rPr>
          <w:rFonts w:ascii="Calibri" w:hAnsi="Calibri" w:cs="Calibri"/>
          <w:color w:val="000000"/>
        </w:rPr>
        <w:t xml:space="preserve">through multiple </w:t>
      </w:r>
      <w:r w:rsidR="00BE7DA1">
        <w:rPr>
          <w:rFonts w:ascii="Calibri" w:hAnsi="Calibri" w:cs="Calibri"/>
          <w:color w:val="000000"/>
        </w:rPr>
        <w:t>measures</w:t>
      </w:r>
      <w:r w:rsidR="00492356">
        <w:rPr>
          <w:rFonts w:ascii="Calibri" w:hAnsi="Calibri" w:cs="Calibri"/>
          <w:color w:val="000000"/>
        </w:rPr>
        <w:t xml:space="preserve"> including </w:t>
      </w:r>
      <w:r w:rsidRPr="008D0B83">
        <w:rPr>
          <w:rFonts w:ascii="Calibri" w:hAnsi="Calibri" w:cs="Calibri"/>
          <w:color w:val="000000"/>
        </w:rPr>
        <w:t xml:space="preserve">assessment of </w:t>
      </w:r>
      <w:r w:rsidR="00E45BCB">
        <w:rPr>
          <w:rFonts w:ascii="Calibri" w:hAnsi="Calibri" w:cs="Calibri"/>
          <w:color w:val="000000"/>
        </w:rPr>
        <w:t>p</w:t>
      </w:r>
      <w:r w:rsidR="005265F3">
        <w:rPr>
          <w:rFonts w:ascii="Calibri" w:hAnsi="Calibri" w:cs="Calibri"/>
          <w:color w:val="000000"/>
        </w:rPr>
        <w:t xml:space="preserve">rogram </w:t>
      </w:r>
      <w:r w:rsidR="00E45BCB">
        <w:rPr>
          <w:rFonts w:ascii="Calibri" w:hAnsi="Calibri" w:cs="Calibri"/>
          <w:color w:val="000000"/>
        </w:rPr>
        <w:t>l</w:t>
      </w:r>
      <w:r w:rsidR="005265F3">
        <w:rPr>
          <w:rFonts w:ascii="Calibri" w:hAnsi="Calibri" w:cs="Calibri"/>
          <w:color w:val="000000"/>
        </w:rPr>
        <w:t xml:space="preserve">earning </w:t>
      </w:r>
      <w:r w:rsidR="00E45BCB">
        <w:rPr>
          <w:rFonts w:ascii="Calibri" w:hAnsi="Calibri" w:cs="Calibri"/>
          <w:color w:val="000000"/>
        </w:rPr>
        <w:t>o</w:t>
      </w:r>
      <w:r w:rsidR="005265F3">
        <w:rPr>
          <w:rFonts w:ascii="Calibri" w:hAnsi="Calibri" w:cs="Calibri"/>
          <w:color w:val="000000"/>
        </w:rPr>
        <w:t>utcomes</w:t>
      </w:r>
      <w:r w:rsidR="00BE7DA1">
        <w:rPr>
          <w:rFonts w:ascii="Calibri" w:hAnsi="Calibri" w:cs="Calibri"/>
          <w:color w:val="000000"/>
        </w:rPr>
        <w:t xml:space="preserve"> (PLOs)</w:t>
      </w:r>
      <w:r w:rsidR="00215D66">
        <w:rPr>
          <w:rFonts w:ascii="Calibri" w:hAnsi="Calibri" w:cs="Calibri"/>
          <w:color w:val="000000"/>
        </w:rPr>
        <w:t xml:space="preserve"> and </w:t>
      </w:r>
      <w:r w:rsidR="00E45BCB">
        <w:rPr>
          <w:rFonts w:ascii="Calibri" w:hAnsi="Calibri" w:cs="Calibri"/>
          <w:color w:val="000000"/>
        </w:rPr>
        <w:t>s</w:t>
      </w:r>
      <w:r w:rsidRPr="008D0B83">
        <w:rPr>
          <w:rFonts w:ascii="Calibri" w:hAnsi="Calibri" w:cs="Calibri"/>
          <w:color w:val="000000"/>
        </w:rPr>
        <w:t xml:space="preserve">tudent </w:t>
      </w:r>
      <w:r w:rsidR="00E45BCB">
        <w:rPr>
          <w:rFonts w:ascii="Calibri" w:hAnsi="Calibri" w:cs="Calibri"/>
          <w:color w:val="000000"/>
        </w:rPr>
        <w:t>l</w:t>
      </w:r>
      <w:r w:rsidRPr="008D0B83">
        <w:rPr>
          <w:rFonts w:ascii="Calibri" w:hAnsi="Calibri" w:cs="Calibri"/>
          <w:color w:val="000000"/>
        </w:rPr>
        <w:t xml:space="preserve">earning </w:t>
      </w:r>
      <w:r w:rsidR="00E45BCB">
        <w:rPr>
          <w:rFonts w:ascii="Calibri" w:hAnsi="Calibri" w:cs="Calibri"/>
          <w:color w:val="000000"/>
        </w:rPr>
        <w:t>o</w:t>
      </w:r>
      <w:r w:rsidRPr="008D0B83">
        <w:rPr>
          <w:rFonts w:ascii="Calibri" w:hAnsi="Calibri" w:cs="Calibri"/>
          <w:color w:val="000000"/>
        </w:rPr>
        <w:t>utcomes (SLOs)</w:t>
      </w:r>
      <w:r w:rsidR="00215D66">
        <w:rPr>
          <w:rFonts w:ascii="Calibri" w:hAnsi="Calibri" w:cs="Calibri"/>
          <w:color w:val="000000"/>
        </w:rPr>
        <w:t xml:space="preserve">, </w:t>
      </w:r>
      <w:r w:rsidR="00E45BCB">
        <w:rPr>
          <w:rFonts w:ascii="Calibri" w:hAnsi="Calibri" w:cs="Calibri"/>
          <w:color w:val="000000"/>
        </w:rPr>
        <w:t>g</w:t>
      </w:r>
      <w:r w:rsidR="00215D66">
        <w:rPr>
          <w:rFonts w:ascii="Calibri" w:hAnsi="Calibri" w:cs="Calibri"/>
          <w:color w:val="000000"/>
        </w:rPr>
        <w:t xml:space="preserve">rade </w:t>
      </w:r>
      <w:r w:rsidR="00E45BCB">
        <w:rPr>
          <w:rFonts w:ascii="Calibri" w:hAnsi="Calibri" w:cs="Calibri"/>
          <w:color w:val="000000"/>
        </w:rPr>
        <w:t>o</w:t>
      </w:r>
      <w:r w:rsidR="00215D66">
        <w:rPr>
          <w:rFonts w:ascii="Calibri" w:hAnsi="Calibri" w:cs="Calibri"/>
          <w:color w:val="000000"/>
        </w:rPr>
        <w:t xml:space="preserve">utcomes, </w:t>
      </w:r>
      <w:r w:rsidR="00E45BCB">
        <w:rPr>
          <w:rFonts w:ascii="Calibri" w:hAnsi="Calibri" w:cs="Calibri"/>
          <w:color w:val="000000"/>
        </w:rPr>
        <w:t>c</w:t>
      </w:r>
      <w:r w:rsidR="00215D66">
        <w:rPr>
          <w:rFonts w:ascii="Calibri" w:hAnsi="Calibri" w:cs="Calibri"/>
          <w:color w:val="000000"/>
        </w:rPr>
        <w:t>ompletion/</w:t>
      </w:r>
      <w:r w:rsidR="00E45BCB">
        <w:rPr>
          <w:rFonts w:ascii="Calibri" w:hAnsi="Calibri" w:cs="Calibri"/>
          <w:color w:val="000000"/>
        </w:rPr>
        <w:t>a</w:t>
      </w:r>
      <w:r w:rsidR="00215D66">
        <w:rPr>
          <w:rFonts w:ascii="Calibri" w:hAnsi="Calibri" w:cs="Calibri"/>
          <w:color w:val="000000"/>
        </w:rPr>
        <w:t xml:space="preserve">warding of </w:t>
      </w:r>
      <w:r w:rsidR="00E45BCB">
        <w:rPr>
          <w:rFonts w:ascii="Calibri" w:hAnsi="Calibri" w:cs="Calibri"/>
          <w:color w:val="000000"/>
        </w:rPr>
        <w:t>d</w:t>
      </w:r>
      <w:r w:rsidR="00215D66">
        <w:rPr>
          <w:rFonts w:ascii="Calibri" w:hAnsi="Calibri" w:cs="Calibri"/>
          <w:color w:val="000000"/>
        </w:rPr>
        <w:t xml:space="preserve">egrees, </w:t>
      </w:r>
      <w:r w:rsidR="00E45BCB">
        <w:rPr>
          <w:rFonts w:ascii="Calibri" w:hAnsi="Calibri" w:cs="Calibri"/>
          <w:color w:val="000000"/>
        </w:rPr>
        <w:t>j</w:t>
      </w:r>
      <w:r w:rsidR="00215D66">
        <w:rPr>
          <w:rFonts w:ascii="Calibri" w:hAnsi="Calibri" w:cs="Calibri"/>
          <w:color w:val="000000"/>
        </w:rPr>
        <w:t xml:space="preserve">ob </w:t>
      </w:r>
      <w:r w:rsidR="00E45BCB">
        <w:rPr>
          <w:rFonts w:ascii="Calibri" w:hAnsi="Calibri" w:cs="Calibri"/>
          <w:color w:val="000000"/>
        </w:rPr>
        <w:t>placement, and faculty e</w:t>
      </w:r>
      <w:r w:rsidR="00215D66">
        <w:rPr>
          <w:rFonts w:ascii="Calibri" w:hAnsi="Calibri" w:cs="Calibri"/>
          <w:color w:val="000000"/>
        </w:rPr>
        <w:t>valuation</w:t>
      </w:r>
      <w:r w:rsidR="005265F3">
        <w:rPr>
          <w:rFonts w:ascii="Calibri" w:hAnsi="Calibri" w:cs="Calibri"/>
          <w:color w:val="000000"/>
        </w:rPr>
        <w:t>.</w:t>
      </w:r>
    </w:p>
    <w:p w:rsidR="00215D66" w:rsidRDefault="00215D66" w:rsidP="00994C13">
      <w:pPr>
        <w:autoSpaceDE w:val="0"/>
        <w:autoSpaceDN w:val="0"/>
        <w:adjustRightInd w:val="0"/>
        <w:spacing w:line="240" w:lineRule="auto"/>
        <w:ind w:left="360" w:firstLine="360"/>
        <w:rPr>
          <w:rFonts w:ascii="Calibri" w:hAnsi="Calibri" w:cs="Calibri"/>
          <w:color w:val="000000"/>
        </w:rPr>
      </w:pPr>
    </w:p>
    <w:p w:rsidR="00F62FFA" w:rsidRDefault="00215D66"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PLOs and SLOs</w:t>
      </w:r>
      <w:r w:rsidR="00492356">
        <w:rPr>
          <w:rFonts w:ascii="Calibri" w:hAnsi="Calibri" w:cs="Calibri"/>
          <w:color w:val="000000"/>
        </w:rPr>
        <w:t xml:space="preserve"> </w:t>
      </w:r>
      <w:r w:rsidR="00CB587D">
        <w:rPr>
          <w:rFonts w:ascii="Calibri" w:hAnsi="Calibri" w:cs="Calibri"/>
          <w:color w:val="000000"/>
        </w:rPr>
        <w:t>are</w:t>
      </w:r>
      <w:r w:rsidR="00492356">
        <w:rPr>
          <w:rFonts w:ascii="Calibri" w:hAnsi="Calibri" w:cs="Calibri"/>
          <w:color w:val="000000"/>
        </w:rPr>
        <w:t xml:space="preserve"> </w:t>
      </w:r>
      <w:r>
        <w:rPr>
          <w:rFonts w:ascii="Calibri" w:hAnsi="Calibri" w:cs="Calibri"/>
          <w:color w:val="000000"/>
        </w:rPr>
        <w:t>the primary method for measuring and gauging Program effectiveness.  Al</w:t>
      </w:r>
      <w:r w:rsidR="0088081F">
        <w:rPr>
          <w:rFonts w:ascii="Calibri" w:hAnsi="Calibri" w:cs="Calibri"/>
          <w:color w:val="000000"/>
        </w:rPr>
        <w:t>though in its early stages, PLO</w:t>
      </w:r>
      <w:r>
        <w:rPr>
          <w:rFonts w:ascii="Calibri" w:hAnsi="Calibri" w:cs="Calibri"/>
          <w:color w:val="000000"/>
        </w:rPr>
        <w:t xml:space="preserve"> and SL</w:t>
      </w:r>
      <w:r w:rsidR="0088081F">
        <w:rPr>
          <w:rFonts w:ascii="Calibri" w:hAnsi="Calibri" w:cs="Calibri"/>
          <w:color w:val="000000"/>
        </w:rPr>
        <w:t>O</w:t>
      </w:r>
      <w:r>
        <w:rPr>
          <w:rFonts w:ascii="Calibri" w:hAnsi="Calibri" w:cs="Calibri"/>
          <w:color w:val="000000"/>
        </w:rPr>
        <w:t xml:space="preserve"> </w:t>
      </w:r>
      <w:r w:rsidR="00492356">
        <w:rPr>
          <w:rFonts w:ascii="Calibri" w:hAnsi="Calibri" w:cs="Calibri"/>
          <w:color w:val="000000"/>
        </w:rPr>
        <w:t xml:space="preserve">data is collected </w:t>
      </w:r>
      <w:r>
        <w:rPr>
          <w:rFonts w:ascii="Calibri" w:hAnsi="Calibri" w:cs="Calibri"/>
          <w:color w:val="000000"/>
        </w:rPr>
        <w:t xml:space="preserve">from each course </w:t>
      </w:r>
      <w:r w:rsidR="00492356">
        <w:rPr>
          <w:rFonts w:ascii="Calibri" w:hAnsi="Calibri" w:cs="Calibri"/>
          <w:color w:val="000000"/>
        </w:rPr>
        <w:t xml:space="preserve">to </w:t>
      </w:r>
      <w:r w:rsidR="005B5804">
        <w:rPr>
          <w:rFonts w:ascii="Calibri" w:hAnsi="Calibri" w:cs="Calibri"/>
          <w:color w:val="000000"/>
        </w:rPr>
        <w:t>measure</w:t>
      </w:r>
      <w:r w:rsidR="00492356">
        <w:rPr>
          <w:rFonts w:ascii="Calibri" w:hAnsi="Calibri" w:cs="Calibri"/>
          <w:color w:val="000000"/>
        </w:rPr>
        <w:t xml:space="preserve"> </w:t>
      </w:r>
      <w:r>
        <w:rPr>
          <w:rFonts w:ascii="Calibri" w:hAnsi="Calibri" w:cs="Calibri"/>
          <w:color w:val="000000"/>
        </w:rPr>
        <w:t xml:space="preserve">and verify </w:t>
      </w:r>
      <w:r w:rsidR="00492356">
        <w:rPr>
          <w:rFonts w:ascii="Calibri" w:hAnsi="Calibri" w:cs="Calibri"/>
          <w:color w:val="000000"/>
        </w:rPr>
        <w:t xml:space="preserve">content mastery. </w:t>
      </w:r>
      <w:r w:rsidR="00CF1817">
        <w:rPr>
          <w:rFonts w:ascii="Calibri" w:hAnsi="Calibri" w:cs="Calibri"/>
          <w:color w:val="000000"/>
        </w:rPr>
        <w:t xml:space="preserve"> The </w:t>
      </w:r>
      <w:r w:rsidR="00F62FFA">
        <w:rPr>
          <w:rFonts w:ascii="Calibri" w:hAnsi="Calibri" w:cs="Calibri"/>
          <w:color w:val="000000"/>
        </w:rPr>
        <w:t xml:space="preserve">AJ </w:t>
      </w:r>
      <w:r w:rsidR="00CF1817">
        <w:rPr>
          <w:rFonts w:ascii="Calibri" w:hAnsi="Calibri" w:cs="Calibri"/>
          <w:color w:val="000000"/>
        </w:rPr>
        <w:t xml:space="preserve">Program </w:t>
      </w:r>
      <w:r>
        <w:rPr>
          <w:rFonts w:ascii="Calibri" w:hAnsi="Calibri" w:cs="Calibri"/>
          <w:color w:val="000000"/>
        </w:rPr>
        <w:t>has a</w:t>
      </w:r>
      <w:r w:rsidR="00CF1817">
        <w:rPr>
          <w:rFonts w:ascii="Calibri" w:hAnsi="Calibri" w:cs="Calibri"/>
          <w:color w:val="000000"/>
        </w:rPr>
        <w:t xml:space="preserve"> </w:t>
      </w:r>
      <w:r w:rsidR="00F62FFA">
        <w:rPr>
          <w:rFonts w:ascii="Calibri" w:hAnsi="Calibri" w:cs="Calibri"/>
          <w:color w:val="000000"/>
        </w:rPr>
        <w:t xml:space="preserve">general </w:t>
      </w:r>
      <w:r>
        <w:rPr>
          <w:rFonts w:ascii="Calibri" w:hAnsi="Calibri" w:cs="Calibri"/>
          <w:color w:val="000000"/>
        </w:rPr>
        <w:t xml:space="preserve">performance </w:t>
      </w:r>
      <w:r w:rsidR="00F62FFA">
        <w:rPr>
          <w:rFonts w:ascii="Calibri" w:hAnsi="Calibri" w:cs="Calibri"/>
          <w:color w:val="000000"/>
        </w:rPr>
        <w:t xml:space="preserve">standard of </w:t>
      </w:r>
      <w:r w:rsidR="00CF1817">
        <w:rPr>
          <w:rFonts w:ascii="Calibri" w:hAnsi="Calibri" w:cs="Calibri"/>
          <w:color w:val="000000"/>
        </w:rPr>
        <w:t>70</w:t>
      </w:r>
      <w:r>
        <w:rPr>
          <w:rFonts w:ascii="Calibri" w:hAnsi="Calibri" w:cs="Calibri"/>
          <w:color w:val="000000"/>
        </w:rPr>
        <w:t>/70, which means 70</w:t>
      </w:r>
      <w:r w:rsidR="00F62FFA">
        <w:rPr>
          <w:rFonts w:ascii="Calibri" w:hAnsi="Calibri" w:cs="Calibri"/>
          <w:color w:val="000000"/>
        </w:rPr>
        <w:t>%</w:t>
      </w:r>
      <w:r w:rsidR="00CF1817">
        <w:rPr>
          <w:rFonts w:ascii="Calibri" w:hAnsi="Calibri" w:cs="Calibri"/>
          <w:color w:val="000000"/>
        </w:rPr>
        <w:t xml:space="preserve"> </w:t>
      </w:r>
      <w:r>
        <w:rPr>
          <w:rFonts w:ascii="Calibri" w:hAnsi="Calibri" w:cs="Calibri"/>
          <w:color w:val="000000"/>
        </w:rPr>
        <w:t xml:space="preserve">of students </w:t>
      </w:r>
      <w:r w:rsidR="0088081F">
        <w:rPr>
          <w:rFonts w:ascii="Calibri" w:hAnsi="Calibri" w:cs="Calibri"/>
          <w:color w:val="000000"/>
        </w:rPr>
        <w:t xml:space="preserve">are targeted to </w:t>
      </w:r>
      <w:r w:rsidR="00A51160">
        <w:rPr>
          <w:rFonts w:ascii="Calibri" w:hAnsi="Calibri" w:cs="Calibri"/>
          <w:color w:val="000000"/>
        </w:rPr>
        <w:t>reach</w:t>
      </w:r>
      <w:r>
        <w:rPr>
          <w:rFonts w:ascii="Calibri" w:hAnsi="Calibri" w:cs="Calibri"/>
          <w:color w:val="000000"/>
        </w:rPr>
        <w:t xml:space="preserve"> a </w:t>
      </w:r>
      <w:r w:rsidR="00F62FFA">
        <w:rPr>
          <w:rFonts w:ascii="Calibri" w:hAnsi="Calibri" w:cs="Calibri"/>
          <w:color w:val="000000"/>
        </w:rPr>
        <w:t xml:space="preserve">minimum </w:t>
      </w:r>
      <w:r w:rsidR="00A51160">
        <w:rPr>
          <w:rFonts w:ascii="Calibri" w:hAnsi="Calibri" w:cs="Calibri"/>
          <w:color w:val="000000"/>
        </w:rPr>
        <w:t xml:space="preserve">70% </w:t>
      </w:r>
      <w:r w:rsidR="00F62FFA">
        <w:rPr>
          <w:rFonts w:ascii="Calibri" w:hAnsi="Calibri" w:cs="Calibri"/>
          <w:color w:val="000000"/>
        </w:rPr>
        <w:t>proficiency</w:t>
      </w:r>
      <w:r w:rsidR="00A51160">
        <w:rPr>
          <w:rFonts w:ascii="Calibri" w:hAnsi="Calibri" w:cs="Calibri"/>
          <w:color w:val="000000"/>
        </w:rPr>
        <w:t xml:space="preserve"> level</w:t>
      </w:r>
      <w:r w:rsidR="00F62FFA">
        <w:rPr>
          <w:rFonts w:ascii="Calibri" w:hAnsi="Calibri" w:cs="Calibri"/>
          <w:color w:val="000000"/>
        </w:rPr>
        <w:t xml:space="preserve">.  </w:t>
      </w:r>
      <w:r>
        <w:rPr>
          <w:rFonts w:ascii="Calibri" w:hAnsi="Calibri" w:cs="Calibri"/>
          <w:color w:val="000000"/>
        </w:rPr>
        <w:t xml:space="preserve"> </w:t>
      </w:r>
      <w:r w:rsidR="00F62FFA">
        <w:rPr>
          <w:rFonts w:ascii="Calibri" w:hAnsi="Calibri" w:cs="Calibri"/>
          <w:color w:val="000000"/>
        </w:rPr>
        <w:t xml:space="preserve">Because PLO/SLO assessment is in its </w:t>
      </w:r>
      <w:r>
        <w:rPr>
          <w:rFonts w:ascii="Calibri" w:hAnsi="Calibri" w:cs="Calibri"/>
          <w:color w:val="000000"/>
        </w:rPr>
        <w:t>infancy</w:t>
      </w:r>
      <w:r w:rsidR="0088081F">
        <w:rPr>
          <w:rFonts w:ascii="Calibri" w:hAnsi="Calibri" w:cs="Calibri"/>
          <w:color w:val="000000"/>
        </w:rPr>
        <w:t xml:space="preserve"> stages</w:t>
      </w:r>
      <w:r w:rsidR="00F62FFA">
        <w:rPr>
          <w:rFonts w:ascii="Calibri" w:hAnsi="Calibri" w:cs="Calibri"/>
          <w:color w:val="000000"/>
        </w:rPr>
        <w:t xml:space="preserve">, minimum benchmarks and measurements will </w:t>
      </w:r>
      <w:r w:rsidR="00BE7DA1">
        <w:rPr>
          <w:rFonts w:ascii="Calibri" w:hAnsi="Calibri" w:cs="Calibri"/>
          <w:color w:val="000000"/>
        </w:rPr>
        <w:t xml:space="preserve">need to </w:t>
      </w:r>
      <w:r w:rsidR="00F62FFA">
        <w:rPr>
          <w:rFonts w:ascii="Calibri" w:hAnsi="Calibri" w:cs="Calibri"/>
          <w:color w:val="000000"/>
        </w:rPr>
        <w:t xml:space="preserve">be adjusted as more data becomes </w:t>
      </w:r>
      <w:r>
        <w:rPr>
          <w:rFonts w:ascii="Calibri" w:hAnsi="Calibri" w:cs="Calibri"/>
          <w:color w:val="000000"/>
        </w:rPr>
        <w:t>available on a regular cycle</w:t>
      </w:r>
      <w:r w:rsidR="00F62FFA">
        <w:rPr>
          <w:rFonts w:ascii="Calibri" w:hAnsi="Calibri" w:cs="Calibri"/>
          <w:color w:val="000000"/>
        </w:rPr>
        <w:t>.</w:t>
      </w:r>
    </w:p>
    <w:p w:rsidR="00C57751" w:rsidRDefault="00C57751" w:rsidP="00994C13">
      <w:pPr>
        <w:autoSpaceDE w:val="0"/>
        <w:autoSpaceDN w:val="0"/>
        <w:adjustRightInd w:val="0"/>
        <w:spacing w:line="240" w:lineRule="auto"/>
        <w:ind w:left="360" w:firstLine="360"/>
        <w:rPr>
          <w:rFonts w:ascii="Calibri" w:hAnsi="Calibri" w:cs="Calibri"/>
          <w:color w:val="000000"/>
        </w:rPr>
      </w:pPr>
    </w:p>
    <w:p w:rsidR="00CB587D" w:rsidRDefault="005B5804"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The </w:t>
      </w:r>
      <w:r w:rsidR="00BE7DA1">
        <w:rPr>
          <w:rFonts w:ascii="Calibri" w:hAnsi="Calibri" w:cs="Calibri"/>
          <w:color w:val="000000"/>
        </w:rPr>
        <w:t>PLOs</w:t>
      </w:r>
      <w:r w:rsidR="00CB587D">
        <w:rPr>
          <w:rFonts w:ascii="Calibri" w:hAnsi="Calibri" w:cs="Calibri"/>
          <w:color w:val="000000"/>
        </w:rPr>
        <w:t xml:space="preserve"> are core competencies that a student should </w:t>
      </w:r>
      <w:r w:rsidR="00BE7DA1">
        <w:rPr>
          <w:rFonts w:ascii="Calibri" w:hAnsi="Calibri" w:cs="Calibri"/>
          <w:color w:val="000000"/>
        </w:rPr>
        <w:t>master</w:t>
      </w:r>
      <w:r w:rsidR="00CB587D">
        <w:rPr>
          <w:rFonts w:ascii="Calibri" w:hAnsi="Calibri" w:cs="Calibri"/>
          <w:color w:val="000000"/>
        </w:rPr>
        <w:t xml:space="preserve"> upon successful completion of the program.  </w:t>
      </w:r>
      <w:r w:rsidR="00F62FFA">
        <w:rPr>
          <w:rFonts w:ascii="Calibri" w:hAnsi="Calibri" w:cs="Calibri"/>
          <w:color w:val="000000"/>
        </w:rPr>
        <w:t>While the</w:t>
      </w:r>
      <w:r w:rsidR="00CB587D">
        <w:rPr>
          <w:rFonts w:ascii="Calibri" w:hAnsi="Calibri" w:cs="Calibri"/>
          <w:color w:val="000000"/>
        </w:rPr>
        <w:t xml:space="preserve"> PLOs </w:t>
      </w:r>
      <w:r w:rsidR="00867BF5">
        <w:rPr>
          <w:rFonts w:ascii="Calibri" w:hAnsi="Calibri" w:cs="Calibri"/>
          <w:color w:val="000000"/>
        </w:rPr>
        <w:t xml:space="preserve">strive to </w:t>
      </w:r>
      <w:r w:rsidR="00F62FFA">
        <w:rPr>
          <w:rFonts w:ascii="Calibri" w:hAnsi="Calibri" w:cs="Calibri"/>
          <w:color w:val="000000"/>
        </w:rPr>
        <w:t>address broader skill development, they also</w:t>
      </w:r>
      <w:r>
        <w:rPr>
          <w:rFonts w:ascii="Calibri" w:hAnsi="Calibri" w:cs="Calibri"/>
          <w:color w:val="000000"/>
        </w:rPr>
        <w:t xml:space="preserve"> support</w:t>
      </w:r>
      <w:r w:rsidR="00867BF5">
        <w:rPr>
          <w:rFonts w:ascii="Calibri" w:hAnsi="Calibri" w:cs="Calibri"/>
          <w:color w:val="000000"/>
        </w:rPr>
        <w:t xml:space="preserve"> the over-arching Institutional Learning Outcomes (ILOs)</w:t>
      </w:r>
      <w:r w:rsidR="00CB587D">
        <w:rPr>
          <w:rFonts w:ascii="Calibri" w:hAnsi="Calibri" w:cs="Calibri"/>
          <w:color w:val="000000"/>
        </w:rPr>
        <w:t xml:space="preserve"> of the college</w:t>
      </w:r>
      <w:r w:rsidR="00867BF5">
        <w:rPr>
          <w:rFonts w:ascii="Calibri" w:hAnsi="Calibri" w:cs="Calibri"/>
          <w:color w:val="000000"/>
        </w:rPr>
        <w:t xml:space="preserve">.  </w:t>
      </w:r>
    </w:p>
    <w:p w:rsidR="005B5804" w:rsidRDefault="00CB587D" w:rsidP="00CB587D">
      <w:pPr>
        <w:autoSpaceDE w:val="0"/>
        <w:autoSpaceDN w:val="0"/>
        <w:adjustRightInd w:val="0"/>
        <w:spacing w:line="240" w:lineRule="auto"/>
        <w:rPr>
          <w:rFonts w:ascii="Calibri" w:hAnsi="Calibri" w:cs="Calibri"/>
          <w:color w:val="000000"/>
        </w:rPr>
      </w:pPr>
      <w:r>
        <w:rPr>
          <w:rFonts w:ascii="Calibri" w:hAnsi="Calibri" w:cs="Calibri"/>
          <w:color w:val="000000"/>
        </w:rPr>
        <w:t xml:space="preserve">      </w:t>
      </w:r>
    </w:p>
    <w:p w:rsidR="00492356" w:rsidRPr="00AB31F1" w:rsidRDefault="00CB587D" w:rsidP="005B5804">
      <w:pPr>
        <w:autoSpaceDE w:val="0"/>
        <w:autoSpaceDN w:val="0"/>
        <w:adjustRightInd w:val="0"/>
        <w:spacing w:line="240" w:lineRule="auto"/>
        <w:ind w:firstLine="360"/>
        <w:rPr>
          <w:rFonts w:ascii="Calibri" w:hAnsi="Calibri" w:cs="Calibri"/>
          <w:b/>
          <w:i/>
          <w:color w:val="000000"/>
        </w:rPr>
      </w:pPr>
      <w:r>
        <w:rPr>
          <w:rFonts w:ascii="Calibri" w:hAnsi="Calibri" w:cs="Calibri"/>
          <w:color w:val="000000"/>
        </w:rPr>
        <w:t xml:space="preserve"> </w:t>
      </w:r>
      <w:r w:rsidR="00867BF5" w:rsidRPr="00AB31F1">
        <w:rPr>
          <w:rFonts w:ascii="Calibri" w:hAnsi="Calibri" w:cs="Calibri"/>
          <w:b/>
          <w:i/>
          <w:color w:val="000000"/>
        </w:rPr>
        <w:t>See example</w:t>
      </w:r>
      <w:r w:rsidR="00AB31F1">
        <w:rPr>
          <w:rFonts w:ascii="Calibri" w:hAnsi="Calibri" w:cs="Calibri"/>
          <w:b/>
          <w:i/>
          <w:color w:val="000000"/>
        </w:rPr>
        <w:t>s</w:t>
      </w:r>
      <w:r w:rsidR="00867BF5" w:rsidRPr="00AB31F1">
        <w:rPr>
          <w:rFonts w:ascii="Calibri" w:hAnsi="Calibri" w:cs="Calibri"/>
          <w:b/>
          <w:i/>
          <w:color w:val="000000"/>
        </w:rPr>
        <w:t xml:space="preserve"> below</w:t>
      </w:r>
      <w:r w:rsidR="00AB31F1" w:rsidRPr="00AB31F1">
        <w:rPr>
          <w:rFonts w:ascii="Calibri" w:hAnsi="Calibri" w:cs="Calibri"/>
          <w:b/>
          <w:i/>
          <w:color w:val="000000"/>
        </w:rPr>
        <w:t xml:space="preserve"> </w:t>
      </w:r>
      <w:r w:rsidR="00BC2990">
        <w:rPr>
          <w:rFonts w:ascii="Calibri" w:hAnsi="Calibri" w:cs="Calibri"/>
          <w:b/>
          <w:i/>
          <w:color w:val="000000"/>
        </w:rPr>
        <w:t>of</w:t>
      </w:r>
      <w:r w:rsidR="00AB31F1" w:rsidRPr="00AB31F1">
        <w:rPr>
          <w:rFonts w:ascii="Calibri" w:hAnsi="Calibri" w:cs="Calibri"/>
          <w:b/>
          <w:i/>
          <w:color w:val="000000"/>
        </w:rPr>
        <w:t xml:space="preserve"> alignment,</w:t>
      </w:r>
      <w:r w:rsidR="00F62FFA" w:rsidRPr="00AB31F1">
        <w:rPr>
          <w:rFonts w:ascii="Calibri" w:hAnsi="Calibri" w:cs="Calibri"/>
          <w:b/>
          <w:i/>
          <w:color w:val="000000"/>
        </w:rPr>
        <w:t xml:space="preserve"> outcome intent</w:t>
      </w:r>
      <w:r w:rsidR="00AB31F1" w:rsidRPr="00AB31F1">
        <w:rPr>
          <w:rFonts w:ascii="Calibri" w:hAnsi="Calibri" w:cs="Calibri"/>
          <w:b/>
          <w:i/>
          <w:color w:val="000000"/>
        </w:rPr>
        <w:t>, and sample measurement</w:t>
      </w:r>
      <w:r w:rsidR="00AB31F1">
        <w:rPr>
          <w:rFonts w:ascii="Calibri" w:hAnsi="Calibri" w:cs="Calibri"/>
          <w:b/>
          <w:i/>
          <w:color w:val="000000"/>
        </w:rPr>
        <w:t>s</w:t>
      </w:r>
      <w:r w:rsidR="00867BF5" w:rsidRPr="00AB31F1">
        <w:rPr>
          <w:rFonts w:ascii="Calibri" w:hAnsi="Calibri" w:cs="Calibri"/>
          <w:b/>
          <w:i/>
          <w:color w:val="000000"/>
        </w:rPr>
        <w:t>:</w:t>
      </w:r>
    </w:p>
    <w:p w:rsidR="005762FD" w:rsidRDefault="005762FD" w:rsidP="002C3CB6">
      <w:pPr>
        <w:autoSpaceDE w:val="0"/>
        <w:autoSpaceDN w:val="0"/>
        <w:adjustRightInd w:val="0"/>
        <w:spacing w:line="240" w:lineRule="auto"/>
        <w:ind w:left="360" w:firstLine="180"/>
        <w:rPr>
          <w:rFonts w:ascii="Calibri" w:hAnsi="Calibri" w:cs="Calibri"/>
          <w:b/>
          <w:color w:val="000000"/>
        </w:rPr>
      </w:pPr>
    </w:p>
    <w:p w:rsidR="00492356" w:rsidRDefault="00492356" w:rsidP="00C57751">
      <w:pPr>
        <w:autoSpaceDE w:val="0"/>
        <w:autoSpaceDN w:val="0"/>
        <w:adjustRightInd w:val="0"/>
        <w:spacing w:line="240" w:lineRule="auto"/>
        <w:ind w:left="360"/>
        <w:rPr>
          <w:rFonts w:ascii="Calibri" w:hAnsi="Calibri" w:cs="Calibri"/>
          <w:b/>
          <w:color w:val="000000"/>
        </w:rPr>
      </w:pPr>
      <w:r w:rsidRPr="001441CB">
        <w:rPr>
          <w:rFonts w:ascii="Calibri" w:hAnsi="Calibri" w:cs="Calibri"/>
          <w:b/>
          <w:color w:val="000000"/>
        </w:rPr>
        <w:t>Administration of Justice Program Learning Outcomes:</w:t>
      </w:r>
    </w:p>
    <w:p w:rsidR="00C57751" w:rsidRPr="001441CB" w:rsidRDefault="00C57751" w:rsidP="00C57751">
      <w:pPr>
        <w:autoSpaceDE w:val="0"/>
        <w:autoSpaceDN w:val="0"/>
        <w:adjustRightInd w:val="0"/>
        <w:spacing w:line="240" w:lineRule="auto"/>
        <w:ind w:left="360"/>
        <w:rPr>
          <w:rFonts w:ascii="Calibri" w:hAnsi="Calibri" w:cs="Calibri"/>
          <w:b/>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1080" w:hanging="540"/>
        <w:rPr>
          <w:rFonts w:ascii="Calibri" w:hAnsi="Calibri" w:cs="Calibri"/>
          <w:b/>
          <w:color w:val="000000"/>
        </w:rPr>
      </w:pPr>
      <w:r w:rsidRPr="005762FD">
        <w:rPr>
          <w:rFonts w:ascii="Calibri" w:eastAsia="Calibri" w:hAnsi="Calibri" w:cs="Times New Roman"/>
          <w:b/>
        </w:rPr>
        <w:t>Communication</w:t>
      </w:r>
    </w:p>
    <w:p w:rsidR="002C3CB6"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rPr>
      </w:pPr>
      <w:r w:rsidRPr="00376054">
        <w:rPr>
          <w:rFonts w:ascii="Calibri" w:eastAsia="Calibri" w:hAnsi="Calibri" w:cs="Times New Roman"/>
          <w:i/>
        </w:rPr>
        <w:t xml:space="preserve">Demonstrate effective written and oral communication necessary in the study </w:t>
      </w:r>
      <w:r w:rsidR="00376054" w:rsidRPr="00376054">
        <w:rPr>
          <w:rFonts w:ascii="Calibri" w:eastAsia="Calibri" w:hAnsi="Calibri" w:cs="Times New Roman"/>
          <w:i/>
        </w:rPr>
        <w:t xml:space="preserve">of </w:t>
      </w:r>
      <w:r w:rsidRPr="00376054">
        <w:rPr>
          <w:rFonts w:ascii="Calibri" w:eastAsia="Calibri" w:hAnsi="Calibri" w:cs="Times New Roman"/>
          <w:i/>
        </w:rPr>
        <w:t>criminal justice</w:t>
      </w:r>
      <w:r w:rsidRPr="001441CB">
        <w:rPr>
          <w:rFonts w:ascii="Calibri" w:eastAsia="Calibri" w:hAnsi="Calibri" w:cs="Times New Roman"/>
        </w:rPr>
        <w:t>.</w:t>
      </w:r>
    </w:p>
    <w:p w:rsidR="00CF1817" w:rsidRDefault="00CF1817" w:rsidP="00376054">
      <w:pPr>
        <w:pStyle w:val="ListParagraph"/>
        <w:tabs>
          <w:tab w:val="left" w:pos="1260"/>
        </w:tabs>
        <w:autoSpaceDE w:val="0"/>
        <w:autoSpaceDN w:val="0"/>
        <w:adjustRightInd w:val="0"/>
        <w:spacing w:line="240" w:lineRule="auto"/>
        <w:ind w:left="1260"/>
        <w:rPr>
          <w:rFonts w:ascii="Calibri" w:hAnsi="Calibri" w:cs="Calibri"/>
          <w:color w:val="000000"/>
        </w:rPr>
      </w:pPr>
    </w:p>
    <w:p w:rsidR="00CF1817" w:rsidRPr="00CF1817" w:rsidRDefault="001F0C5A" w:rsidP="00C57751">
      <w:pPr>
        <w:autoSpaceDE w:val="0"/>
        <w:autoSpaceDN w:val="0"/>
        <w:adjustRightInd w:val="0"/>
        <w:ind w:left="1260" w:hanging="360"/>
        <w:rPr>
          <w:rFonts w:eastAsia="Calibri"/>
          <w:b/>
        </w:rPr>
      </w:pPr>
      <w:r>
        <w:rPr>
          <w:rFonts w:eastAsia="Calibri"/>
          <w:b/>
        </w:rPr>
        <w:t>PLO #1 aligns</w:t>
      </w:r>
      <w:r w:rsidR="00CF1817" w:rsidRPr="00CF1817">
        <w:rPr>
          <w:rFonts w:eastAsia="Calibri"/>
          <w:b/>
        </w:rPr>
        <w:t xml:space="preserve"> with ILO #1 (Communication)</w:t>
      </w:r>
    </w:p>
    <w:p w:rsidR="005B5804" w:rsidRDefault="005B5804" w:rsidP="00CF1817">
      <w:pPr>
        <w:autoSpaceDE w:val="0"/>
        <w:autoSpaceDN w:val="0"/>
        <w:adjustRightInd w:val="0"/>
        <w:ind w:left="1260"/>
        <w:rPr>
          <w:rFonts w:eastAsia="Calibri"/>
        </w:rPr>
      </w:pPr>
    </w:p>
    <w:p w:rsidR="00CF1817" w:rsidRDefault="001F1A42" w:rsidP="00C57751">
      <w:pPr>
        <w:autoSpaceDE w:val="0"/>
        <w:autoSpaceDN w:val="0"/>
        <w:adjustRightInd w:val="0"/>
        <w:ind w:left="900" w:firstLine="180"/>
        <w:rPr>
          <w:rFonts w:eastAsia="Calibri"/>
        </w:rPr>
      </w:pPr>
      <w:r>
        <w:rPr>
          <w:rFonts w:eastAsia="Calibri"/>
        </w:rPr>
        <w:t xml:space="preserve">  </w:t>
      </w:r>
      <w:r w:rsidR="00CF1817" w:rsidRPr="00B57505">
        <w:rPr>
          <w:rFonts w:eastAsia="Calibri"/>
        </w:rPr>
        <w:t xml:space="preserve">Written assignments are incorporated </w:t>
      </w:r>
      <w:r w:rsidR="00CF1817">
        <w:rPr>
          <w:rFonts w:eastAsia="Calibri"/>
        </w:rPr>
        <w:t xml:space="preserve">in all of the </w:t>
      </w:r>
      <w:r w:rsidR="000C089F">
        <w:rPr>
          <w:rFonts w:eastAsia="Calibri"/>
        </w:rPr>
        <w:t xml:space="preserve">Program’s </w:t>
      </w:r>
      <w:r w:rsidR="00CF1817">
        <w:rPr>
          <w:rFonts w:eastAsia="Calibri"/>
        </w:rPr>
        <w:t xml:space="preserve">courses.  For example, AJ 010, 011, 014, 015, and 110 require an academic research paper.  To fulfill the assignment students are directed to avail themselves of the services offered by the </w:t>
      </w:r>
      <w:r w:rsidR="005B5804">
        <w:rPr>
          <w:rFonts w:eastAsia="Calibri"/>
        </w:rPr>
        <w:t>Learning/Tutoring</w:t>
      </w:r>
      <w:r w:rsidR="00CF1817">
        <w:rPr>
          <w:rFonts w:eastAsia="Calibri"/>
        </w:rPr>
        <w:t xml:space="preserve"> Center.  All courses require weekly written homework assignments.  AJ 010, 011, 014, 015, and 110 require one to two </w:t>
      </w:r>
      <w:r w:rsidR="00AB31F1">
        <w:rPr>
          <w:rFonts w:eastAsia="Calibri"/>
        </w:rPr>
        <w:t xml:space="preserve">oral </w:t>
      </w:r>
      <w:r w:rsidR="00CF1817">
        <w:rPr>
          <w:rFonts w:eastAsia="Calibri"/>
        </w:rPr>
        <w:t>presentations.</w:t>
      </w:r>
      <w:r w:rsidR="00AB31F1">
        <w:rPr>
          <w:rFonts w:eastAsia="Calibri"/>
        </w:rPr>
        <w:t xml:space="preserve">  </w:t>
      </w:r>
    </w:p>
    <w:p w:rsidR="00CF1817" w:rsidRDefault="00CF1817" w:rsidP="00CF1817">
      <w:pPr>
        <w:autoSpaceDE w:val="0"/>
        <w:autoSpaceDN w:val="0"/>
        <w:adjustRightInd w:val="0"/>
        <w:ind w:left="1260"/>
        <w:rPr>
          <w:rFonts w:eastAsia="Calibri"/>
        </w:rPr>
      </w:pPr>
      <w:r>
        <w:rPr>
          <w:rFonts w:eastAsia="Calibri"/>
        </w:rPr>
        <w:tab/>
      </w:r>
    </w:p>
    <w:p w:rsidR="00867BF5" w:rsidRDefault="00CF1817" w:rsidP="00C57751">
      <w:pPr>
        <w:autoSpaceDE w:val="0"/>
        <w:autoSpaceDN w:val="0"/>
        <w:adjustRightInd w:val="0"/>
        <w:ind w:left="900"/>
        <w:rPr>
          <w:rFonts w:eastAsia="Calibri"/>
          <w:i/>
        </w:rPr>
      </w:pPr>
      <w:r w:rsidRPr="00CF1817">
        <w:rPr>
          <w:rFonts w:eastAsia="Calibri"/>
          <w:i/>
        </w:rPr>
        <w:t>PLO</w:t>
      </w:r>
      <w:r w:rsidR="005B5804">
        <w:rPr>
          <w:rFonts w:eastAsia="Calibri"/>
          <w:i/>
        </w:rPr>
        <w:t xml:space="preserve"> #1 </w:t>
      </w:r>
      <w:r w:rsidRPr="00CF1817">
        <w:rPr>
          <w:rFonts w:eastAsia="Calibri"/>
          <w:i/>
        </w:rPr>
        <w:t xml:space="preserve">is </w:t>
      </w:r>
      <w:r w:rsidR="00AB31F1">
        <w:rPr>
          <w:rFonts w:eastAsia="Calibri"/>
          <w:i/>
        </w:rPr>
        <w:t xml:space="preserve">introduced and developed throughout the Program, and is formally </w:t>
      </w:r>
      <w:r w:rsidRPr="00CF1817">
        <w:rPr>
          <w:rFonts w:eastAsia="Calibri"/>
          <w:i/>
        </w:rPr>
        <w:t>assessed for mastery in AJ-0</w:t>
      </w:r>
      <w:r w:rsidR="005878EF">
        <w:rPr>
          <w:rFonts w:eastAsia="Calibri"/>
          <w:i/>
        </w:rPr>
        <w:t>15</w:t>
      </w:r>
      <w:r w:rsidR="00F20497">
        <w:rPr>
          <w:rFonts w:eastAsia="Calibri"/>
          <w:i/>
        </w:rPr>
        <w:t>.</w:t>
      </w:r>
      <w:r w:rsidR="005B5804">
        <w:rPr>
          <w:rFonts w:eastAsia="Calibri"/>
          <w:i/>
        </w:rPr>
        <w:t xml:space="preserve">  </w:t>
      </w:r>
    </w:p>
    <w:p w:rsidR="005B5804" w:rsidRDefault="005B5804" w:rsidP="005B5804">
      <w:pPr>
        <w:autoSpaceDE w:val="0"/>
        <w:autoSpaceDN w:val="0"/>
        <w:adjustRightInd w:val="0"/>
        <w:rPr>
          <w:rFonts w:eastAsia="Calibri"/>
          <w:i/>
        </w:rPr>
      </w:pPr>
    </w:p>
    <w:p w:rsidR="00AB31F1" w:rsidRDefault="00AB31F1" w:rsidP="005B5804">
      <w:pPr>
        <w:autoSpaceDE w:val="0"/>
        <w:autoSpaceDN w:val="0"/>
        <w:adjustRightInd w:val="0"/>
        <w:rPr>
          <w:rFonts w:eastAsia="Calibri"/>
          <w:i/>
        </w:rPr>
      </w:pPr>
    </w:p>
    <w:p w:rsidR="00AB31F1" w:rsidRPr="00867BF5" w:rsidRDefault="00AB31F1" w:rsidP="006C45BE">
      <w:pPr>
        <w:pBdr>
          <w:top w:val="thinThickSmallGap" w:sz="12" w:space="1" w:color="45A98F"/>
        </w:pBdr>
        <w:autoSpaceDE w:val="0"/>
        <w:autoSpaceDN w:val="0"/>
        <w:adjustRightInd w:val="0"/>
        <w:ind w:right="-1080" w:hanging="720"/>
        <w:rPr>
          <w:rFonts w:eastAsia="Calibri"/>
          <w:i/>
        </w:rPr>
      </w:pPr>
    </w:p>
    <w:p w:rsidR="00867BF5" w:rsidRPr="00867BF5" w:rsidRDefault="005762FD" w:rsidP="00C57751">
      <w:pPr>
        <w:pStyle w:val="Default"/>
        <w:numPr>
          <w:ilvl w:val="0"/>
          <w:numId w:val="10"/>
        </w:numPr>
        <w:tabs>
          <w:tab w:val="left" w:pos="900"/>
          <w:tab w:val="left" w:pos="1080"/>
        </w:tabs>
        <w:ind w:left="900"/>
        <w:rPr>
          <w:sz w:val="22"/>
          <w:szCs w:val="22"/>
        </w:rPr>
      </w:pPr>
      <w:r w:rsidRPr="00867BF5">
        <w:rPr>
          <w:b/>
          <w:sz w:val="22"/>
          <w:szCs w:val="22"/>
        </w:rPr>
        <w:t>Critical Inquiry</w:t>
      </w:r>
      <w:r w:rsidR="00867BF5" w:rsidRPr="00867BF5">
        <w:rPr>
          <w:b/>
          <w:bCs/>
          <w:sz w:val="22"/>
          <w:szCs w:val="22"/>
        </w:rPr>
        <w:t xml:space="preserve"> </w:t>
      </w:r>
    </w:p>
    <w:p w:rsidR="00867BF5" w:rsidRDefault="00867BF5"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376054">
        <w:rPr>
          <w:rFonts w:ascii="Calibri" w:eastAsia="Calibri" w:hAnsi="Calibri" w:cs="Times New Roman"/>
          <w:i/>
        </w:rPr>
        <w:t>Interpret, analyze, and synthesize information, concepts, and theories of the criminal justice system from multiple perspectives</w:t>
      </w:r>
    </w:p>
    <w:p w:rsidR="00867BF5" w:rsidRPr="00867BF5" w:rsidRDefault="00867BF5" w:rsidP="001F0C5A">
      <w:pPr>
        <w:pStyle w:val="Default"/>
        <w:ind w:left="720"/>
        <w:rPr>
          <w:sz w:val="22"/>
          <w:szCs w:val="22"/>
        </w:rPr>
      </w:pPr>
    </w:p>
    <w:p w:rsidR="00867BF5" w:rsidRPr="001F0C5A" w:rsidRDefault="001F0C5A" w:rsidP="00C57751">
      <w:pPr>
        <w:pStyle w:val="Default"/>
        <w:ind w:left="1260" w:hanging="360"/>
        <w:rPr>
          <w:b/>
          <w:bCs/>
          <w:sz w:val="22"/>
          <w:szCs w:val="22"/>
        </w:rPr>
      </w:pPr>
      <w:r>
        <w:rPr>
          <w:b/>
          <w:bCs/>
          <w:sz w:val="22"/>
          <w:szCs w:val="22"/>
        </w:rPr>
        <w:t>PLO #2 aligns with ILO #2 (</w:t>
      </w:r>
      <w:r w:rsidR="000650BA">
        <w:rPr>
          <w:b/>
          <w:bCs/>
          <w:sz w:val="22"/>
          <w:szCs w:val="22"/>
        </w:rPr>
        <w:t>Inquiry and Reasoning</w:t>
      </w:r>
      <w:r>
        <w:rPr>
          <w:b/>
          <w:bCs/>
          <w:sz w:val="22"/>
          <w:szCs w:val="22"/>
        </w:rPr>
        <w:t>)</w:t>
      </w:r>
      <w:r w:rsidR="00867BF5" w:rsidRPr="00867BF5">
        <w:rPr>
          <w:b/>
          <w:bCs/>
          <w:sz w:val="22"/>
          <w:szCs w:val="22"/>
        </w:rPr>
        <w:t xml:space="preserve"> </w:t>
      </w:r>
    </w:p>
    <w:p w:rsidR="005B5804" w:rsidRDefault="005B5804" w:rsidP="005B5804">
      <w:pPr>
        <w:autoSpaceDE w:val="0"/>
        <w:autoSpaceDN w:val="0"/>
        <w:adjustRightInd w:val="0"/>
        <w:ind w:left="1260"/>
        <w:rPr>
          <w:rFonts w:eastAsia="Calibri"/>
          <w:b/>
        </w:rPr>
      </w:pPr>
    </w:p>
    <w:p w:rsidR="001F0C5A" w:rsidRDefault="001F1A42" w:rsidP="00C57751">
      <w:pPr>
        <w:tabs>
          <w:tab w:val="left" w:pos="1260"/>
        </w:tabs>
        <w:autoSpaceDE w:val="0"/>
        <w:autoSpaceDN w:val="0"/>
        <w:adjustRightInd w:val="0"/>
        <w:ind w:left="900" w:firstLine="180"/>
        <w:rPr>
          <w:rFonts w:eastAsia="Calibri"/>
        </w:rPr>
      </w:pPr>
      <w:r>
        <w:rPr>
          <w:rFonts w:eastAsia="Calibri"/>
        </w:rPr>
        <w:t xml:space="preserve">   </w:t>
      </w:r>
      <w:r w:rsidR="00F20497" w:rsidRPr="00F20497">
        <w:rPr>
          <w:rFonts w:eastAsia="Calibri"/>
        </w:rPr>
        <w:t>C</w:t>
      </w:r>
      <w:r w:rsidR="001F0C5A">
        <w:rPr>
          <w:rFonts w:eastAsia="Calibri"/>
        </w:rPr>
        <w:t>ritical and analytical thinking component</w:t>
      </w:r>
      <w:r w:rsidR="00F20497">
        <w:rPr>
          <w:rFonts w:eastAsia="Calibri"/>
        </w:rPr>
        <w:t>s are</w:t>
      </w:r>
      <w:r w:rsidR="001F0C5A">
        <w:rPr>
          <w:rFonts w:eastAsia="Calibri"/>
        </w:rPr>
        <w:t xml:space="preserve"> </w:t>
      </w:r>
      <w:r w:rsidR="00DE65C4">
        <w:rPr>
          <w:rFonts w:eastAsia="Calibri"/>
        </w:rPr>
        <w:t>embedded</w:t>
      </w:r>
      <w:r w:rsidR="001F0C5A">
        <w:rPr>
          <w:rFonts w:eastAsia="Calibri"/>
        </w:rPr>
        <w:t xml:space="preserve"> in all of the Program’s courses.  </w:t>
      </w:r>
      <w:r w:rsidR="000C089F">
        <w:rPr>
          <w:rFonts w:eastAsia="Calibri"/>
        </w:rPr>
        <w:t xml:space="preserve">For example, </w:t>
      </w:r>
      <w:r w:rsidR="001F0C5A">
        <w:rPr>
          <w:rFonts w:eastAsia="Calibri"/>
        </w:rPr>
        <w:t xml:space="preserve">AJ 010, 011, 013, 014, and 015, </w:t>
      </w:r>
      <w:r w:rsidR="00DE65C4">
        <w:rPr>
          <w:rFonts w:eastAsia="Calibri"/>
        </w:rPr>
        <w:t>introduce</w:t>
      </w:r>
      <w:r w:rsidR="001F0C5A">
        <w:rPr>
          <w:rFonts w:eastAsia="Calibri"/>
        </w:rPr>
        <w:t xml:space="preserve"> students to</w:t>
      </w:r>
      <w:r w:rsidR="000650BA">
        <w:rPr>
          <w:rFonts w:eastAsia="Calibri"/>
        </w:rPr>
        <w:t xml:space="preserve"> </w:t>
      </w:r>
      <w:r w:rsidR="00F20497">
        <w:rPr>
          <w:rFonts w:eastAsia="Calibri"/>
        </w:rPr>
        <w:t xml:space="preserve">various </w:t>
      </w:r>
      <w:r w:rsidR="000650BA">
        <w:rPr>
          <w:rFonts w:eastAsia="Calibri"/>
        </w:rPr>
        <w:t xml:space="preserve">Federal and State Courts where they </w:t>
      </w:r>
      <w:r w:rsidR="00E72B3D">
        <w:rPr>
          <w:rFonts w:eastAsia="Calibri"/>
        </w:rPr>
        <w:t xml:space="preserve">must </w:t>
      </w:r>
      <w:r w:rsidR="000650BA">
        <w:rPr>
          <w:rFonts w:eastAsia="Calibri"/>
        </w:rPr>
        <w:t>analyze and interpret judicial decisions.   S</w:t>
      </w:r>
      <w:r w:rsidR="001F0C5A">
        <w:rPr>
          <w:rFonts w:eastAsia="Calibri"/>
        </w:rPr>
        <w:t>tudents then apply these teachings to real-life decisions made by criminal justice professionals.</w:t>
      </w:r>
      <w:r w:rsidR="000650BA">
        <w:rPr>
          <w:rFonts w:eastAsia="Calibri"/>
        </w:rPr>
        <w:t xml:space="preserve">  </w:t>
      </w:r>
      <w:r w:rsidR="001F0C5A">
        <w:rPr>
          <w:rFonts w:eastAsia="Calibri"/>
        </w:rPr>
        <w:t xml:space="preserve">AJ 014 </w:t>
      </w:r>
      <w:r w:rsidR="000650BA">
        <w:rPr>
          <w:rFonts w:eastAsia="Calibri"/>
        </w:rPr>
        <w:t>includes</w:t>
      </w:r>
      <w:r w:rsidR="001F0C5A">
        <w:rPr>
          <w:rFonts w:eastAsia="Calibri"/>
        </w:rPr>
        <w:t xml:space="preserve"> the creation of public policy</w:t>
      </w:r>
      <w:r w:rsidR="00F20497">
        <w:rPr>
          <w:rFonts w:eastAsia="Calibri"/>
        </w:rPr>
        <w:t xml:space="preserve"> (Department Standards and Procedures), </w:t>
      </w:r>
      <w:r w:rsidR="001F0C5A">
        <w:rPr>
          <w:rFonts w:eastAsia="Calibri"/>
        </w:rPr>
        <w:t xml:space="preserve">how these policies affect the community and how </w:t>
      </w:r>
      <w:r w:rsidR="00F20497">
        <w:rPr>
          <w:rFonts w:eastAsia="Calibri"/>
        </w:rPr>
        <w:t>specific policies</w:t>
      </w:r>
      <w:r w:rsidR="001F0C5A">
        <w:rPr>
          <w:rFonts w:eastAsia="Calibri"/>
        </w:rPr>
        <w:t xml:space="preserve"> are implemented by criminal justice agencies.</w:t>
      </w:r>
    </w:p>
    <w:p w:rsidR="00867BF5" w:rsidRDefault="00867BF5" w:rsidP="000650BA">
      <w:pPr>
        <w:tabs>
          <w:tab w:val="left" w:pos="1260"/>
        </w:tabs>
        <w:autoSpaceDE w:val="0"/>
        <w:autoSpaceDN w:val="0"/>
        <w:adjustRightInd w:val="0"/>
        <w:spacing w:line="240" w:lineRule="auto"/>
        <w:rPr>
          <w:rFonts w:ascii="Calibri" w:hAnsi="Calibri" w:cs="Calibri"/>
          <w:i/>
          <w:color w:val="000000"/>
        </w:rPr>
      </w:pPr>
    </w:p>
    <w:p w:rsidR="005B5804" w:rsidRPr="005B5804" w:rsidRDefault="005B5804" w:rsidP="00C57751">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PLO#2 is </w:t>
      </w:r>
      <w:r w:rsidR="00E72B3D">
        <w:rPr>
          <w:rFonts w:ascii="Calibri" w:hAnsi="Calibri" w:cs="Calibri"/>
          <w:i/>
          <w:color w:val="000000"/>
        </w:rPr>
        <w:t xml:space="preserve">introduced and developed throughout the Program, and is </w:t>
      </w:r>
      <w:r w:rsidR="005878EF">
        <w:rPr>
          <w:rFonts w:ascii="Calibri" w:hAnsi="Calibri" w:cs="Calibri"/>
          <w:i/>
          <w:color w:val="000000"/>
        </w:rPr>
        <w:t xml:space="preserve">formally </w:t>
      </w:r>
      <w:r>
        <w:rPr>
          <w:rFonts w:ascii="Calibri" w:hAnsi="Calibri" w:cs="Calibri"/>
          <w:i/>
          <w:color w:val="000000"/>
        </w:rPr>
        <w:t xml:space="preserve">assessed for mastery in </w:t>
      </w:r>
      <w:r w:rsidR="005878EF" w:rsidRPr="005878EF">
        <w:rPr>
          <w:rFonts w:ascii="Calibri" w:hAnsi="Calibri" w:cs="Calibri"/>
          <w:i/>
        </w:rPr>
        <w:t>AJ-013</w:t>
      </w:r>
    </w:p>
    <w:p w:rsidR="005B5804" w:rsidRPr="000650BA" w:rsidRDefault="005B5804" w:rsidP="000650BA">
      <w:pPr>
        <w:tabs>
          <w:tab w:val="left" w:pos="1260"/>
        </w:tabs>
        <w:autoSpaceDE w:val="0"/>
        <w:autoSpaceDN w:val="0"/>
        <w:adjustRightInd w:val="0"/>
        <w:spacing w:line="240" w:lineRule="auto"/>
        <w:rPr>
          <w:rFonts w:ascii="Calibri" w:hAnsi="Calibri" w:cs="Calibri"/>
          <w:i/>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900"/>
        <w:rPr>
          <w:rFonts w:ascii="Calibri" w:hAnsi="Calibri" w:cs="Calibri"/>
          <w:b/>
          <w:color w:val="000000"/>
        </w:rPr>
      </w:pPr>
      <w:r w:rsidRPr="005762FD">
        <w:rPr>
          <w:rFonts w:ascii="Calibri" w:eastAsia="Calibri" w:hAnsi="Calibri" w:cs="Times New Roman"/>
          <w:b/>
        </w:rPr>
        <w:t>Information Literacy</w:t>
      </w:r>
    </w:p>
    <w:p w:rsidR="001441CB"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376054">
        <w:rPr>
          <w:rFonts w:ascii="Calibri" w:eastAsia="Calibri" w:hAnsi="Calibri" w:cs="Times New Roman"/>
          <w:i/>
        </w:rPr>
        <w:t>Apply and integrate terminology, concepts, and practices of Law Enforcement, the Courts, and Corrections</w:t>
      </w:r>
    </w:p>
    <w:p w:rsidR="000650BA" w:rsidRDefault="000650BA" w:rsidP="00376054">
      <w:pPr>
        <w:pStyle w:val="ListParagraph"/>
        <w:tabs>
          <w:tab w:val="left" w:pos="1260"/>
        </w:tabs>
        <w:autoSpaceDE w:val="0"/>
        <w:autoSpaceDN w:val="0"/>
        <w:adjustRightInd w:val="0"/>
        <w:spacing w:line="240" w:lineRule="auto"/>
        <w:ind w:left="1260"/>
        <w:rPr>
          <w:rFonts w:ascii="Calibri" w:eastAsia="Calibri" w:hAnsi="Calibri" w:cs="Times New Roman"/>
          <w:i/>
        </w:rPr>
      </w:pPr>
    </w:p>
    <w:p w:rsidR="000650BA" w:rsidRPr="00F20497" w:rsidRDefault="000650BA" w:rsidP="00C57751">
      <w:pPr>
        <w:pStyle w:val="ListParagraph"/>
        <w:tabs>
          <w:tab w:val="left" w:pos="1260"/>
        </w:tabs>
        <w:autoSpaceDE w:val="0"/>
        <w:autoSpaceDN w:val="0"/>
        <w:adjustRightInd w:val="0"/>
        <w:spacing w:line="240" w:lineRule="auto"/>
        <w:ind w:left="1260" w:hanging="360"/>
        <w:rPr>
          <w:rFonts w:ascii="Calibri" w:eastAsia="Calibri" w:hAnsi="Calibri" w:cs="Times New Roman"/>
          <w:b/>
        </w:rPr>
      </w:pPr>
      <w:r w:rsidRPr="00F20497">
        <w:rPr>
          <w:rFonts w:ascii="Calibri" w:eastAsia="Calibri" w:hAnsi="Calibri" w:cs="Times New Roman"/>
          <w:b/>
        </w:rPr>
        <w:t>PLO #3 aligns with ILO #3 (Information Competency)</w:t>
      </w:r>
    </w:p>
    <w:p w:rsidR="000650BA" w:rsidRDefault="000650BA" w:rsidP="0052515B">
      <w:pPr>
        <w:tabs>
          <w:tab w:val="left" w:pos="1260"/>
        </w:tabs>
        <w:autoSpaceDE w:val="0"/>
        <w:autoSpaceDN w:val="0"/>
        <w:adjustRightInd w:val="0"/>
        <w:spacing w:line="240" w:lineRule="auto"/>
        <w:rPr>
          <w:rFonts w:ascii="Calibri" w:hAnsi="Calibri" w:cs="Calibri"/>
          <w:color w:val="000000"/>
        </w:rPr>
      </w:pPr>
    </w:p>
    <w:p w:rsidR="005878EF" w:rsidRDefault="00C57751" w:rsidP="00C57751">
      <w:pPr>
        <w:tabs>
          <w:tab w:val="left" w:pos="900"/>
          <w:tab w:val="left" w:pos="1260"/>
        </w:tabs>
        <w:autoSpaceDE w:val="0"/>
        <w:autoSpaceDN w:val="0"/>
        <w:adjustRightInd w:val="0"/>
        <w:spacing w:line="240" w:lineRule="auto"/>
        <w:ind w:left="900"/>
        <w:rPr>
          <w:rFonts w:ascii="Calibri" w:hAnsi="Calibri" w:cs="Calibri"/>
          <w:color w:val="000000"/>
        </w:rPr>
      </w:pPr>
      <w:r>
        <w:rPr>
          <w:rFonts w:ascii="Calibri" w:hAnsi="Calibri" w:cs="Calibri"/>
          <w:color w:val="000000"/>
        </w:rPr>
        <w:tab/>
      </w:r>
      <w:r w:rsidR="00F20497">
        <w:rPr>
          <w:rFonts w:ascii="Calibri" w:hAnsi="Calibri" w:cs="Calibri"/>
          <w:color w:val="000000"/>
        </w:rPr>
        <w:t xml:space="preserve">All </w:t>
      </w:r>
      <w:r w:rsidR="004B649C">
        <w:rPr>
          <w:rFonts w:ascii="Calibri" w:hAnsi="Calibri" w:cs="Calibri"/>
          <w:color w:val="000000"/>
        </w:rPr>
        <w:t xml:space="preserve">Program </w:t>
      </w:r>
      <w:r w:rsidR="00F20497">
        <w:rPr>
          <w:rFonts w:ascii="Calibri" w:hAnsi="Calibri" w:cs="Calibri"/>
          <w:color w:val="000000"/>
        </w:rPr>
        <w:t xml:space="preserve">courses </w:t>
      </w:r>
      <w:r w:rsidR="004B649C">
        <w:rPr>
          <w:rFonts w:ascii="Calibri" w:hAnsi="Calibri" w:cs="Calibri"/>
          <w:color w:val="000000"/>
        </w:rPr>
        <w:t xml:space="preserve">contain quizzes, exams, essays, and class activities to introduce students to basic course level terminology, concepts, and theories.  For example, in AJ-010 students are introduced to Wolfgang’s Victim Participation Theory through a series of scenarios depicting random crimes.  In small groups, </w:t>
      </w:r>
      <w:r w:rsidR="000C089F">
        <w:rPr>
          <w:rFonts w:ascii="Calibri" w:hAnsi="Calibri" w:cs="Calibri"/>
          <w:color w:val="000000"/>
        </w:rPr>
        <w:t>students analyze the scenarios and</w:t>
      </w:r>
      <w:r w:rsidR="004B649C">
        <w:rPr>
          <w:rFonts w:ascii="Calibri" w:hAnsi="Calibri" w:cs="Calibri"/>
          <w:color w:val="000000"/>
        </w:rPr>
        <w:t xml:space="preserve"> apply the concept</w:t>
      </w:r>
      <w:r w:rsidR="00DE65C4">
        <w:rPr>
          <w:rFonts w:ascii="Calibri" w:hAnsi="Calibri" w:cs="Calibri"/>
          <w:color w:val="000000"/>
        </w:rPr>
        <w:t xml:space="preserve">s learned. </w:t>
      </w:r>
      <w:r w:rsidR="004B649C">
        <w:rPr>
          <w:rFonts w:ascii="Calibri" w:hAnsi="Calibri" w:cs="Calibri"/>
          <w:color w:val="000000"/>
        </w:rPr>
        <w:t xml:space="preserve"> The exercise highlights the flaws sometimes associated with academic theory and research in light of cultural and social </w:t>
      </w:r>
      <w:r w:rsidR="000C089F">
        <w:rPr>
          <w:rFonts w:ascii="Calibri" w:hAnsi="Calibri" w:cs="Calibri"/>
          <w:color w:val="000000"/>
        </w:rPr>
        <w:t>influences</w:t>
      </w:r>
      <w:r w:rsidR="004B649C">
        <w:rPr>
          <w:rFonts w:ascii="Calibri" w:hAnsi="Calibri" w:cs="Calibri"/>
          <w:color w:val="000000"/>
        </w:rPr>
        <w:t>.</w:t>
      </w:r>
    </w:p>
    <w:p w:rsidR="004B649C" w:rsidRDefault="004B649C" w:rsidP="0052515B">
      <w:pPr>
        <w:tabs>
          <w:tab w:val="left" w:pos="1260"/>
        </w:tabs>
        <w:autoSpaceDE w:val="0"/>
        <w:autoSpaceDN w:val="0"/>
        <w:adjustRightInd w:val="0"/>
        <w:spacing w:line="240" w:lineRule="auto"/>
        <w:rPr>
          <w:rFonts w:ascii="Calibri" w:hAnsi="Calibri" w:cs="Calibri"/>
          <w:color w:val="000000"/>
        </w:rPr>
      </w:pPr>
    </w:p>
    <w:p w:rsidR="005878EF" w:rsidRPr="005B5804" w:rsidRDefault="005878EF" w:rsidP="00C57751">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PLO#3 is introduced and developed throughout the Program, and is formally assessed for mastery in </w:t>
      </w:r>
      <w:r w:rsidRPr="005878EF">
        <w:rPr>
          <w:rFonts w:ascii="Calibri" w:hAnsi="Calibri" w:cs="Calibri"/>
          <w:i/>
        </w:rPr>
        <w:t>AJ-0</w:t>
      </w:r>
      <w:r>
        <w:rPr>
          <w:rFonts w:ascii="Calibri" w:hAnsi="Calibri" w:cs="Calibri"/>
          <w:i/>
        </w:rPr>
        <w:t>11</w:t>
      </w:r>
    </w:p>
    <w:p w:rsidR="005878EF" w:rsidRPr="0052515B" w:rsidRDefault="005878EF" w:rsidP="0052515B">
      <w:pPr>
        <w:tabs>
          <w:tab w:val="left" w:pos="1260"/>
        </w:tabs>
        <w:autoSpaceDE w:val="0"/>
        <w:autoSpaceDN w:val="0"/>
        <w:adjustRightInd w:val="0"/>
        <w:spacing w:line="240" w:lineRule="auto"/>
        <w:rPr>
          <w:rFonts w:ascii="Calibri" w:hAnsi="Calibri" w:cs="Calibri"/>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1080" w:hanging="540"/>
        <w:rPr>
          <w:rFonts w:ascii="Calibri" w:hAnsi="Calibri" w:cs="Calibri"/>
          <w:b/>
          <w:color w:val="000000"/>
        </w:rPr>
      </w:pPr>
      <w:r w:rsidRPr="005762FD">
        <w:rPr>
          <w:rFonts w:ascii="Calibri" w:hAnsi="Calibri" w:cs="Calibri"/>
          <w:b/>
          <w:color w:val="000000"/>
        </w:rPr>
        <w:t>Social and Cultural Awareness</w:t>
      </w:r>
    </w:p>
    <w:p w:rsidR="001441CB"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52515B">
        <w:rPr>
          <w:rFonts w:ascii="Calibri" w:eastAsia="Calibri" w:hAnsi="Calibri" w:cs="Times New Roman"/>
          <w:i/>
        </w:rPr>
        <w:t>Recognize the value of a multicultural society and the importance of social justice within our community both locally and globally</w:t>
      </w:r>
    </w:p>
    <w:p w:rsidR="0052515B" w:rsidRDefault="0052515B" w:rsidP="00376054">
      <w:pPr>
        <w:pStyle w:val="ListParagraph"/>
        <w:tabs>
          <w:tab w:val="left" w:pos="1260"/>
        </w:tabs>
        <w:autoSpaceDE w:val="0"/>
        <w:autoSpaceDN w:val="0"/>
        <w:adjustRightInd w:val="0"/>
        <w:spacing w:line="240" w:lineRule="auto"/>
        <w:ind w:left="1260"/>
        <w:rPr>
          <w:rFonts w:ascii="Calibri" w:eastAsia="Calibri" w:hAnsi="Calibri" w:cs="Times New Roman"/>
          <w:i/>
        </w:rPr>
      </w:pPr>
    </w:p>
    <w:p w:rsidR="0052515B" w:rsidRPr="001F1A42" w:rsidRDefault="0052515B" w:rsidP="00C57751">
      <w:pPr>
        <w:pStyle w:val="ListParagraph"/>
        <w:tabs>
          <w:tab w:val="left" w:pos="1260"/>
        </w:tabs>
        <w:autoSpaceDE w:val="0"/>
        <w:autoSpaceDN w:val="0"/>
        <w:adjustRightInd w:val="0"/>
        <w:spacing w:line="240" w:lineRule="auto"/>
        <w:ind w:left="1260" w:hanging="360"/>
        <w:rPr>
          <w:rFonts w:ascii="Calibri" w:eastAsia="Calibri" w:hAnsi="Calibri" w:cs="Times New Roman"/>
          <w:b/>
        </w:rPr>
      </w:pPr>
      <w:r w:rsidRPr="001F1A42">
        <w:rPr>
          <w:rFonts w:ascii="Calibri" w:eastAsia="Calibri" w:hAnsi="Calibri" w:cs="Times New Roman"/>
          <w:b/>
        </w:rPr>
        <w:t>PLO #4 aligns with ILO #4 (Social Responsibility)</w:t>
      </w:r>
    </w:p>
    <w:p w:rsidR="001F1A42" w:rsidRDefault="001F1A42" w:rsidP="00376054">
      <w:pPr>
        <w:pStyle w:val="ListParagraph"/>
        <w:tabs>
          <w:tab w:val="left" w:pos="1260"/>
        </w:tabs>
        <w:autoSpaceDE w:val="0"/>
        <w:autoSpaceDN w:val="0"/>
        <w:adjustRightInd w:val="0"/>
        <w:spacing w:line="240" w:lineRule="auto"/>
        <w:ind w:left="1260"/>
        <w:rPr>
          <w:rFonts w:ascii="Calibri" w:eastAsia="Calibri" w:hAnsi="Calibri" w:cs="Times New Roman"/>
        </w:rPr>
      </w:pPr>
    </w:p>
    <w:p w:rsidR="006C45BE" w:rsidRDefault="009B164B" w:rsidP="007C3763">
      <w:pPr>
        <w:tabs>
          <w:tab w:val="left" w:pos="900"/>
        </w:tabs>
        <w:autoSpaceDE w:val="0"/>
        <w:autoSpaceDN w:val="0"/>
        <w:adjustRightInd w:val="0"/>
        <w:spacing w:line="240" w:lineRule="auto"/>
        <w:ind w:left="900" w:firstLine="360"/>
        <w:rPr>
          <w:rFonts w:ascii="Calibri" w:eastAsia="Calibri" w:hAnsi="Calibri" w:cs="Times New Roman"/>
        </w:rPr>
      </w:pPr>
      <w:r w:rsidRPr="009B164B">
        <w:rPr>
          <w:rFonts w:ascii="Calibri" w:eastAsia="Calibri" w:hAnsi="Calibri" w:cs="Times New Roman"/>
        </w:rPr>
        <w:t xml:space="preserve"> To promote social and cultural responsibility, several student centric activities are assigned.  For example, in AJ-010 students can participate for credit in Service Learning where several options are available such as volunteering at local shelters, community service organizations, and the police academy.  In addition, Student-2-Student, an assignment fo</w:t>
      </w:r>
      <w:r w:rsidR="00DE65C4">
        <w:rPr>
          <w:rFonts w:ascii="Calibri" w:eastAsia="Calibri" w:hAnsi="Calibri" w:cs="Times New Roman"/>
        </w:rPr>
        <w:t xml:space="preserve">r credit, is available where </w:t>
      </w:r>
      <w:r w:rsidRPr="009B164B">
        <w:rPr>
          <w:rFonts w:ascii="Calibri" w:eastAsia="Calibri" w:hAnsi="Calibri" w:cs="Times New Roman"/>
        </w:rPr>
        <w:t xml:space="preserve">students work with a local high school teacher </w:t>
      </w:r>
      <w:r w:rsidR="00DE65C4">
        <w:rPr>
          <w:rFonts w:ascii="Calibri" w:eastAsia="Calibri" w:hAnsi="Calibri" w:cs="Times New Roman"/>
        </w:rPr>
        <w:t>to</w:t>
      </w:r>
      <w:r w:rsidRPr="009B164B">
        <w:rPr>
          <w:rFonts w:ascii="Calibri" w:eastAsia="Calibri" w:hAnsi="Calibri" w:cs="Times New Roman"/>
        </w:rPr>
        <w:t xml:space="preserve"> present information to high school students </w:t>
      </w:r>
      <w:r w:rsidR="00B35B2B">
        <w:rPr>
          <w:rFonts w:ascii="Calibri" w:eastAsia="Calibri" w:hAnsi="Calibri" w:cs="Times New Roman"/>
        </w:rPr>
        <w:t>about</w:t>
      </w:r>
      <w:r w:rsidRPr="009B164B">
        <w:rPr>
          <w:rFonts w:ascii="Calibri" w:eastAsia="Calibri" w:hAnsi="Calibri" w:cs="Times New Roman"/>
        </w:rPr>
        <w:t xml:space="preserve"> AJ </w:t>
      </w:r>
      <w:r w:rsidR="007C3763" w:rsidRPr="009B164B">
        <w:rPr>
          <w:rFonts w:ascii="Calibri" w:eastAsia="Calibri" w:hAnsi="Calibri" w:cs="Times New Roman"/>
        </w:rPr>
        <w:t>careers and the</w:t>
      </w:r>
      <w:r w:rsidR="007C3763">
        <w:rPr>
          <w:rFonts w:ascii="Calibri" w:eastAsia="Calibri" w:hAnsi="Calibri" w:cs="Times New Roman"/>
        </w:rPr>
        <w:t xml:space="preserve"> </w:t>
      </w:r>
      <w:r w:rsidR="007C3763" w:rsidRPr="009B164B">
        <w:rPr>
          <w:rFonts w:ascii="Calibri" w:eastAsia="Calibri" w:hAnsi="Calibri" w:cs="Times New Roman"/>
        </w:rPr>
        <w:t xml:space="preserve">college in general.  </w:t>
      </w:r>
    </w:p>
    <w:p w:rsidR="006C45BE" w:rsidRDefault="006C45BE" w:rsidP="00B35B2B">
      <w:pPr>
        <w:pBdr>
          <w:top w:val="thinThickSmallGap" w:sz="12" w:space="1" w:color="45A98F"/>
        </w:pBdr>
        <w:tabs>
          <w:tab w:val="left" w:pos="900"/>
        </w:tabs>
        <w:autoSpaceDE w:val="0"/>
        <w:autoSpaceDN w:val="0"/>
        <w:adjustRightInd w:val="0"/>
        <w:ind w:right="-1080" w:hanging="720"/>
        <w:rPr>
          <w:rFonts w:ascii="Calibri" w:eastAsia="Calibri" w:hAnsi="Calibri" w:cs="Times New Roman"/>
        </w:rPr>
      </w:pPr>
    </w:p>
    <w:p w:rsidR="001F1A42" w:rsidRPr="009B164B" w:rsidRDefault="009B164B" w:rsidP="006C45BE">
      <w:pPr>
        <w:tabs>
          <w:tab w:val="left" w:pos="900"/>
        </w:tabs>
        <w:autoSpaceDE w:val="0"/>
        <w:autoSpaceDN w:val="0"/>
        <w:adjustRightInd w:val="0"/>
        <w:spacing w:line="240" w:lineRule="auto"/>
        <w:ind w:left="900" w:right="-450"/>
        <w:rPr>
          <w:rFonts w:ascii="Calibri" w:eastAsia="Calibri" w:hAnsi="Calibri" w:cs="Times New Roman"/>
        </w:rPr>
      </w:pPr>
      <w:r w:rsidRPr="009B164B">
        <w:rPr>
          <w:rFonts w:ascii="Calibri" w:eastAsia="Calibri" w:hAnsi="Calibri" w:cs="Times New Roman"/>
        </w:rPr>
        <w:t xml:space="preserve">The assignment is designed to connect AJ students with </w:t>
      </w:r>
      <w:r w:rsidR="000C089F">
        <w:rPr>
          <w:rFonts w:ascii="Calibri" w:eastAsia="Calibri" w:hAnsi="Calibri" w:cs="Times New Roman"/>
        </w:rPr>
        <w:t>local high school students in the Evergreen service area who might be interested in AJ careers.</w:t>
      </w:r>
    </w:p>
    <w:p w:rsidR="005878EF" w:rsidRDefault="005878EF" w:rsidP="00CB587D">
      <w:pPr>
        <w:tabs>
          <w:tab w:val="left" w:pos="1260"/>
        </w:tabs>
        <w:autoSpaceDE w:val="0"/>
        <w:autoSpaceDN w:val="0"/>
        <w:adjustRightInd w:val="0"/>
        <w:spacing w:line="240" w:lineRule="auto"/>
        <w:rPr>
          <w:rFonts w:ascii="Calibri" w:hAnsi="Calibri" w:cs="Calibri"/>
          <w:color w:val="000000"/>
        </w:rPr>
      </w:pPr>
    </w:p>
    <w:p w:rsidR="005878EF" w:rsidRPr="005B5804" w:rsidRDefault="005878EF" w:rsidP="00BC2990">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PLO#4 is introduced and developed throughout the Program, and is formally assessed for mastery in </w:t>
      </w:r>
      <w:r w:rsidRPr="005878EF">
        <w:rPr>
          <w:rFonts w:ascii="Calibri" w:hAnsi="Calibri" w:cs="Calibri"/>
          <w:i/>
        </w:rPr>
        <w:t>AJ-01</w:t>
      </w:r>
      <w:r>
        <w:rPr>
          <w:rFonts w:ascii="Calibri" w:hAnsi="Calibri" w:cs="Calibri"/>
          <w:i/>
        </w:rPr>
        <w:t>4</w:t>
      </w:r>
    </w:p>
    <w:p w:rsidR="005878EF" w:rsidRPr="00CB587D" w:rsidRDefault="005878EF" w:rsidP="00CB587D">
      <w:pPr>
        <w:tabs>
          <w:tab w:val="left" w:pos="1260"/>
        </w:tabs>
        <w:autoSpaceDE w:val="0"/>
        <w:autoSpaceDN w:val="0"/>
        <w:adjustRightInd w:val="0"/>
        <w:spacing w:line="240" w:lineRule="auto"/>
        <w:rPr>
          <w:rFonts w:ascii="Calibri" w:hAnsi="Calibri" w:cs="Calibri"/>
          <w:color w:val="000000"/>
        </w:rPr>
      </w:pPr>
    </w:p>
    <w:p w:rsidR="005762FD" w:rsidRPr="005762FD" w:rsidRDefault="005762FD" w:rsidP="00BC2990">
      <w:pPr>
        <w:pStyle w:val="ListParagraph"/>
        <w:numPr>
          <w:ilvl w:val="0"/>
          <w:numId w:val="10"/>
        </w:numPr>
        <w:tabs>
          <w:tab w:val="left" w:pos="900"/>
        </w:tabs>
        <w:autoSpaceDE w:val="0"/>
        <w:autoSpaceDN w:val="0"/>
        <w:adjustRightInd w:val="0"/>
        <w:spacing w:line="240" w:lineRule="auto"/>
        <w:ind w:left="1080" w:hanging="540"/>
        <w:rPr>
          <w:rFonts w:ascii="Calibri" w:eastAsia="Calibri" w:hAnsi="Calibri" w:cs="Times New Roman"/>
          <w:b/>
        </w:rPr>
      </w:pPr>
      <w:r w:rsidRPr="005762FD">
        <w:rPr>
          <w:rFonts w:ascii="Calibri" w:eastAsia="Calibri" w:hAnsi="Calibri" w:cs="Times New Roman"/>
          <w:b/>
        </w:rPr>
        <w:t>Ethical Intelligence</w:t>
      </w:r>
      <w:r w:rsidR="0052515B">
        <w:rPr>
          <w:rFonts w:ascii="Calibri" w:eastAsia="Calibri" w:hAnsi="Calibri" w:cs="Times New Roman"/>
          <w:b/>
        </w:rPr>
        <w:t xml:space="preserve"> </w:t>
      </w:r>
    </w:p>
    <w:p w:rsidR="001441CB" w:rsidRPr="0052515B" w:rsidRDefault="001441CB" w:rsidP="00BC2990">
      <w:pPr>
        <w:pStyle w:val="ListParagraph"/>
        <w:tabs>
          <w:tab w:val="left" w:pos="900"/>
        </w:tabs>
        <w:autoSpaceDE w:val="0"/>
        <w:autoSpaceDN w:val="0"/>
        <w:adjustRightInd w:val="0"/>
        <w:spacing w:line="240" w:lineRule="auto"/>
        <w:ind w:left="900"/>
        <w:rPr>
          <w:rFonts w:ascii="Calibri" w:eastAsia="Calibri" w:hAnsi="Calibri" w:cs="Times New Roman"/>
          <w:i/>
        </w:rPr>
      </w:pPr>
      <w:r w:rsidRPr="0052515B">
        <w:rPr>
          <w:rFonts w:ascii="Calibri" w:eastAsia="Calibri" w:hAnsi="Calibri" w:cs="Times New Roman"/>
          <w:i/>
        </w:rPr>
        <w:t>Analyze and consider decisions and ideas based on civility, civic responsibility, and aesthetics</w:t>
      </w:r>
    </w:p>
    <w:p w:rsidR="001441CB" w:rsidRDefault="001441CB" w:rsidP="00994C13">
      <w:pPr>
        <w:autoSpaceDE w:val="0"/>
        <w:autoSpaceDN w:val="0"/>
        <w:adjustRightInd w:val="0"/>
        <w:spacing w:line="240" w:lineRule="auto"/>
        <w:ind w:left="360" w:firstLine="360"/>
        <w:rPr>
          <w:rFonts w:ascii="Calibri" w:eastAsia="Calibri" w:hAnsi="Calibri" w:cs="Times New Roman"/>
        </w:rPr>
      </w:pPr>
    </w:p>
    <w:p w:rsidR="001441CB" w:rsidRPr="009B164B" w:rsidRDefault="0052515B" w:rsidP="00BC2990">
      <w:pPr>
        <w:tabs>
          <w:tab w:val="left" w:pos="900"/>
        </w:tabs>
        <w:autoSpaceDE w:val="0"/>
        <w:autoSpaceDN w:val="0"/>
        <w:adjustRightInd w:val="0"/>
        <w:spacing w:line="240" w:lineRule="auto"/>
        <w:rPr>
          <w:rFonts w:ascii="Calibri" w:eastAsia="Calibri" w:hAnsi="Calibri" w:cs="Times New Roman"/>
          <w:b/>
        </w:rPr>
      </w:pPr>
      <w:r>
        <w:rPr>
          <w:rFonts w:ascii="Calibri" w:eastAsia="Calibri" w:hAnsi="Calibri" w:cs="Times New Roman"/>
        </w:rPr>
        <w:tab/>
      </w:r>
      <w:r w:rsidRPr="009B164B">
        <w:rPr>
          <w:rFonts w:ascii="Calibri" w:eastAsia="Calibri" w:hAnsi="Calibri" w:cs="Times New Roman"/>
          <w:b/>
        </w:rPr>
        <w:t>PLO #5 aligns with ILO #5 (Personal Development)</w:t>
      </w:r>
    </w:p>
    <w:p w:rsidR="009B164B" w:rsidRDefault="009B164B" w:rsidP="0052515B">
      <w:pPr>
        <w:autoSpaceDE w:val="0"/>
        <w:autoSpaceDN w:val="0"/>
        <w:adjustRightInd w:val="0"/>
        <w:spacing w:line="240" w:lineRule="auto"/>
        <w:ind w:left="360" w:firstLine="900"/>
        <w:rPr>
          <w:rFonts w:ascii="Calibri" w:hAnsi="Calibri" w:cs="Calibri"/>
          <w:color w:val="000000"/>
        </w:rPr>
      </w:pPr>
    </w:p>
    <w:p w:rsidR="001441CB" w:rsidRDefault="009B164B" w:rsidP="00BC2990">
      <w:pPr>
        <w:autoSpaceDE w:val="0"/>
        <w:autoSpaceDN w:val="0"/>
        <w:adjustRightInd w:val="0"/>
        <w:spacing w:line="240" w:lineRule="auto"/>
        <w:ind w:left="900" w:firstLine="360"/>
        <w:rPr>
          <w:rFonts w:ascii="Calibri" w:hAnsi="Calibri" w:cs="Calibri"/>
          <w:color w:val="000000"/>
        </w:rPr>
      </w:pPr>
      <w:r>
        <w:rPr>
          <w:rFonts w:ascii="Calibri" w:hAnsi="Calibri" w:cs="Calibri"/>
          <w:color w:val="000000"/>
        </w:rPr>
        <w:t xml:space="preserve">To develop and promote ethical intelligence, students </w:t>
      </w:r>
      <w:r w:rsidR="0052515B">
        <w:rPr>
          <w:rFonts w:ascii="Calibri" w:hAnsi="Calibri" w:cs="Calibri"/>
          <w:color w:val="000000"/>
        </w:rPr>
        <w:t>complete in-class activities</w:t>
      </w:r>
      <w:r>
        <w:rPr>
          <w:rFonts w:ascii="Calibri" w:hAnsi="Calibri" w:cs="Calibri"/>
          <w:color w:val="000000"/>
        </w:rPr>
        <w:t xml:space="preserve">, scenarios, and assignments.  </w:t>
      </w:r>
      <w:r w:rsidR="0052515B">
        <w:rPr>
          <w:rFonts w:ascii="Calibri" w:hAnsi="Calibri" w:cs="Calibri"/>
          <w:color w:val="000000"/>
        </w:rPr>
        <w:t xml:space="preserve"> </w:t>
      </w:r>
      <w:r>
        <w:rPr>
          <w:rFonts w:ascii="Calibri" w:hAnsi="Calibri" w:cs="Calibri"/>
          <w:color w:val="000000"/>
        </w:rPr>
        <w:t xml:space="preserve">For example, in AJ-010 students participate as rater and </w:t>
      </w:r>
      <w:r w:rsidR="00C46EC6">
        <w:rPr>
          <w:rFonts w:ascii="Calibri" w:hAnsi="Calibri" w:cs="Calibri"/>
          <w:color w:val="000000"/>
        </w:rPr>
        <w:t xml:space="preserve">test taker in a mock-oral interview.  Students are asked a series of questions that are developed by other students related to ethical dilemmas, integrity questions, and public perception.  </w:t>
      </w:r>
    </w:p>
    <w:p w:rsidR="00492356" w:rsidRDefault="00492356" w:rsidP="0052515B">
      <w:pPr>
        <w:pStyle w:val="Default"/>
      </w:pPr>
    </w:p>
    <w:p w:rsidR="005878EF" w:rsidRPr="005B5804" w:rsidRDefault="005878EF" w:rsidP="00BC2990">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PLO#5 is introduced and developed throughout the Program, and is formally assessed for mastery in </w:t>
      </w:r>
      <w:r w:rsidRPr="005878EF">
        <w:rPr>
          <w:rFonts w:ascii="Calibri" w:hAnsi="Calibri" w:cs="Calibri"/>
          <w:i/>
        </w:rPr>
        <w:t>AJ-01</w:t>
      </w:r>
      <w:r>
        <w:rPr>
          <w:rFonts w:ascii="Calibri" w:hAnsi="Calibri" w:cs="Calibri"/>
          <w:i/>
        </w:rPr>
        <w:t>4</w:t>
      </w:r>
    </w:p>
    <w:p w:rsidR="00596CB4" w:rsidRDefault="00596CB4" w:rsidP="007B249B">
      <w:pPr>
        <w:rPr>
          <w:rFonts w:cstheme="minorHAnsi"/>
        </w:rPr>
      </w:pPr>
    </w:p>
    <w:p w:rsidR="00CB587D" w:rsidRDefault="005B5804" w:rsidP="00E72B3D">
      <w:pPr>
        <w:ind w:left="360"/>
        <w:rPr>
          <w:rFonts w:cstheme="minorHAnsi"/>
        </w:rPr>
      </w:pPr>
      <w:r>
        <w:rPr>
          <w:rFonts w:cstheme="minorHAnsi"/>
        </w:rPr>
        <w:tab/>
        <w:t xml:space="preserve">Student grades are another marker used to gauge </w:t>
      </w:r>
      <w:r w:rsidR="00E72B3D">
        <w:rPr>
          <w:rFonts w:cstheme="minorHAnsi"/>
        </w:rPr>
        <w:t>P</w:t>
      </w:r>
      <w:r>
        <w:rPr>
          <w:rFonts w:cstheme="minorHAnsi"/>
        </w:rPr>
        <w:t xml:space="preserve">rogram effectiveness.  Data suggests that AJ students </w:t>
      </w:r>
      <w:r w:rsidR="00504DB6">
        <w:rPr>
          <w:rFonts w:cstheme="minorHAnsi"/>
        </w:rPr>
        <w:t>have done</w:t>
      </w:r>
      <w:r>
        <w:rPr>
          <w:rFonts w:cstheme="minorHAnsi"/>
        </w:rPr>
        <w:t xml:space="preserve"> very well in the program </w:t>
      </w:r>
      <w:r w:rsidR="00504DB6">
        <w:rPr>
          <w:rFonts w:cstheme="minorHAnsi"/>
        </w:rPr>
        <w:t xml:space="preserve">over the last five years, </w:t>
      </w:r>
      <w:r>
        <w:rPr>
          <w:rFonts w:cstheme="minorHAnsi"/>
        </w:rPr>
        <w:t xml:space="preserve">with 79% </w:t>
      </w:r>
      <w:r w:rsidR="00504DB6">
        <w:rPr>
          <w:rFonts w:cstheme="minorHAnsi"/>
        </w:rPr>
        <w:t xml:space="preserve">of students </w:t>
      </w:r>
      <w:r>
        <w:rPr>
          <w:rFonts w:cstheme="minorHAnsi"/>
        </w:rPr>
        <w:t xml:space="preserve">earning a C </w:t>
      </w:r>
      <w:r w:rsidR="00DE77D8">
        <w:rPr>
          <w:rFonts w:cstheme="minorHAnsi"/>
        </w:rPr>
        <w:t xml:space="preserve">grade </w:t>
      </w:r>
      <w:r>
        <w:rPr>
          <w:rFonts w:cstheme="minorHAnsi"/>
        </w:rPr>
        <w:t>or better in the course.</w:t>
      </w:r>
      <w:r w:rsidR="00504DB6">
        <w:rPr>
          <w:rFonts w:cstheme="minorHAnsi"/>
        </w:rPr>
        <w:t xml:space="preserve">  A five year snapshot indicates that the college student population earns slightly more A grades (35%) than do AJ students (28%), a </w:t>
      </w:r>
      <w:r w:rsidR="0088081F">
        <w:rPr>
          <w:rFonts w:cstheme="minorHAnsi"/>
        </w:rPr>
        <w:t>difference</w:t>
      </w:r>
      <w:r w:rsidR="00504DB6">
        <w:rPr>
          <w:rFonts w:cstheme="minorHAnsi"/>
        </w:rPr>
        <w:t xml:space="preserve"> of about 7%.  However, AJ students earn slightly more B and C grades than the general college student population.</w:t>
      </w:r>
    </w:p>
    <w:p w:rsidR="00E72B3D" w:rsidRDefault="00E72B3D" w:rsidP="00E72B3D">
      <w:pPr>
        <w:ind w:left="360"/>
        <w:rPr>
          <w:rFonts w:cstheme="minorHAnsi"/>
        </w:rPr>
      </w:pPr>
    </w:p>
    <w:p w:rsidR="00E72B3D" w:rsidRDefault="00E72B3D" w:rsidP="00E72B3D">
      <w:pPr>
        <w:ind w:left="360"/>
        <w:rPr>
          <w:rFonts w:cstheme="minorHAnsi"/>
        </w:rPr>
      </w:pPr>
      <w:r>
        <w:rPr>
          <w:rFonts w:cstheme="minorHAnsi"/>
        </w:rPr>
        <w:tab/>
      </w:r>
      <w:r w:rsidR="0088081F">
        <w:rPr>
          <w:rFonts w:cstheme="minorHAnsi"/>
        </w:rPr>
        <w:t>Because student grades vary</w:t>
      </w:r>
      <w:r>
        <w:rPr>
          <w:rFonts w:cstheme="minorHAnsi"/>
        </w:rPr>
        <w:t xml:space="preserve"> based on </w:t>
      </w:r>
      <w:r w:rsidR="00DE65C4">
        <w:rPr>
          <w:rFonts w:cstheme="minorHAnsi"/>
        </w:rPr>
        <w:t>several</w:t>
      </w:r>
      <w:r>
        <w:rPr>
          <w:rFonts w:cstheme="minorHAnsi"/>
        </w:rPr>
        <w:t xml:space="preserve"> factors,</w:t>
      </w:r>
      <w:r w:rsidR="0088081F">
        <w:rPr>
          <w:rFonts w:cstheme="minorHAnsi"/>
        </w:rPr>
        <w:t xml:space="preserve"> </w:t>
      </w:r>
      <w:r>
        <w:rPr>
          <w:rFonts w:cstheme="minorHAnsi"/>
        </w:rPr>
        <w:t xml:space="preserve">this information should not be construed to </w:t>
      </w:r>
      <w:r w:rsidR="00396565">
        <w:rPr>
          <w:rFonts w:cstheme="minorHAnsi"/>
        </w:rPr>
        <w:t>say</w:t>
      </w:r>
      <w:r>
        <w:rPr>
          <w:rFonts w:cstheme="minorHAnsi"/>
        </w:rPr>
        <w:t xml:space="preserve"> that AJ students do better or worse than the general college population.  The grades received by AJ students are </w:t>
      </w:r>
      <w:r w:rsidR="006760A3">
        <w:rPr>
          <w:rFonts w:cstheme="minorHAnsi"/>
        </w:rPr>
        <w:t xml:space="preserve">clearly </w:t>
      </w:r>
      <w:r>
        <w:rPr>
          <w:rFonts w:cstheme="minorHAnsi"/>
        </w:rPr>
        <w:t xml:space="preserve">within the range of those received by students of the general </w:t>
      </w:r>
      <w:r w:rsidR="006760A3">
        <w:rPr>
          <w:rFonts w:cstheme="minorHAnsi"/>
        </w:rPr>
        <w:t xml:space="preserve">college </w:t>
      </w:r>
      <w:r>
        <w:rPr>
          <w:rFonts w:cstheme="minorHAnsi"/>
        </w:rPr>
        <w:t>population, and therefore</w:t>
      </w:r>
      <w:r w:rsidR="006760A3">
        <w:rPr>
          <w:rFonts w:cstheme="minorHAnsi"/>
        </w:rPr>
        <w:t xml:space="preserve"> it can be assumed that no obvious grading anomalies are occurring within the Program.</w:t>
      </w:r>
      <w:r w:rsidR="0088081F">
        <w:rPr>
          <w:rFonts w:cstheme="minorHAnsi"/>
        </w:rPr>
        <w:t xml:space="preserve">  </w:t>
      </w:r>
    </w:p>
    <w:p w:rsidR="004C483B" w:rsidRDefault="004C483B" w:rsidP="00E72B3D">
      <w:pPr>
        <w:ind w:left="360"/>
        <w:rPr>
          <w:rFonts w:cstheme="minorHAnsi"/>
        </w:rPr>
      </w:pPr>
    </w:p>
    <w:p w:rsidR="00CB587D" w:rsidRPr="00917431" w:rsidRDefault="00CB587D" w:rsidP="007B249B">
      <w:pPr>
        <w:rPr>
          <w:rFonts w:cstheme="minorHAnsi"/>
        </w:rPr>
      </w:pPr>
    </w:p>
    <w:p w:rsidR="006E0713" w:rsidRPr="00A57161" w:rsidRDefault="00504DB6" w:rsidP="00CB587D">
      <w:pPr>
        <w:shd w:val="clear" w:color="auto" w:fill="B8CCE4" w:themeFill="accent1" w:themeFillTint="66"/>
        <w:ind w:left="810" w:right="450"/>
        <w:rPr>
          <w:rFonts w:cstheme="minorHAnsi"/>
          <w:b/>
        </w:rPr>
      </w:pPr>
      <w:r>
        <w:rPr>
          <w:rFonts w:cstheme="minorHAnsi"/>
          <w:b/>
        </w:rPr>
        <w:t xml:space="preserve">AJ </w:t>
      </w:r>
      <w:r w:rsidR="006E0713" w:rsidRPr="00A57161">
        <w:rPr>
          <w:rFonts w:cstheme="minorHAnsi"/>
          <w:b/>
        </w:rPr>
        <w:t>Student Grade Distribution</w:t>
      </w:r>
      <w:r>
        <w:rPr>
          <w:rFonts w:cstheme="minorHAnsi"/>
          <w:b/>
        </w:rPr>
        <w:t>: Five Year Analysis</w:t>
      </w:r>
    </w:p>
    <w:tbl>
      <w:tblPr>
        <w:tblStyle w:val="LightList-Accent11"/>
        <w:tblW w:w="0" w:type="auto"/>
        <w:tblInd w:w="918" w:type="dxa"/>
        <w:tblLook w:val="04A0" w:firstRow="1" w:lastRow="0" w:firstColumn="1" w:lastColumn="0" w:noHBand="0" w:noVBand="1"/>
      </w:tblPr>
      <w:tblGrid>
        <w:gridCol w:w="279"/>
        <w:gridCol w:w="981"/>
        <w:gridCol w:w="365"/>
        <w:gridCol w:w="895"/>
        <w:gridCol w:w="302"/>
        <w:gridCol w:w="868"/>
        <w:gridCol w:w="329"/>
        <w:gridCol w:w="931"/>
        <w:gridCol w:w="266"/>
        <w:gridCol w:w="961"/>
        <w:gridCol w:w="236"/>
        <w:gridCol w:w="967"/>
      </w:tblGrid>
      <w:tr w:rsidR="006E0713" w:rsidTr="008B7C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Year</w:t>
            </w:r>
          </w:p>
        </w:tc>
        <w:tc>
          <w:tcPr>
            <w:tcW w:w="365"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895"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A</w:t>
            </w:r>
          </w:p>
        </w:tc>
        <w:tc>
          <w:tcPr>
            <w:tcW w:w="302"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868"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B</w:t>
            </w:r>
          </w:p>
        </w:tc>
        <w:tc>
          <w:tcPr>
            <w:tcW w:w="329"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31" w:type="dxa"/>
            <w:tcBorders>
              <w:right w:val="single" w:sz="4" w:space="0" w:color="auto"/>
            </w:tcBorders>
          </w:tcPr>
          <w:p w:rsidR="006E0713" w:rsidRDefault="006E0713"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C</w:t>
            </w:r>
          </w:p>
        </w:tc>
        <w:tc>
          <w:tcPr>
            <w:tcW w:w="266"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61"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D</w:t>
            </w:r>
          </w:p>
        </w:tc>
        <w:tc>
          <w:tcPr>
            <w:tcW w:w="236"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67" w:type="dxa"/>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F</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2008</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30%</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27%</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10%</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13%</w:t>
            </w:r>
          </w:p>
        </w:tc>
      </w:tr>
      <w:tr w:rsidR="006E0713" w:rsidTr="008B7C8F">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2009</w:t>
            </w:r>
          </w:p>
        </w:tc>
        <w:tc>
          <w:tcPr>
            <w:tcW w:w="365" w:type="dxa"/>
            <w:tcBorders>
              <w:left w:val="single" w:sz="4" w:space="0" w:color="auto"/>
            </w:tcBorders>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35%</w:t>
            </w:r>
          </w:p>
        </w:tc>
        <w:tc>
          <w:tcPr>
            <w:tcW w:w="302"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329"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19%</w:t>
            </w:r>
          </w:p>
        </w:tc>
        <w:tc>
          <w:tcPr>
            <w:tcW w:w="26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6%</w:t>
            </w:r>
          </w:p>
        </w:tc>
        <w:tc>
          <w:tcPr>
            <w:tcW w:w="23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10%</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2010</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29%</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29%</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7%</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14%</w:t>
            </w:r>
          </w:p>
        </w:tc>
      </w:tr>
      <w:tr w:rsidR="006E0713" w:rsidTr="008B7C8F">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2011</w:t>
            </w:r>
          </w:p>
        </w:tc>
        <w:tc>
          <w:tcPr>
            <w:tcW w:w="365" w:type="dxa"/>
            <w:tcBorders>
              <w:left w:val="single" w:sz="4" w:space="0" w:color="auto"/>
            </w:tcBorders>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23%</w:t>
            </w:r>
          </w:p>
        </w:tc>
        <w:tc>
          <w:tcPr>
            <w:tcW w:w="302"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33%</w:t>
            </w:r>
          </w:p>
        </w:tc>
        <w:tc>
          <w:tcPr>
            <w:tcW w:w="329"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tcPr>
          <w:p w:rsidR="006E0713" w:rsidRDefault="0076331D"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51504E">
              <w:rPr>
                <w:rFonts w:cstheme="minorHAnsi"/>
              </w:rPr>
              <w:t>7%</w:t>
            </w:r>
          </w:p>
        </w:tc>
        <w:tc>
          <w:tcPr>
            <w:tcW w:w="23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tcPr>
          <w:p w:rsidR="006E0713" w:rsidRDefault="0076331D"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51504E">
              <w:rPr>
                <w:rFonts w:cstheme="minorHAnsi"/>
              </w:rPr>
              <w:t>16%</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2012</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24%</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27%</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24%</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6%</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18%</w:t>
            </w:r>
          </w:p>
        </w:tc>
      </w:tr>
      <w:tr w:rsidR="006E0713" w:rsidTr="00A57161">
        <w:tc>
          <w:tcPr>
            <w:cnfStyle w:val="001000000000" w:firstRow="0" w:lastRow="0" w:firstColumn="1" w:lastColumn="0" w:oddVBand="0" w:evenVBand="0" w:oddHBand="0" w:evenHBand="0" w:firstRowFirstColumn="0" w:firstRowLastColumn="0" w:lastRowFirstColumn="0" w:lastRowLastColumn="0"/>
            <w:tcW w:w="279" w:type="dxa"/>
            <w:shd w:val="clear" w:color="auto" w:fill="FFFF66"/>
          </w:tcPr>
          <w:p w:rsidR="006E0713" w:rsidRDefault="006E0713" w:rsidP="007B249B">
            <w:pPr>
              <w:rPr>
                <w:rFonts w:cstheme="minorHAnsi"/>
              </w:rPr>
            </w:pPr>
          </w:p>
        </w:tc>
        <w:tc>
          <w:tcPr>
            <w:tcW w:w="981" w:type="dxa"/>
            <w:tcBorders>
              <w:righ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Total</w:t>
            </w:r>
          </w:p>
        </w:tc>
        <w:tc>
          <w:tcPr>
            <w:tcW w:w="365" w:type="dxa"/>
            <w:tcBorders>
              <w:left w:val="single" w:sz="4" w:space="0" w:color="auto"/>
            </w:tcBorders>
            <w:shd w:val="clear" w:color="auto" w:fill="FFFF66"/>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28%</w:t>
            </w:r>
          </w:p>
        </w:tc>
        <w:tc>
          <w:tcPr>
            <w:tcW w:w="302"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329"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7%</w:t>
            </w:r>
          </w:p>
        </w:tc>
        <w:tc>
          <w:tcPr>
            <w:tcW w:w="236"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14%</w:t>
            </w:r>
          </w:p>
        </w:tc>
      </w:tr>
    </w:tbl>
    <w:p w:rsidR="006E0713" w:rsidRDefault="006E0713" w:rsidP="007B249B">
      <w:pPr>
        <w:rPr>
          <w:rFonts w:cstheme="minorHAnsi"/>
        </w:rPr>
      </w:pPr>
    </w:p>
    <w:p w:rsidR="004C483B" w:rsidRDefault="004C483B" w:rsidP="007B249B">
      <w:pPr>
        <w:rPr>
          <w:rFonts w:cstheme="minorHAnsi"/>
        </w:rPr>
      </w:pPr>
    </w:p>
    <w:p w:rsidR="004C483B" w:rsidRDefault="004C483B" w:rsidP="007B249B">
      <w:pPr>
        <w:rPr>
          <w:rFonts w:cstheme="minorHAnsi"/>
        </w:rPr>
      </w:pPr>
    </w:p>
    <w:p w:rsidR="007C3763" w:rsidRDefault="007C3763" w:rsidP="007B249B">
      <w:pPr>
        <w:rPr>
          <w:rFonts w:cstheme="minorHAnsi"/>
        </w:rPr>
      </w:pPr>
    </w:p>
    <w:p w:rsidR="004C483B" w:rsidRDefault="004C483B" w:rsidP="007B249B">
      <w:pPr>
        <w:rPr>
          <w:rFonts w:cstheme="minorHAnsi"/>
        </w:rPr>
      </w:pPr>
    </w:p>
    <w:p w:rsidR="00396565" w:rsidRDefault="00396565" w:rsidP="00B35B2B">
      <w:pPr>
        <w:pBdr>
          <w:top w:val="thinThickSmallGap" w:sz="12" w:space="1" w:color="45A98F"/>
        </w:pBdr>
        <w:ind w:right="-1080" w:hanging="720"/>
        <w:rPr>
          <w:rFonts w:cstheme="minorHAnsi"/>
        </w:rPr>
      </w:pPr>
    </w:p>
    <w:p w:rsidR="009C11F7" w:rsidRDefault="009C11F7" w:rsidP="00B35B2B">
      <w:pPr>
        <w:pBdr>
          <w:top w:val="thinThickSmallGap" w:sz="12" w:space="1" w:color="45A98F"/>
        </w:pBdr>
        <w:ind w:right="-1080" w:hanging="720"/>
        <w:rPr>
          <w:rFonts w:cstheme="minorHAnsi"/>
        </w:rPr>
      </w:pPr>
    </w:p>
    <w:p w:rsidR="00504DB6" w:rsidRDefault="006C4A3A" w:rsidP="00504DB6">
      <w:pPr>
        <w:pStyle w:val="NoSpacing"/>
        <w:shd w:val="clear" w:color="auto" w:fill="B8CCE4" w:themeFill="accent1" w:themeFillTint="66"/>
        <w:jc w:val="center"/>
      </w:pPr>
      <w:r>
        <w:t>Student Grade Distribution – Five Year Trend:</w:t>
      </w:r>
    </w:p>
    <w:p w:rsidR="00E55C82" w:rsidRDefault="00D9009B" w:rsidP="00504DB6">
      <w:pPr>
        <w:pStyle w:val="NoSpacing"/>
        <w:shd w:val="clear" w:color="auto" w:fill="B8CCE4" w:themeFill="accent1" w:themeFillTint="66"/>
        <w:jc w:val="center"/>
      </w:pPr>
      <w:r>
        <w:t xml:space="preserve">AJ </w:t>
      </w:r>
      <w:r w:rsidR="00504DB6">
        <w:t>student population versus</w:t>
      </w:r>
      <w:r>
        <w:t xml:space="preserve"> College </w:t>
      </w:r>
      <w:r w:rsidR="00504DB6">
        <w:t>student population</w:t>
      </w:r>
    </w:p>
    <w:p w:rsidR="00E55C82" w:rsidRDefault="00E55C82" w:rsidP="00E55C82">
      <w:pPr>
        <w:pStyle w:val="Heading3"/>
      </w:pPr>
      <w:r>
        <w:rPr>
          <w:noProof/>
        </w:rPr>
        <w:drawing>
          <wp:inline distT="0" distB="0" distL="0" distR="0">
            <wp:extent cx="5486400" cy="3238500"/>
            <wp:effectExtent l="19050" t="0" r="1905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760A3" w:rsidRDefault="006760A3" w:rsidP="00396565">
      <w:pPr>
        <w:autoSpaceDE w:val="0"/>
        <w:autoSpaceDN w:val="0"/>
        <w:adjustRightInd w:val="0"/>
        <w:spacing w:line="240" w:lineRule="auto"/>
        <w:rPr>
          <w:rFonts w:ascii="Calibri" w:hAnsi="Calibri" w:cs="Calibri"/>
          <w:color w:val="000000"/>
        </w:rPr>
      </w:pPr>
    </w:p>
    <w:p w:rsidR="00F54F4A" w:rsidRDefault="00F54F4A" w:rsidP="00396565">
      <w:pPr>
        <w:ind w:left="360" w:firstLine="360"/>
        <w:rPr>
          <w:rFonts w:cstheme="minorHAnsi"/>
        </w:rPr>
      </w:pPr>
    </w:p>
    <w:p w:rsidR="00396565" w:rsidRPr="00D82F7D" w:rsidRDefault="00396565" w:rsidP="00396565">
      <w:pPr>
        <w:ind w:left="360" w:firstLine="360"/>
        <w:rPr>
          <w:rFonts w:cstheme="minorHAnsi"/>
        </w:rPr>
      </w:pPr>
      <w:r w:rsidRPr="00A946D9">
        <w:rPr>
          <w:rFonts w:cstheme="minorHAnsi"/>
        </w:rPr>
        <w:t xml:space="preserve">The </w:t>
      </w:r>
      <w:r w:rsidR="00A946D9">
        <w:rPr>
          <w:rFonts w:cstheme="minorHAnsi"/>
        </w:rPr>
        <w:t>P</w:t>
      </w:r>
      <w:r w:rsidRPr="00A946D9">
        <w:rPr>
          <w:rFonts w:cstheme="minorHAnsi"/>
        </w:rPr>
        <w:t xml:space="preserve">rogram </w:t>
      </w:r>
      <w:r w:rsidR="00F54F4A" w:rsidRPr="00A946D9">
        <w:rPr>
          <w:rFonts w:cstheme="minorHAnsi"/>
        </w:rPr>
        <w:t xml:space="preserve">also </w:t>
      </w:r>
      <w:r w:rsidRPr="00A946D9">
        <w:rPr>
          <w:rFonts w:cstheme="minorHAnsi"/>
        </w:rPr>
        <w:t xml:space="preserve">measures </w:t>
      </w:r>
      <w:r w:rsidR="0088081F" w:rsidRPr="00A946D9">
        <w:rPr>
          <w:rFonts w:cstheme="minorHAnsi"/>
        </w:rPr>
        <w:t>effectiveness and success</w:t>
      </w:r>
      <w:r w:rsidRPr="00A946D9">
        <w:rPr>
          <w:rFonts w:cstheme="minorHAnsi"/>
        </w:rPr>
        <w:t xml:space="preserve"> by student completion and the awarding of the AJ degree.  In the last six years the </w:t>
      </w:r>
      <w:r w:rsidR="00A946D9">
        <w:rPr>
          <w:rFonts w:cstheme="minorHAnsi"/>
        </w:rPr>
        <w:t>P</w:t>
      </w:r>
      <w:r w:rsidRPr="00A946D9">
        <w:rPr>
          <w:rFonts w:cstheme="minorHAnsi"/>
        </w:rPr>
        <w:t xml:space="preserve">rogram has awarded 219 A.A. degrees, 21 A.S. degrees and 4 A.S.T degrees.  This data </w:t>
      </w:r>
      <w:r w:rsidR="00DE65C4">
        <w:rPr>
          <w:rFonts w:cstheme="minorHAnsi"/>
        </w:rPr>
        <w:t>suggests</w:t>
      </w:r>
      <w:r w:rsidRPr="00A946D9">
        <w:rPr>
          <w:rFonts w:cstheme="minorHAnsi"/>
        </w:rPr>
        <w:t xml:space="preserve"> that </w:t>
      </w:r>
      <w:r w:rsidR="00FF0021">
        <w:rPr>
          <w:rFonts w:cstheme="minorHAnsi"/>
        </w:rPr>
        <w:t>approximately</w:t>
      </w:r>
      <w:r w:rsidRPr="00A946D9">
        <w:rPr>
          <w:rFonts w:cstheme="minorHAnsi"/>
        </w:rPr>
        <w:t xml:space="preserve"> 1% of students who participate in the Program </w:t>
      </w:r>
      <w:r w:rsidR="00DE65C4">
        <w:rPr>
          <w:rFonts w:cstheme="minorHAnsi"/>
        </w:rPr>
        <w:t xml:space="preserve">go on to </w:t>
      </w:r>
      <w:r w:rsidRPr="00A946D9">
        <w:rPr>
          <w:rFonts w:cstheme="minorHAnsi"/>
        </w:rPr>
        <w:t xml:space="preserve">earn a degree in Administration of Justice.  Unfortunately, this data </w:t>
      </w:r>
      <w:r w:rsidR="00A946D9" w:rsidRPr="00A946D9">
        <w:rPr>
          <w:rFonts w:cstheme="minorHAnsi"/>
        </w:rPr>
        <w:t xml:space="preserve">does not </w:t>
      </w:r>
      <w:r w:rsidR="00D82F7D">
        <w:rPr>
          <w:rFonts w:cstheme="minorHAnsi"/>
        </w:rPr>
        <w:t>indicate</w:t>
      </w:r>
      <w:r w:rsidRPr="00A946D9">
        <w:rPr>
          <w:rFonts w:cstheme="minorHAnsi"/>
        </w:rPr>
        <w:t xml:space="preserve"> if </w:t>
      </w:r>
      <w:r w:rsidR="00DE65C4">
        <w:rPr>
          <w:rFonts w:cstheme="minorHAnsi"/>
        </w:rPr>
        <w:t>the remaining 99% of</w:t>
      </w:r>
      <w:r w:rsidRPr="00A946D9">
        <w:rPr>
          <w:rFonts w:cstheme="minorHAnsi"/>
        </w:rPr>
        <w:t xml:space="preserve"> students earned a degree in another major, transferred to a four year institution</w:t>
      </w:r>
      <w:r w:rsidR="00F54F4A" w:rsidRPr="00A946D9">
        <w:rPr>
          <w:rFonts w:cstheme="minorHAnsi"/>
        </w:rPr>
        <w:t xml:space="preserve"> prior to receiving a degree</w:t>
      </w:r>
      <w:r w:rsidR="00EF64E5">
        <w:rPr>
          <w:rFonts w:cstheme="minorHAnsi"/>
        </w:rPr>
        <w:t xml:space="preserve">, </w:t>
      </w:r>
      <w:r w:rsidRPr="00A946D9">
        <w:rPr>
          <w:rFonts w:cstheme="minorHAnsi"/>
        </w:rPr>
        <w:t>directly entered the job market</w:t>
      </w:r>
      <w:r w:rsidR="00F54F4A" w:rsidRPr="00A946D9">
        <w:rPr>
          <w:rFonts w:cstheme="minorHAnsi"/>
        </w:rPr>
        <w:t xml:space="preserve"> prior to receiving a degree</w:t>
      </w:r>
      <w:r w:rsidR="00EF64E5">
        <w:rPr>
          <w:rFonts w:cstheme="minorHAnsi"/>
        </w:rPr>
        <w:t xml:space="preserve">, or </w:t>
      </w:r>
      <w:r w:rsidR="00FF0021">
        <w:rPr>
          <w:rFonts w:cstheme="minorHAnsi"/>
        </w:rPr>
        <w:t>attended</w:t>
      </w:r>
      <w:r w:rsidR="00EF64E5">
        <w:rPr>
          <w:rFonts w:cstheme="minorHAnsi"/>
        </w:rPr>
        <w:t xml:space="preserve"> </w:t>
      </w:r>
      <w:r w:rsidR="00FF0021">
        <w:rPr>
          <w:rFonts w:cstheme="minorHAnsi"/>
        </w:rPr>
        <w:t xml:space="preserve">just </w:t>
      </w:r>
      <w:r w:rsidR="00EF64E5">
        <w:rPr>
          <w:rFonts w:cstheme="minorHAnsi"/>
        </w:rPr>
        <w:t>one class</w:t>
      </w:r>
      <w:r w:rsidR="00F54F4A" w:rsidRPr="00A946D9">
        <w:rPr>
          <w:rFonts w:cstheme="minorHAnsi"/>
        </w:rPr>
        <w:t xml:space="preserve">.  </w:t>
      </w:r>
      <w:r w:rsidR="00B6608A">
        <w:rPr>
          <w:rFonts w:cstheme="minorHAnsi"/>
        </w:rPr>
        <w:t>C</w:t>
      </w:r>
      <w:r w:rsidR="00EF64E5">
        <w:rPr>
          <w:rFonts w:cstheme="minorHAnsi"/>
        </w:rPr>
        <w:t>omprehensive</w:t>
      </w:r>
      <w:r w:rsidR="00846BDD" w:rsidRPr="00A946D9">
        <w:rPr>
          <w:rFonts w:cstheme="minorHAnsi"/>
        </w:rPr>
        <w:t xml:space="preserve"> and specific data could </w:t>
      </w:r>
      <w:r w:rsidR="00FF0021">
        <w:rPr>
          <w:rFonts w:cstheme="minorHAnsi"/>
        </w:rPr>
        <w:t xml:space="preserve">help provide </w:t>
      </w:r>
      <w:r w:rsidR="00E45BCB">
        <w:rPr>
          <w:rFonts w:cstheme="minorHAnsi"/>
        </w:rPr>
        <w:t>a better understanding</w:t>
      </w:r>
      <w:r w:rsidR="00FF0021">
        <w:rPr>
          <w:rFonts w:cstheme="minorHAnsi"/>
        </w:rPr>
        <w:t xml:space="preserve"> of</w:t>
      </w:r>
      <w:r w:rsidR="00846BDD" w:rsidRPr="00A946D9">
        <w:rPr>
          <w:rFonts w:cstheme="minorHAnsi"/>
        </w:rPr>
        <w:t xml:space="preserve"> Program effectiveness in </w:t>
      </w:r>
      <w:r w:rsidR="00FF0021">
        <w:rPr>
          <w:rFonts w:cstheme="minorHAnsi"/>
        </w:rPr>
        <w:t xml:space="preserve">terms </w:t>
      </w:r>
      <w:r w:rsidR="00846BDD" w:rsidRPr="00A946D9">
        <w:rPr>
          <w:rFonts w:cstheme="minorHAnsi"/>
        </w:rPr>
        <w:t xml:space="preserve">of </w:t>
      </w:r>
      <w:r w:rsidR="00FF0021">
        <w:rPr>
          <w:rFonts w:cstheme="minorHAnsi"/>
        </w:rPr>
        <w:t>the awarding of</w:t>
      </w:r>
      <w:r w:rsidR="00B6608A">
        <w:rPr>
          <w:rFonts w:cstheme="minorHAnsi"/>
        </w:rPr>
        <w:t xml:space="preserve"> degrees</w:t>
      </w:r>
      <w:r w:rsidR="00FF0021">
        <w:rPr>
          <w:rFonts w:cstheme="minorHAnsi"/>
        </w:rPr>
        <w:t>.</w:t>
      </w:r>
      <w:r w:rsidR="00846BDD" w:rsidRPr="00A946D9">
        <w:rPr>
          <w:rFonts w:cstheme="minorHAnsi"/>
        </w:rPr>
        <w:t xml:space="preserve">  </w:t>
      </w:r>
      <w:r w:rsidR="00F54F4A" w:rsidRPr="00D82F7D">
        <w:rPr>
          <w:rFonts w:cstheme="minorHAnsi"/>
        </w:rPr>
        <w:t>However, a</w:t>
      </w:r>
      <w:r w:rsidRPr="00D82F7D">
        <w:rPr>
          <w:rFonts w:cstheme="minorHAnsi"/>
        </w:rPr>
        <w:t xml:space="preserve">bsent this information, it is </w:t>
      </w:r>
      <w:r w:rsidR="00F61B97" w:rsidRPr="00D82F7D">
        <w:rPr>
          <w:rFonts w:cstheme="minorHAnsi"/>
        </w:rPr>
        <w:t xml:space="preserve">clear the Program </w:t>
      </w:r>
      <w:r w:rsidR="00D82F7D" w:rsidRPr="00D82F7D">
        <w:rPr>
          <w:rFonts w:cstheme="minorHAnsi"/>
        </w:rPr>
        <w:t>can</w:t>
      </w:r>
      <w:r w:rsidRPr="00D82F7D">
        <w:rPr>
          <w:rFonts w:cstheme="minorHAnsi"/>
        </w:rPr>
        <w:t xml:space="preserve"> do a better job in </w:t>
      </w:r>
      <w:r w:rsidR="00D82F7D" w:rsidRPr="00D82F7D">
        <w:rPr>
          <w:rFonts w:cstheme="minorHAnsi"/>
        </w:rPr>
        <w:t xml:space="preserve">the </w:t>
      </w:r>
      <w:r w:rsidR="00F61B97" w:rsidRPr="00D82F7D">
        <w:rPr>
          <w:rFonts w:cstheme="minorHAnsi"/>
        </w:rPr>
        <w:t>total percentage of awarded</w:t>
      </w:r>
      <w:r w:rsidRPr="00D82F7D">
        <w:rPr>
          <w:rFonts w:cstheme="minorHAnsi"/>
        </w:rPr>
        <w:t xml:space="preserve"> degrees</w:t>
      </w:r>
      <w:r w:rsidR="00F61B97" w:rsidRPr="00D82F7D">
        <w:rPr>
          <w:rFonts w:cstheme="minorHAnsi"/>
        </w:rPr>
        <w:t xml:space="preserve"> of completion</w:t>
      </w:r>
      <w:r w:rsidR="00D82F7D" w:rsidRPr="00D82F7D">
        <w:rPr>
          <w:rFonts w:cstheme="minorHAnsi"/>
        </w:rPr>
        <w:t xml:space="preserve"> to students</w:t>
      </w:r>
      <w:r w:rsidRPr="00D82F7D">
        <w:rPr>
          <w:rFonts w:cstheme="minorHAnsi"/>
        </w:rPr>
        <w:t>.</w:t>
      </w:r>
      <w:r w:rsidR="00A946D9" w:rsidRPr="00D82F7D">
        <w:rPr>
          <w:rFonts w:cstheme="minorHAnsi"/>
        </w:rPr>
        <w:t xml:space="preserve">  Therefore, </w:t>
      </w:r>
      <w:r w:rsidR="00D82F7D" w:rsidRPr="00D82F7D">
        <w:rPr>
          <w:rFonts w:cstheme="minorHAnsi"/>
        </w:rPr>
        <w:t>if</w:t>
      </w:r>
      <w:r w:rsidR="00F54F4A" w:rsidRPr="00D82F7D">
        <w:rPr>
          <w:rFonts w:cstheme="minorHAnsi"/>
        </w:rPr>
        <w:t xml:space="preserve"> the Program </w:t>
      </w:r>
      <w:r w:rsidR="00D82F7D" w:rsidRPr="00D82F7D">
        <w:rPr>
          <w:rFonts w:cstheme="minorHAnsi"/>
        </w:rPr>
        <w:t xml:space="preserve">can </w:t>
      </w:r>
      <w:r w:rsidR="00132685" w:rsidRPr="00D82F7D">
        <w:rPr>
          <w:rFonts w:cstheme="minorHAnsi"/>
        </w:rPr>
        <w:t xml:space="preserve">gather </w:t>
      </w:r>
      <w:r w:rsidR="00FF0021" w:rsidRPr="00D82F7D">
        <w:rPr>
          <w:rFonts w:cstheme="minorHAnsi"/>
        </w:rPr>
        <w:t xml:space="preserve">better </w:t>
      </w:r>
      <w:r w:rsidR="00D82F7D" w:rsidRPr="00D82F7D">
        <w:rPr>
          <w:rFonts w:cstheme="minorHAnsi"/>
        </w:rPr>
        <w:t xml:space="preserve">and </w:t>
      </w:r>
      <w:r w:rsidR="001D3468">
        <w:rPr>
          <w:rFonts w:cstheme="minorHAnsi"/>
        </w:rPr>
        <w:t xml:space="preserve">more </w:t>
      </w:r>
      <w:r w:rsidR="00D82F7D" w:rsidRPr="00D82F7D">
        <w:rPr>
          <w:rFonts w:cstheme="minorHAnsi"/>
        </w:rPr>
        <w:t xml:space="preserve">reliable </w:t>
      </w:r>
      <w:r w:rsidR="00FF0021" w:rsidRPr="00D82F7D">
        <w:rPr>
          <w:rFonts w:cstheme="minorHAnsi"/>
        </w:rPr>
        <w:t>data rela</w:t>
      </w:r>
      <w:r w:rsidR="00D82F7D" w:rsidRPr="00D82F7D">
        <w:rPr>
          <w:rFonts w:cstheme="minorHAnsi"/>
        </w:rPr>
        <w:t xml:space="preserve">ted to students earning AJ degrees, it can appropriately respond and improve in this area.  </w:t>
      </w:r>
      <w:r w:rsidR="00D82F7D">
        <w:rPr>
          <w:rFonts w:cstheme="minorHAnsi"/>
        </w:rPr>
        <w:t>The awarding of the AJ degree will be an action (CTA) item in the future.</w:t>
      </w: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132685">
      <w:pPr>
        <w:rPr>
          <w:rFonts w:cstheme="minorHAnsi"/>
        </w:rPr>
      </w:pPr>
    </w:p>
    <w:p w:rsidR="00DC3EBC" w:rsidRDefault="00DC3EBC" w:rsidP="00B35B2B">
      <w:pPr>
        <w:pBdr>
          <w:top w:val="thinThickSmallGap" w:sz="12" w:space="1" w:color="45A98F"/>
        </w:pBdr>
        <w:ind w:right="-1080" w:hanging="720"/>
        <w:rPr>
          <w:rFonts w:cstheme="minorHAnsi"/>
        </w:rPr>
      </w:pPr>
    </w:p>
    <w:p w:rsidR="00213B0D" w:rsidRDefault="00213B0D" w:rsidP="00B35B2B">
      <w:pPr>
        <w:pBdr>
          <w:top w:val="thinThickSmallGap" w:sz="12" w:space="1" w:color="45A98F"/>
        </w:pBdr>
        <w:ind w:right="-1080" w:hanging="720"/>
        <w:rPr>
          <w:rFonts w:cstheme="minorHAnsi"/>
        </w:rPr>
      </w:pPr>
    </w:p>
    <w:p w:rsidR="00DC3EBC" w:rsidRDefault="00DC3EBC" w:rsidP="00DC3EBC">
      <w:pPr>
        <w:shd w:val="clear" w:color="auto" w:fill="B8CCE4" w:themeFill="accent1" w:themeFillTint="66"/>
        <w:jc w:val="center"/>
        <w:rPr>
          <w:rFonts w:cstheme="minorHAnsi"/>
        </w:rPr>
      </w:pPr>
      <w:r>
        <w:rPr>
          <w:rFonts w:cstheme="minorHAnsi"/>
        </w:rPr>
        <w:t>Number of Degrees awarded to AJ students</w:t>
      </w:r>
    </w:p>
    <w:p w:rsidR="00DC3EBC" w:rsidRDefault="00DC3EBC" w:rsidP="00DC3EBC">
      <w:pPr>
        <w:shd w:val="clear" w:color="auto" w:fill="B8CCE4" w:themeFill="accent1" w:themeFillTint="66"/>
        <w:rPr>
          <w:rFonts w:cstheme="minorHAnsi"/>
        </w:rPr>
      </w:pPr>
    </w:p>
    <w:p w:rsidR="00E55C82" w:rsidRDefault="00E55C82"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DC3EBC">
      <w:r>
        <w:rPr>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-3079750</wp:posOffset>
            </wp:positionV>
            <wp:extent cx="5486400" cy="3200400"/>
            <wp:effectExtent l="19050" t="0" r="19050" b="0"/>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DC3EBC" w:rsidRDefault="00DC3EBC" w:rsidP="007B249B">
      <w:pPr>
        <w:rPr>
          <w:rFonts w:cstheme="minorHAnsi"/>
        </w:rPr>
      </w:pPr>
    </w:p>
    <w:p w:rsidR="00213B0D" w:rsidRDefault="00213B0D" w:rsidP="007B249B">
      <w:pPr>
        <w:rPr>
          <w:rFonts w:cstheme="minorHAnsi"/>
        </w:rPr>
      </w:pPr>
    </w:p>
    <w:p w:rsidR="00A946D9" w:rsidRDefault="00E71FE4" w:rsidP="00A946D9">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Finally, t</w:t>
      </w:r>
      <w:r w:rsidR="00396565">
        <w:rPr>
          <w:rFonts w:ascii="Calibri" w:hAnsi="Calibri" w:cs="Calibri"/>
          <w:color w:val="000000"/>
        </w:rPr>
        <w:t xml:space="preserve">he </w:t>
      </w:r>
      <w:r w:rsidR="00F61B97">
        <w:rPr>
          <w:rFonts w:ascii="Calibri" w:hAnsi="Calibri" w:cs="Calibri"/>
          <w:color w:val="000000"/>
        </w:rPr>
        <w:t>P</w:t>
      </w:r>
      <w:r w:rsidR="00396565">
        <w:rPr>
          <w:rFonts w:ascii="Calibri" w:hAnsi="Calibri" w:cs="Calibri"/>
          <w:color w:val="000000"/>
        </w:rPr>
        <w:t>rogram measures</w:t>
      </w:r>
      <w:r w:rsidR="00396565" w:rsidRPr="008D0B83">
        <w:rPr>
          <w:rFonts w:ascii="Calibri" w:hAnsi="Calibri" w:cs="Calibri"/>
          <w:color w:val="000000"/>
        </w:rPr>
        <w:t xml:space="preserve"> </w:t>
      </w:r>
      <w:r w:rsidR="00396565">
        <w:rPr>
          <w:rFonts w:ascii="Calibri" w:hAnsi="Calibri" w:cs="Calibri"/>
          <w:color w:val="000000"/>
        </w:rPr>
        <w:t xml:space="preserve">effectiveness by successful </w:t>
      </w:r>
      <w:r w:rsidR="00396565" w:rsidRPr="008D0B83">
        <w:rPr>
          <w:rFonts w:ascii="Calibri" w:hAnsi="Calibri" w:cs="Calibri"/>
          <w:color w:val="000000"/>
        </w:rPr>
        <w:t xml:space="preserve">job placement </w:t>
      </w:r>
      <w:r w:rsidR="00396565">
        <w:rPr>
          <w:rFonts w:ascii="Calibri" w:hAnsi="Calibri" w:cs="Calibri"/>
          <w:color w:val="000000"/>
        </w:rPr>
        <w:t>of its graduates in administration of justice</w:t>
      </w:r>
      <w:r w:rsidR="00396565" w:rsidRPr="008D0B83">
        <w:rPr>
          <w:rFonts w:ascii="Calibri" w:hAnsi="Calibri" w:cs="Calibri"/>
          <w:color w:val="000000"/>
        </w:rPr>
        <w:t xml:space="preserve"> positions</w:t>
      </w:r>
      <w:r w:rsidR="00396565">
        <w:rPr>
          <w:rFonts w:ascii="Calibri" w:hAnsi="Calibri" w:cs="Calibri"/>
          <w:color w:val="000000"/>
        </w:rPr>
        <w:t xml:space="preserve"> and/or student transfers to four year schools or technical training centers</w:t>
      </w:r>
      <w:r w:rsidR="00396565" w:rsidRPr="008D0B83">
        <w:rPr>
          <w:rFonts w:ascii="Calibri" w:hAnsi="Calibri" w:cs="Calibri"/>
          <w:color w:val="000000"/>
        </w:rPr>
        <w:t xml:space="preserve">.  </w:t>
      </w:r>
      <w:r w:rsidR="00D82F7D">
        <w:rPr>
          <w:rFonts w:ascii="Calibri" w:hAnsi="Calibri" w:cs="Calibri"/>
          <w:color w:val="000000"/>
        </w:rPr>
        <w:t>Unfortunately,</w:t>
      </w:r>
      <w:r w:rsidR="00396565">
        <w:rPr>
          <w:rFonts w:ascii="Calibri" w:hAnsi="Calibri" w:cs="Calibri"/>
          <w:color w:val="000000"/>
        </w:rPr>
        <w:t xml:space="preserve"> limited information is available because students are rarely followed after they leave the Program.  During my tenure and based on personal knowledge, at least four students have attended the police academy and at least three students have been hired by local law enforcement agencies.</w:t>
      </w:r>
      <w:r w:rsidR="00A946D9">
        <w:rPr>
          <w:rFonts w:ascii="Calibri" w:hAnsi="Calibri" w:cs="Calibri"/>
          <w:color w:val="000000"/>
        </w:rPr>
        <w:t xml:space="preserve">  </w:t>
      </w:r>
      <w:r w:rsidR="00D82F7D">
        <w:rPr>
          <w:rFonts w:ascii="Calibri" w:hAnsi="Calibri" w:cs="Calibri"/>
          <w:color w:val="000000"/>
        </w:rPr>
        <w:t xml:space="preserve">A mechanism to </w:t>
      </w:r>
      <w:r w:rsidR="001778D2">
        <w:rPr>
          <w:rFonts w:ascii="Calibri" w:hAnsi="Calibri" w:cs="Calibri"/>
          <w:color w:val="000000"/>
        </w:rPr>
        <w:t>track</w:t>
      </w:r>
      <w:r w:rsidR="00D82F7D">
        <w:rPr>
          <w:rFonts w:ascii="Calibri" w:hAnsi="Calibri" w:cs="Calibri"/>
          <w:color w:val="000000"/>
        </w:rPr>
        <w:t xml:space="preserve"> students after they leave the college would provide a better </w:t>
      </w:r>
      <w:r w:rsidR="00B54A0A">
        <w:rPr>
          <w:rFonts w:ascii="Calibri" w:hAnsi="Calibri" w:cs="Calibri"/>
          <w:color w:val="000000"/>
        </w:rPr>
        <w:t>idea</w:t>
      </w:r>
      <w:r w:rsidR="001778D2">
        <w:rPr>
          <w:rFonts w:ascii="Calibri" w:hAnsi="Calibri" w:cs="Calibri"/>
          <w:color w:val="000000"/>
        </w:rPr>
        <w:t xml:space="preserve"> of </w:t>
      </w:r>
      <w:r w:rsidR="00B54A0A">
        <w:rPr>
          <w:rFonts w:ascii="Calibri" w:hAnsi="Calibri" w:cs="Calibri"/>
          <w:color w:val="000000"/>
        </w:rPr>
        <w:t xml:space="preserve">program effectiveness </w:t>
      </w:r>
      <w:r w:rsidR="0080322A">
        <w:rPr>
          <w:rFonts w:ascii="Calibri" w:hAnsi="Calibri" w:cs="Calibri"/>
          <w:color w:val="000000"/>
        </w:rPr>
        <w:t>in terms of</w:t>
      </w:r>
      <w:r w:rsidR="00B54A0A">
        <w:rPr>
          <w:rFonts w:ascii="Calibri" w:hAnsi="Calibri" w:cs="Calibri"/>
          <w:color w:val="000000"/>
        </w:rPr>
        <w:t xml:space="preserve"> </w:t>
      </w:r>
      <w:r w:rsidR="00D82F7D">
        <w:rPr>
          <w:rFonts w:ascii="Calibri" w:hAnsi="Calibri" w:cs="Calibri"/>
          <w:color w:val="000000"/>
        </w:rPr>
        <w:t>job placement.</w:t>
      </w:r>
      <w:r w:rsidR="001778D2">
        <w:rPr>
          <w:rFonts w:ascii="Calibri" w:hAnsi="Calibri" w:cs="Calibri"/>
          <w:color w:val="000000"/>
        </w:rPr>
        <w:t xml:space="preserve">  Like the awarding of the AJ degree, broad assumptions should not be made about job placement success.  </w:t>
      </w:r>
      <w:r w:rsidR="002F1372">
        <w:rPr>
          <w:rFonts w:ascii="Calibri" w:hAnsi="Calibri" w:cs="Calibri"/>
          <w:color w:val="000000"/>
        </w:rPr>
        <w:t xml:space="preserve">The administration of justice hiring process, and in particular law enforcement, is extremely long and difficult.  It often takes over one year to navigate the rigorous hiring process, which does not include the police academy or the field training program.  </w:t>
      </w:r>
      <w:r w:rsidR="00E45BCB">
        <w:rPr>
          <w:rFonts w:ascii="Calibri" w:hAnsi="Calibri" w:cs="Calibri"/>
          <w:color w:val="000000"/>
        </w:rPr>
        <w:t>However, w</w:t>
      </w:r>
      <w:r w:rsidR="001778D2">
        <w:rPr>
          <w:rFonts w:ascii="Calibri" w:hAnsi="Calibri" w:cs="Calibri"/>
          <w:color w:val="000000"/>
        </w:rPr>
        <w:t xml:space="preserve">e </w:t>
      </w:r>
      <w:r w:rsidR="002F1372">
        <w:rPr>
          <w:rFonts w:ascii="Calibri" w:hAnsi="Calibri" w:cs="Calibri"/>
          <w:color w:val="000000"/>
        </w:rPr>
        <w:t xml:space="preserve">do </w:t>
      </w:r>
      <w:r w:rsidR="001778D2">
        <w:rPr>
          <w:rFonts w:ascii="Calibri" w:hAnsi="Calibri" w:cs="Calibri"/>
          <w:color w:val="000000"/>
        </w:rPr>
        <w:t>know anecdotally</w:t>
      </w:r>
      <w:r w:rsidR="00E45BCB">
        <w:rPr>
          <w:rFonts w:ascii="Calibri" w:hAnsi="Calibri" w:cs="Calibri"/>
          <w:color w:val="000000"/>
        </w:rPr>
        <w:t xml:space="preserve"> </w:t>
      </w:r>
      <w:r w:rsidR="00780397">
        <w:rPr>
          <w:rFonts w:ascii="Calibri" w:hAnsi="Calibri" w:cs="Calibri"/>
          <w:color w:val="000000"/>
        </w:rPr>
        <w:t>a</w:t>
      </w:r>
      <w:r w:rsidR="00E45BCB">
        <w:rPr>
          <w:rFonts w:ascii="Calibri" w:hAnsi="Calibri" w:cs="Calibri"/>
          <w:color w:val="000000"/>
        </w:rPr>
        <w:t>nd based on collective feedback</w:t>
      </w:r>
      <w:r w:rsidR="001778D2">
        <w:rPr>
          <w:rFonts w:ascii="Calibri" w:hAnsi="Calibri" w:cs="Calibri"/>
          <w:color w:val="000000"/>
        </w:rPr>
        <w:t xml:space="preserve"> that students are benefiting from the Program, either by achieving AJ jobs, </w:t>
      </w:r>
      <w:r w:rsidR="00213B0D">
        <w:rPr>
          <w:rFonts w:ascii="Calibri" w:hAnsi="Calibri" w:cs="Calibri"/>
          <w:color w:val="000000"/>
        </w:rPr>
        <w:t xml:space="preserve">or </w:t>
      </w:r>
      <w:r w:rsidR="001778D2">
        <w:rPr>
          <w:rFonts w:ascii="Calibri" w:hAnsi="Calibri" w:cs="Calibri"/>
          <w:color w:val="000000"/>
        </w:rPr>
        <w:t>transfer</w:t>
      </w:r>
      <w:r w:rsidR="00780397">
        <w:rPr>
          <w:rFonts w:ascii="Calibri" w:hAnsi="Calibri" w:cs="Calibri"/>
          <w:color w:val="000000"/>
        </w:rPr>
        <w:t>ring to four year universities</w:t>
      </w:r>
      <w:r w:rsidR="001778D2">
        <w:rPr>
          <w:rFonts w:ascii="Calibri" w:hAnsi="Calibri" w:cs="Calibri"/>
          <w:color w:val="000000"/>
        </w:rPr>
        <w:t>.</w:t>
      </w:r>
    </w:p>
    <w:p w:rsidR="00A946D9" w:rsidRDefault="00A946D9" w:rsidP="00A946D9">
      <w:pPr>
        <w:autoSpaceDE w:val="0"/>
        <w:autoSpaceDN w:val="0"/>
        <w:adjustRightInd w:val="0"/>
        <w:spacing w:line="240" w:lineRule="auto"/>
        <w:ind w:left="360" w:firstLine="360"/>
        <w:rPr>
          <w:rFonts w:ascii="Calibri" w:hAnsi="Calibri" w:cs="Calibri"/>
          <w:color w:val="000000"/>
        </w:rPr>
      </w:pPr>
    </w:p>
    <w:p w:rsidR="00396565" w:rsidRPr="008D0B83" w:rsidRDefault="00E71FE4" w:rsidP="00396565">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w:t>
      </w:r>
      <w:r w:rsidR="00396565">
        <w:rPr>
          <w:rFonts w:ascii="Calibri" w:hAnsi="Calibri" w:cs="Calibri"/>
          <w:color w:val="000000"/>
        </w:rPr>
        <w:t>he faculty team</w:t>
      </w:r>
      <w:r w:rsidR="00396565" w:rsidRPr="008D0B83">
        <w:rPr>
          <w:rFonts w:ascii="Calibri" w:hAnsi="Calibri" w:cs="Calibri"/>
          <w:color w:val="000000"/>
        </w:rPr>
        <w:t xml:space="preserve"> </w:t>
      </w:r>
      <w:r w:rsidR="00396565">
        <w:rPr>
          <w:rFonts w:ascii="Calibri" w:hAnsi="Calibri" w:cs="Calibri"/>
          <w:color w:val="000000"/>
        </w:rPr>
        <w:t xml:space="preserve">also </w:t>
      </w:r>
      <w:r w:rsidR="00396565" w:rsidRPr="008D0B83">
        <w:rPr>
          <w:rFonts w:ascii="Calibri" w:hAnsi="Calibri" w:cs="Calibri"/>
          <w:color w:val="000000"/>
        </w:rPr>
        <w:t>provides an additional source of evaluation by reviewing curriculum and student success</w:t>
      </w:r>
      <w:r w:rsidR="00396565">
        <w:rPr>
          <w:rFonts w:ascii="Calibri" w:hAnsi="Calibri" w:cs="Calibri"/>
          <w:color w:val="000000"/>
        </w:rPr>
        <w:t xml:space="preserve"> markers</w:t>
      </w:r>
      <w:r w:rsidR="00396565" w:rsidRPr="008D0B83">
        <w:rPr>
          <w:rFonts w:ascii="Calibri" w:hAnsi="Calibri" w:cs="Calibri"/>
          <w:color w:val="000000"/>
        </w:rPr>
        <w:t xml:space="preserve">. By evaluating the </w:t>
      </w:r>
      <w:r w:rsidR="00A946D9">
        <w:rPr>
          <w:rFonts w:ascii="Calibri" w:hAnsi="Calibri" w:cs="Calibri"/>
          <w:color w:val="000000"/>
        </w:rPr>
        <w:t>P</w:t>
      </w:r>
      <w:r w:rsidR="00396565" w:rsidRPr="008D0B83">
        <w:rPr>
          <w:rFonts w:ascii="Calibri" w:hAnsi="Calibri" w:cs="Calibri"/>
          <w:color w:val="000000"/>
        </w:rPr>
        <w:t xml:space="preserve">rogram and </w:t>
      </w:r>
      <w:r w:rsidR="00396565">
        <w:rPr>
          <w:rFonts w:ascii="Calibri" w:hAnsi="Calibri" w:cs="Calibri"/>
          <w:color w:val="000000"/>
        </w:rPr>
        <w:t xml:space="preserve">sharing </w:t>
      </w:r>
      <w:r w:rsidR="00396565" w:rsidRPr="008D0B83">
        <w:rPr>
          <w:rFonts w:ascii="Calibri" w:hAnsi="Calibri" w:cs="Calibri"/>
          <w:color w:val="000000"/>
        </w:rPr>
        <w:t xml:space="preserve">any needed improvements, </w:t>
      </w:r>
      <w:r w:rsidR="00396565">
        <w:rPr>
          <w:rFonts w:ascii="Calibri" w:hAnsi="Calibri" w:cs="Calibri"/>
          <w:color w:val="000000"/>
        </w:rPr>
        <w:t xml:space="preserve">faculty provide </w:t>
      </w:r>
      <w:r w:rsidR="00396565" w:rsidRPr="008D0B83">
        <w:rPr>
          <w:rFonts w:ascii="Calibri" w:hAnsi="Calibri" w:cs="Calibri"/>
          <w:color w:val="000000"/>
        </w:rPr>
        <w:t xml:space="preserve"> assurance that </w:t>
      </w:r>
      <w:r w:rsidR="00A946D9">
        <w:rPr>
          <w:rFonts w:ascii="Calibri" w:hAnsi="Calibri" w:cs="Calibri"/>
          <w:color w:val="000000"/>
        </w:rPr>
        <w:t>P</w:t>
      </w:r>
      <w:r w:rsidR="00396565" w:rsidRPr="008D0B83">
        <w:rPr>
          <w:rFonts w:ascii="Calibri" w:hAnsi="Calibri" w:cs="Calibri"/>
          <w:color w:val="000000"/>
        </w:rPr>
        <w:t xml:space="preserve">rogram graduates possess the requisite knowledge and skills to succeed in </w:t>
      </w:r>
      <w:r w:rsidR="00396565">
        <w:rPr>
          <w:rFonts w:ascii="Calibri" w:hAnsi="Calibri" w:cs="Calibri"/>
          <w:color w:val="000000"/>
        </w:rPr>
        <w:t xml:space="preserve">administration of justice careers, </w:t>
      </w:r>
      <w:r w:rsidR="00396565" w:rsidRPr="008D0B83">
        <w:rPr>
          <w:rFonts w:ascii="Calibri" w:hAnsi="Calibri" w:cs="Calibri"/>
          <w:color w:val="000000"/>
        </w:rPr>
        <w:t xml:space="preserve">public agencies, and other </w:t>
      </w:r>
      <w:r w:rsidR="00396565">
        <w:rPr>
          <w:rFonts w:ascii="Calibri" w:hAnsi="Calibri" w:cs="Calibri"/>
          <w:color w:val="000000"/>
        </w:rPr>
        <w:t xml:space="preserve">related </w:t>
      </w:r>
      <w:r w:rsidR="00396565" w:rsidRPr="008D0B83">
        <w:rPr>
          <w:rFonts w:ascii="Calibri" w:hAnsi="Calibri" w:cs="Calibri"/>
          <w:color w:val="000000"/>
        </w:rPr>
        <w:t xml:space="preserve">organizations. When our graduates get hired and their employers are pleased with the skills </w:t>
      </w:r>
      <w:r w:rsidR="00396565">
        <w:rPr>
          <w:rFonts w:ascii="Calibri" w:hAnsi="Calibri" w:cs="Calibri"/>
          <w:color w:val="000000"/>
        </w:rPr>
        <w:t>and knowledge they possess, this</w:t>
      </w:r>
      <w:r w:rsidR="00396565" w:rsidRPr="008D0B83">
        <w:rPr>
          <w:rFonts w:ascii="Calibri" w:hAnsi="Calibri" w:cs="Calibri"/>
          <w:color w:val="000000"/>
        </w:rPr>
        <w:t xml:space="preserve"> is the ultimate validation of the </w:t>
      </w:r>
      <w:r w:rsidR="00A946D9">
        <w:rPr>
          <w:rFonts w:ascii="Calibri" w:hAnsi="Calibri" w:cs="Calibri"/>
          <w:color w:val="000000"/>
        </w:rPr>
        <w:t>P</w:t>
      </w:r>
      <w:r w:rsidR="00396565" w:rsidRPr="008D0B83">
        <w:rPr>
          <w:rFonts w:ascii="Calibri" w:hAnsi="Calibri" w:cs="Calibri"/>
          <w:color w:val="000000"/>
        </w:rPr>
        <w:t>rogram’s effectiveness.</w:t>
      </w:r>
    </w:p>
    <w:p w:rsidR="0013404E" w:rsidRPr="00213B0D" w:rsidRDefault="0013404E" w:rsidP="009C11F7">
      <w:pPr>
        <w:autoSpaceDE w:val="0"/>
        <w:autoSpaceDN w:val="0"/>
        <w:adjustRightInd w:val="0"/>
        <w:spacing w:line="240" w:lineRule="auto"/>
        <w:rPr>
          <w:rFonts w:cstheme="minorHAnsi"/>
          <w:b/>
          <w:i/>
          <w:color w:val="000000"/>
        </w:rPr>
      </w:pPr>
    </w:p>
    <w:p w:rsidR="001778D2" w:rsidRDefault="001778D2" w:rsidP="00B35B2B">
      <w:pPr>
        <w:pBdr>
          <w:top w:val="thinThickSmallGap" w:sz="12" w:space="1" w:color="45A98F"/>
        </w:pBdr>
        <w:autoSpaceDE w:val="0"/>
        <w:autoSpaceDN w:val="0"/>
        <w:adjustRightInd w:val="0"/>
        <w:spacing w:line="240" w:lineRule="auto"/>
        <w:ind w:left="360" w:right="-1080" w:hanging="1080"/>
        <w:rPr>
          <w:rFonts w:ascii="Calibri" w:hAnsi="Calibri" w:cs="Calibri"/>
          <w:color w:val="000000"/>
        </w:rPr>
      </w:pPr>
    </w:p>
    <w:p w:rsidR="00213B0D" w:rsidRDefault="00213B0D" w:rsidP="00213B0D">
      <w:pPr>
        <w:autoSpaceDE w:val="0"/>
        <w:autoSpaceDN w:val="0"/>
        <w:adjustRightInd w:val="0"/>
        <w:spacing w:line="240" w:lineRule="auto"/>
        <w:ind w:right="-900"/>
        <w:rPr>
          <w:rFonts w:ascii="Calibri" w:hAnsi="Calibri" w:cs="Calibri"/>
          <w:color w:val="000000"/>
        </w:rPr>
      </w:pPr>
    </w:p>
    <w:p w:rsidR="00213B0D" w:rsidRPr="00213B0D" w:rsidRDefault="00213B0D" w:rsidP="00213B0D">
      <w:pPr>
        <w:pStyle w:val="ListParagraph"/>
        <w:numPr>
          <w:ilvl w:val="0"/>
          <w:numId w:val="12"/>
        </w:numPr>
        <w:autoSpaceDE w:val="0"/>
        <w:autoSpaceDN w:val="0"/>
        <w:adjustRightInd w:val="0"/>
        <w:spacing w:line="240" w:lineRule="auto"/>
        <w:ind w:left="360" w:right="-900"/>
        <w:rPr>
          <w:rFonts w:cstheme="minorHAnsi"/>
          <w:b/>
          <w:i/>
          <w:color w:val="000000"/>
        </w:rPr>
      </w:pPr>
      <w:r w:rsidRPr="00213B0D">
        <w:rPr>
          <w:rFonts w:cstheme="minorHAnsi"/>
          <w:b/>
          <w:i/>
          <w:color w:val="000000"/>
        </w:rPr>
        <w:t>Please summarize the results of any measures you have applied. What do these results mean for your program?</w:t>
      </w:r>
    </w:p>
    <w:p w:rsidR="00213B0D" w:rsidRPr="00213B0D" w:rsidRDefault="00213B0D" w:rsidP="00213B0D">
      <w:pPr>
        <w:pStyle w:val="ListParagraph"/>
        <w:autoSpaceDE w:val="0"/>
        <w:autoSpaceDN w:val="0"/>
        <w:adjustRightInd w:val="0"/>
        <w:spacing w:line="240" w:lineRule="auto"/>
        <w:ind w:left="360" w:right="-1080"/>
        <w:rPr>
          <w:rFonts w:cstheme="minorHAnsi"/>
          <w:b/>
          <w:i/>
          <w:color w:val="000000"/>
        </w:rPr>
      </w:pPr>
    </w:p>
    <w:p w:rsidR="00213B0D" w:rsidRDefault="00213B0D" w:rsidP="00213B0D">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 P</w:t>
      </w:r>
      <w:r w:rsidRPr="00A644CC">
        <w:rPr>
          <w:rFonts w:ascii="Calibri" w:hAnsi="Calibri" w:cs="Calibri"/>
          <w:color w:val="000000"/>
        </w:rPr>
        <w:t>rogram’s assessment of SLOs is in its early stages</w:t>
      </w:r>
      <w:r>
        <w:rPr>
          <w:rFonts w:ascii="Calibri" w:hAnsi="Calibri" w:cs="Calibri"/>
          <w:color w:val="000000"/>
        </w:rPr>
        <w:t xml:space="preserve">, and so far </w:t>
      </w:r>
      <w:r w:rsidRPr="00A644CC">
        <w:rPr>
          <w:rFonts w:ascii="Calibri" w:hAnsi="Calibri" w:cs="Calibri"/>
          <w:color w:val="000000"/>
        </w:rPr>
        <w:t xml:space="preserve">this work has centered on measuring one to three course SLOs </w:t>
      </w:r>
      <w:r>
        <w:rPr>
          <w:rFonts w:ascii="Calibri" w:hAnsi="Calibri" w:cs="Calibri"/>
          <w:color w:val="000000"/>
        </w:rPr>
        <w:t xml:space="preserve">for each of the thirteen active AJ courses.  </w:t>
      </w:r>
    </w:p>
    <w:p w:rsidR="006A5477" w:rsidRDefault="001778D2" w:rsidP="00B54A0A">
      <w:pPr>
        <w:autoSpaceDE w:val="0"/>
        <w:autoSpaceDN w:val="0"/>
        <w:adjustRightInd w:val="0"/>
        <w:spacing w:line="240" w:lineRule="auto"/>
        <w:ind w:left="360" w:right="-540"/>
        <w:rPr>
          <w:rFonts w:ascii="Calibri" w:hAnsi="Calibri" w:cs="Calibri"/>
          <w:color w:val="000000"/>
        </w:rPr>
      </w:pPr>
      <w:r>
        <w:rPr>
          <w:rFonts w:ascii="Calibri" w:hAnsi="Calibri" w:cs="Calibri"/>
          <w:color w:val="000000"/>
        </w:rPr>
        <w:t xml:space="preserve">Thus far, data suggests positive </w:t>
      </w:r>
      <w:r w:rsidR="00444181">
        <w:rPr>
          <w:rFonts w:ascii="Calibri" w:hAnsi="Calibri" w:cs="Calibri"/>
          <w:color w:val="000000"/>
        </w:rPr>
        <w:t>results</w:t>
      </w:r>
      <w:r w:rsidRPr="00A644CC">
        <w:rPr>
          <w:rFonts w:ascii="Calibri" w:hAnsi="Calibri" w:cs="Calibri"/>
          <w:color w:val="000000"/>
        </w:rPr>
        <w:t xml:space="preserve"> </w:t>
      </w:r>
      <w:r w:rsidR="00B54A0A">
        <w:rPr>
          <w:rFonts w:ascii="Calibri" w:hAnsi="Calibri" w:cs="Calibri"/>
          <w:color w:val="000000"/>
        </w:rPr>
        <w:t>with respect to</w:t>
      </w:r>
      <w:r w:rsidRPr="00A644CC">
        <w:rPr>
          <w:rFonts w:ascii="Calibri" w:hAnsi="Calibri" w:cs="Calibri"/>
          <w:color w:val="000000"/>
        </w:rPr>
        <w:t xml:space="preserve"> </w:t>
      </w:r>
      <w:r>
        <w:rPr>
          <w:rFonts w:ascii="Calibri" w:hAnsi="Calibri" w:cs="Calibri"/>
          <w:color w:val="000000"/>
        </w:rPr>
        <w:t>student</w:t>
      </w:r>
      <w:r w:rsidRPr="00A644CC">
        <w:rPr>
          <w:rFonts w:ascii="Calibri" w:hAnsi="Calibri" w:cs="Calibri"/>
          <w:color w:val="000000"/>
        </w:rPr>
        <w:t xml:space="preserve"> learning</w:t>
      </w:r>
      <w:r>
        <w:rPr>
          <w:rFonts w:ascii="Calibri" w:hAnsi="Calibri" w:cs="Calibri"/>
          <w:color w:val="000000"/>
        </w:rPr>
        <w:t xml:space="preserve"> outcomes</w:t>
      </w:r>
      <w:r w:rsidRPr="00A644CC">
        <w:rPr>
          <w:rFonts w:ascii="Calibri" w:hAnsi="Calibri" w:cs="Calibri"/>
          <w:color w:val="000000"/>
        </w:rPr>
        <w:t xml:space="preserve">.  Program </w:t>
      </w:r>
      <w:r w:rsidR="003B41FA">
        <w:rPr>
          <w:rFonts w:ascii="Calibri" w:hAnsi="Calibri" w:cs="Calibri"/>
          <w:color w:val="000000"/>
        </w:rPr>
        <w:t>Learning Outcomes</w:t>
      </w:r>
      <w:r w:rsidRPr="00A644CC">
        <w:rPr>
          <w:rFonts w:ascii="Calibri" w:hAnsi="Calibri" w:cs="Calibri"/>
          <w:color w:val="000000"/>
        </w:rPr>
        <w:t xml:space="preserve"> </w:t>
      </w:r>
      <w:r w:rsidR="00444181">
        <w:rPr>
          <w:rFonts w:ascii="Calibri" w:hAnsi="Calibri" w:cs="Calibri"/>
          <w:color w:val="000000"/>
        </w:rPr>
        <w:t>additionally</w:t>
      </w:r>
      <w:r>
        <w:rPr>
          <w:rFonts w:ascii="Calibri" w:hAnsi="Calibri" w:cs="Calibri"/>
          <w:color w:val="000000"/>
        </w:rPr>
        <w:t xml:space="preserve"> </w:t>
      </w:r>
      <w:r w:rsidRPr="00A644CC">
        <w:rPr>
          <w:rFonts w:ascii="Calibri" w:hAnsi="Calibri" w:cs="Calibri"/>
          <w:color w:val="000000"/>
        </w:rPr>
        <w:t>measure developmental assets that are likely to translate to future success in higher education and</w:t>
      </w:r>
      <w:r>
        <w:rPr>
          <w:rFonts w:ascii="Calibri" w:hAnsi="Calibri" w:cs="Calibri"/>
          <w:color w:val="000000"/>
        </w:rPr>
        <w:t>/or</w:t>
      </w:r>
      <w:r w:rsidRPr="00A644CC">
        <w:rPr>
          <w:rFonts w:ascii="Calibri" w:hAnsi="Calibri" w:cs="Calibri"/>
          <w:color w:val="000000"/>
        </w:rPr>
        <w:t xml:space="preserve"> workforce</w:t>
      </w:r>
      <w:r>
        <w:rPr>
          <w:rFonts w:ascii="Calibri" w:hAnsi="Calibri" w:cs="Calibri"/>
          <w:color w:val="000000"/>
        </w:rPr>
        <w:t xml:space="preserve"> environments</w:t>
      </w:r>
      <w:r w:rsidRPr="00A644CC">
        <w:rPr>
          <w:rFonts w:ascii="Calibri" w:hAnsi="Calibri" w:cs="Calibri"/>
          <w:color w:val="000000"/>
        </w:rPr>
        <w:t xml:space="preserve">.  </w:t>
      </w:r>
      <w:r>
        <w:rPr>
          <w:rFonts w:ascii="Calibri" w:hAnsi="Calibri" w:cs="Calibri"/>
          <w:color w:val="000000"/>
        </w:rPr>
        <w:t xml:space="preserve">The five </w:t>
      </w:r>
      <w:r w:rsidR="00444181">
        <w:rPr>
          <w:rFonts w:ascii="Calibri" w:hAnsi="Calibri" w:cs="Calibri"/>
          <w:color w:val="000000"/>
        </w:rPr>
        <w:t>program learning outcomes are</w:t>
      </w:r>
      <w:r>
        <w:rPr>
          <w:rFonts w:ascii="Calibri" w:hAnsi="Calibri" w:cs="Calibri"/>
          <w:color w:val="000000"/>
        </w:rPr>
        <w:t xml:space="preserve"> effective communication, critical inquiry, information literacy, social and cultural awareness, and ethical intelligence.   As stated above, the PLOs are closely related to the ILOs of the</w:t>
      </w:r>
      <w:r w:rsidR="00B54A0A">
        <w:rPr>
          <w:rFonts w:ascii="Calibri" w:hAnsi="Calibri" w:cs="Calibri"/>
          <w:color w:val="000000"/>
        </w:rPr>
        <w:t xml:space="preserve"> </w:t>
      </w:r>
      <w:r w:rsidR="00444181">
        <w:rPr>
          <w:rFonts w:ascii="Calibri" w:hAnsi="Calibri" w:cs="Calibri"/>
          <w:color w:val="000000"/>
        </w:rPr>
        <w:t>college</w:t>
      </w:r>
      <w:r w:rsidR="006A5477">
        <w:rPr>
          <w:rFonts w:ascii="Calibri" w:hAnsi="Calibri" w:cs="Calibri"/>
          <w:color w:val="000000"/>
        </w:rPr>
        <w:t>.</w:t>
      </w:r>
      <w:r w:rsidR="00882DBA">
        <w:rPr>
          <w:rFonts w:ascii="Calibri" w:hAnsi="Calibri" w:cs="Calibri"/>
          <w:color w:val="000000"/>
        </w:rPr>
        <w:t xml:space="preserve">  PLO measurement is </w:t>
      </w:r>
      <w:r w:rsidR="00444181">
        <w:rPr>
          <w:rFonts w:ascii="Calibri" w:hAnsi="Calibri" w:cs="Calibri"/>
          <w:color w:val="000000"/>
        </w:rPr>
        <w:t xml:space="preserve">also </w:t>
      </w:r>
      <w:r w:rsidR="00882DBA">
        <w:rPr>
          <w:rFonts w:ascii="Calibri" w:hAnsi="Calibri" w:cs="Calibri"/>
          <w:color w:val="000000"/>
        </w:rPr>
        <w:t>in its infancy, and will be used to guide the AJ Program</w:t>
      </w:r>
      <w:r w:rsidR="00F87147">
        <w:rPr>
          <w:rFonts w:ascii="Calibri" w:hAnsi="Calibri" w:cs="Calibri"/>
          <w:color w:val="000000"/>
        </w:rPr>
        <w:t xml:space="preserve"> in the future</w:t>
      </w:r>
      <w:r w:rsidR="00882DBA">
        <w:rPr>
          <w:rFonts w:ascii="Calibri" w:hAnsi="Calibri" w:cs="Calibri"/>
          <w:color w:val="000000"/>
        </w:rPr>
        <w:t>.</w:t>
      </w:r>
    </w:p>
    <w:p w:rsidR="006A5477" w:rsidRDefault="006A5477" w:rsidP="00994C13">
      <w:pPr>
        <w:autoSpaceDE w:val="0"/>
        <w:autoSpaceDN w:val="0"/>
        <w:adjustRightInd w:val="0"/>
        <w:spacing w:line="240" w:lineRule="auto"/>
        <w:ind w:left="360" w:firstLine="360"/>
        <w:rPr>
          <w:rFonts w:ascii="Calibri" w:hAnsi="Calibri" w:cs="Calibri"/>
          <w:color w:val="000000"/>
        </w:rPr>
      </w:pPr>
    </w:p>
    <w:p w:rsidR="001D75B1" w:rsidRPr="00A3607D" w:rsidRDefault="00A3607D"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One example of </w:t>
      </w:r>
      <w:r w:rsidR="00882DBA">
        <w:rPr>
          <w:rFonts w:ascii="Calibri" w:hAnsi="Calibri" w:cs="Calibri"/>
          <w:color w:val="000000"/>
        </w:rPr>
        <w:t xml:space="preserve">SLO </w:t>
      </w:r>
      <w:r>
        <w:rPr>
          <w:rFonts w:ascii="Calibri" w:hAnsi="Calibri" w:cs="Calibri"/>
          <w:color w:val="000000"/>
        </w:rPr>
        <w:t>assessment includes a pre-post exam for AJ-010</w:t>
      </w:r>
      <w:r w:rsidR="006A5477">
        <w:rPr>
          <w:rFonts w:ascii="Calibri" w:hAnsi="Calibri" w:cs="Calibri"/>
          <w:color w:val="000000"/>
        </w:rPr>
        <w:t xml:space="preserve"> and AJ-011</w:t>
      </w:r>
      <w:r>
        <w:rPr>
          <w:rFonts w:ascii="Calibri" w:hAnsi="Calibri" w:cs="Calibri"/>
          <w:color w:val="000000"/>
        </w:rPr>
        <w:t xml:space="preserve"> that </w:t>
      </w:r>
      <w:r w:rsidR="006A5477">
        <w:rPr>
          <w:rFonts w:ascii="Calibri" w:hAnsi="Calibri" w:cs="Calibri"/>
          <w:color w:val="000000"/>
        </w:rPr>
        <w:t xml:space="preserve">assesses </w:t>
      </w:r>
      <w:r w:rsidR="00F87147">
        <w:rPr>
          <w:rFonts w:ascii="Calibri" w:hAnsi="Calibri" w:cs="Calibri"/>
          <w:color w:val="000000"/>
        </w:rPr>
        <w:t>each course</w:t>
      </w:r>
      <w:r>
        <w:rPr>
          <w:rFonts w:ascii="Calibri" w:hAnsi="Calibri" w:cs="Calibri"/>
          <w:color w:val="000000"/>
        </w:rPr>
        <w:t xml:space="preserve"> SLO.  The exam is an indicator of the level of </w:t>
      </w:r>
      <w:r w:rsidR="00444181">
        <w:rPr>
          <w:rFonts w:ascii="Calibri" w:hAnsi="Calibri" w:cs="Calibri"/>
          <w:color w:val="000000"/>
        </w:rPr>
        <w:t>knowledge</w:t>
      </w:r>
      <w:r>
        <w:rPr>
          <w:rFonts w:ascii="Calibri" w:hAnsi="Calibri" w:cs="Calibri"/>
          <w:color w:val="000000"/>
        </w:rPr>
        <w:t xml:space="preserve"> </w:t>
      </w:r>
      <w:r w:rsidR="006A5477">
        <w:rPr>
          <w:rFonts w:ascii="Calibri" w:hAnsi="Calibri" w:cs="Calibri"/>
          <w:color w:val="000000"/>
        </w:rPr>
        <w:t>a student</w:t>
      </w:r>
      <w:r>
        <w:rPr>
          <w:rFonts w:ascii="Calibri" w:hAnsi="Calibri" w:cs="Calibri"/>
          <w:color w:val="000000"/>
        </w:rPr>
        <w:t xml:space="preserve"> enter</w:t>
      </w:r>
      <w:r w:rsidR="006A5477">
        <w:rPr>
          <w:rFonts w:ascii="Calibri" w:hAnsi="Calibri" w:cs="Calibri"/>
          <w:color w:val="000000"/>
        </w:rPr>
        <w:t>s</w:t>
      </w:r>
      <w:r>
        <w:rPr>
          <w:rFonts w:ascii="Calibri" w:hAnsi="Calibri" w:cs="Calibri"/>
          <w:color w:val="000000"/>
        </w:rPr>
        <w:t xml:space="preserve"> the course </w:t>
      </w:r>
      <w:r w:rsidR="006A5477">
        <w:rPr>
          <w:rFonts w:ascii="Calibri" w:hAnsi="Calibri" w:cs="Calibri"/>
          <w:color w:val="000000"/>
        </w:rPr>
        <w:t xml:space="preserve">with </w:t>
      </w:r>
      <w:r>
        <w:rPr>
          <w:rFonts w:ascii="Calibri" w:hAnsi="Calibri" w:cs="Calibri"/>
          <w:color w:val="000000"/>
        </w:rPr>
        <w:t xml:space="preserve">compared to the knowledge acquired and demonstrated upon exiting the course.  </w:t>
      </w:r>
      <w:r w:rsidR="006A5477">
        <w:rPr>
          <w:rFonts w:ascii="Calibri" w:hAnsi="Calibri" w:cs="Calibri"/>
          <w:color w:val="000000"/>
        </w:rPr>
        <w:t xml:space="preserve">This is a good measurement of baseline knowledge compared to acquired knowledge </w:t>
      </w:r>
      <w:r w:rsidR="00F87147">
        <w:rPr>
          <w:rFonts w:ascii="Calibri" w:hAnsi="Calibri" w:cs="Calibri"/>
          <w:color w:val="000000"/>
        </w:rPr>
        <w:t>at the conclusion of the semester</w:t>
      </w:r>
      <w:r w:rsidR="006A5477">
        <w:rPr>
          <w:rFonts w:ascii="Calibri" w:hAnsi="Calibri" w:cs="Calibri"/>
          <w:color w:val="000000"/>
        </w:rPr>
        <w:t xml:space="preserve">.  </w:t>
      </w:r>
      <w:r>
        <w:rPr>
          <w:rFonts w:ascii="Calibri" w:hAnsi="Calibri" w:cs="Calibri"/>
          <w:color w:val="000000"/>
        </w:rPr>
        <w:t xml:space="preserve">To date, approximately 250 </w:t>
      </w:r>
      <w:r w:rsidR="006A5477">
        <w:rPr>
          <w:rFonts w:ascii="Calibri" w:hAnsi="Calibri" w:cs="Calibri"/>
          <w:color w:val="000000"/>
        </w:rPr>
        <w:t>students have taken the</w:t>
      </w:r>
      <w:r>
        <w:rPr>
          <w:rFonts w:ascii="Calibri" w:hAnsi="Calibri" w:cs="Calibri"/>
          <w:color w:val="000000"/>
        </w:rPr>
        <w:t xml:space="preserve"> exam</w:t>
      </w:r>
      <w:r w:rsidR="006A5477">
        <w:rPr>
          <w:rFonts w:ascii="Calibri" w:hAnsi="Calibri" w:cs="Calibri"/>
          <w:color w:val="000000"/>
        </w:rPr>
        <w:t xml:space="preserve">.  The average thus far is an incoming score </w:t>
      </w:r>
      <w:r>
        <w:rPr>
          <w:rFonts w:ascii="Calibri" w:hAnsi="Calibri" w:cs="Calibri"/>
          <w:color w:val="000000"/>
        </w:rPr>
        <w:t>of 38% and an outgoing average of 84%</w:t>
      </w:r>
      <w:r w:rsidR="00F61B97">
        <w:rPr>
          <w:rFonts w:ascii="Calibri" w:hAnsi="Calibri" w:cs="Calibri"/>
          <w:color w:val="000000"/>
        </w:rPr>
        <w:t>, an increased average of 46%</w:t>
      </w:r>
      <w:r>
        <w:rPr>
          <w:rFonts w:ascii="Calibri" w:hAnsi="Calibri" w:cs="Calibri"/>
          <w:color w:val="000000"/>
        </w:rPr>
        <w:t xml:space="preserve">.  </w:t>
      </w:r>
      <w:r w:rsidR="00F87147">
        <w:rPr>
          <w:rFonts w:ascii="Calibri" w:hAnsi="Calibri" w:cs="Calibri"/>
          <w:color w:val="000000"/>
        </w:rPr>
        <w:t>A</w:t>
      </w:r>
      <w:r w:rsidR="001D75B1" w:rsidRPr="00A3607D">
        <w:rPr>
          <w:rFonts w:ascii="Calibri" w:hAnsi="Calibri" w:cs="Calibri"/>
          <w:color w:val="000000"/>
        </w:rPr>
        <w:t>ssessment results</w:t>
      </w:r>
      <w:r w:rsidR="00F87147">
        <w:rPr>
          <w:rFonts w:ascii="Calibri" w:hAnsi="Calibri" w:cs="Calibri"/>
          <w:color w:val="000000"/>
        </w:rPr>
        <w:t xml:space="preserve"> for both courses</w:t>
      </w:r>
      <w:r w:rsidR="001D75B1" w:rsidRPr="00A3607D">
        <w:rPr>
          <w:rFonts w:ascii="Calibri" w:hAnsi="Calibri" w:cs="Calibri"/>
          <w:color w:val="000000"/>
        </w:rPr>
        <w:t xml:space="preserve"> indicate that the majority of students</w:t>
      </w:r>
      <w:r w:rsidR="00882DBA">
        <w:rPr>
          <w:rFonts w:ascii="Calibri" w:hAnsi="Calibri" w:cs="Calibri"/>
          <w:color w:val="000000"/>
        </w:rPr>
        <w:t xml:space="preserve"> (at least 70%)</w:t>
      </w:r>
      <w:r w:rsidR="001D75B1" w:rsidRPr="00A3607D">
        <w:rPr>
          <w:rFonts w:ascii="Calibri" w:hAnsi="Calibri" w:cs="Calibri"/>
          <w:color w:val="000000"/>
        </w:rPr>
        <w:t xml:space="preserve"> have </w:t>
      </w:r>
      <w:r w:rsidR="00882DBA">
        <w:rPr>
          <w:rFonts w:ascii="Calibri" w:hAnsi="Calibri" w:cs="Calibri"/>
          <w:color w:val="000000"/>
        </w:rPr>
        <w:t xml:space="preserve">demonstrated an acceptable mastery of course SLOs.  A few SLOs </w:t>
      </w:r>
      <w:r w:rsidR="00F87147">
        <w:rPr>
          <w:rFonts w:ascii="Calibri" w:hAnsi="Calibri" w:cs="Calibri"/>
          <w:color w:val="000000"/>
        </w:rPr>
        <w:t>did show</w:t>
      </w:r>
      <w:r w:rsidR="00882DBA">
        <w:rPr>
          <w:rFonts w:ascii="Calibri" w:hAnsi="Calibri" w:cs="Calibri"/>
          <w:color w:val="000000"/>
        </w:rPr>
        <w:t xml:space="preserve"> </w:t>
      </w:r>
      <w:r w:rsidR="007D44D2">
        <w:rPr>
          <w:rFonts w:ascii="Calibri" w:hAnsi="Calibri" w:cs="Calibri"/>
          <w:color w:val="000000"/>
        </w:rPr>
        <w:t>less desirable</w:t>
      </w:r>
      <w:r w:rsidR="00882DBA">
        <w:rPr>
          <w:rFonts w:ascii="Calibri" w:hAnsi="Calibri" w:cs="Calibri"/>
          <w:color w:val="000000"/>
        </w:rPr>
        <w:t xml:space="preserve"> results (less than 70% mastery) and those SLOs were targeted for intervention (i.e. homework, class assignments, additional instruction, etc,) </w:t>
      </w:r>
    </w:p>
    <w:p w:rsidR="00F87969" w:rsidRDefault="001D75B1" w:rsidP="001D75B1">
      <w:pPr>
        <w:autoSpaceDE w:val="0"/>
        <w:autoSpaceDN w:val="0"/>
        <w:adjustRightInd w:val="0"/>
        <w:spacing w:line="240" w:lineRule="auto"/>
        <w:rPr>
          <w:rFonts w:ascii="Calibri" w:hAnsi="Calibri" w:cs="Calibri"/>
          <w:b/>
          <w:color w:val="000000"/>
        </w:rPr>
      </w:pPr>
      <w:r>
        <w:rPr>
          <w:rFonts w:ascii="Calibri" w:hAnsi="Calibri" w:cs="Calibri"/>
          <w:b/>
          <w:color w:val="000000"/>
        </w:rPr>
        <w:tab/>
      </w:r>
    </w:p>
    <w:p w:rsidR="00D7733F" w:rsidRDefault="001D75B1" w:rsidP="00994C13">
      <w:pPr>
        <w:autoSpaceDE w:val="0"/>
        <w:autoSpaceDN w:val="0"/>
        <w:adjustRightInd w:val="0"/>
        <w:spacing w:line="240" w:lineRule="auto"/>
        <w:ind w:left="360" w:firstLine="360"/>
        <w:rPr>
          <w:rFonts w:ascii="Calibri" w:hAnsi="Calibri" w:cs="Calibri"/>
          <w:color w:val="000000"/>
        </w:rPr>
      </w:pPr>
      <w:r w:rsidRPr="00FD09C1">
        <w:rPr>
          <w:rFonts w:ascii="Calibri" w:hAnsi="Calibri" w:cs="Calibri"/>
          <w:color w:val="000000"/>
        </w:rPr>
        <w:t>Des</w:t>
      </w:r>
      <w:r w:rsidR="007D44D2">
        <w:rPr>
          <w:rFonts w:ascii="Calibri" w:hAnsi="Calibri" w:cs="Calibri"/>
          <w:color w:val="000000"/>
        </w:rPr>
        <w:t>pite positive performance, the P</w:t>
      </w:r>
      <w:r w:rsidRPr="00FD09C1">
        <w:rPr>
          <w:rFonts w:ascii="Calibri" w:hAnsi="Calibri" w:cs="Calibri"/>
          <w:color w:val="000000"/>
        </w:rPr>
        <w:t xml:space="preserve">rogram continues to seek ways to innovate and improve. When new needs are identified, the curriculum and teaching </w:t>
      </w:r>
      <w:r w:rsidR="00F87147">
        <w:rPr>
          <w:rFonts w:ascii="Calibri" w:hAnsi="Calibri" w:cs="Calibri"/>
          <w:color w:val="000000"/>
        </w:rPr>
        <w:t>is, and will be,</w:t>
      </w:r>
      <w:r w:rsidRPr="00FD09C1">
        <w:rPr>
          <w:rFonts w:ascii="Calibri" w:hAnsi="Calibri" w:cs="Calibri"/>
          <w:color w:val="000000"/>
        </w:rPr>
        <w:t xml:space="preserve"> adjusted to respond. For example, based on discussions with industry contacts</w:t>
      </w:r>
      <w:r w:rsidR="00B31568" w:rsidRPr="00FD09C1">
        <w:rPr>
          <w:rFonts w:ascii="Calibri" w:hAnsi="Calibri" w:cs="Calibri"/>
          <w:color w:val="000000"/>
        </w:rPr>
        <w:t xml:space="preserve"> and subject matter experts</w:t>
      </w:r>
      <w:r w:rsidR="007D44D2">
        <w:rPr>
          <w:rFonts w:ascii="Calibri" w:hAnsi="Calibri" w:cs="Calibri"/>
          <w:color w:val="000000"/>
        </w:rPr>
        <w:t xml:space="preserve">, </w:t>
      </w:r>
      <w:r w:rsidR="00491652">
        <w:rPr>
          <w:rFonts w:ascii="Calibri" w:hAnsi="Calibri" w:cs="Calibri"/>
          <w:color w:val="000000"/>
        </w:rPr>
        <w:t xml:space="preserve">AJ </w:t>
      </w:r>
      <w:r w:rsidR="007D44D2">
        <w:rPr>
          <w:rFonts w:ascii="Calibri" w:hAnsi="Calibri" w:cs="Calibri"/>
          <w:color w:val="000000"/>
        </w:rPr>
        <w:t xml:space="preserve">faculty </w:t>
      </w:r>
      <w:r w:rsidR="00491652">
        <w:rPr>
          <w:rFonts w:ascii="Calibri" w:hAnsi="Calibri" w:cs="Calibri"/>
          <w:color w:val="000000"/>
        </w:rPr>
        <w:t>are exploring</w:t>
      </w:r>
      <w:r w:rsidR="00896274" w:rsidRPr="00FD09C1">
        <w:rPr>
          <w:rFonts w:ascii="Calibri" w:hAnsi="Calibri" w:cs="Calibri"/>
          <w:color w:val="000000"/>
        </w:rPr>
        <w:t xml:space="preserve"> new courses, </w:t>
      </w:r>
      <w:r w:rsidR="00FD09C1" w:rsidRPr="00FD09C1">
        <w:rPr>
          <w:rFonts w:ascii="Calibri" w:hAnsi="Calibri" w:cs="Calibri"/>
          <w:color w:val="000000"/>
        </w:rPr>
        <w:t>as well as</w:t>
      </w:r>
      <w:r w:rsidRPr="00FD09C1">
        <w:rPr>
          <w:rFonts w:ascii="Calibri" w:hAnsi="Calibri" w:cs="Calibri"/>
          <w:color w:val="000000"/>
        </w:rPr>
        <w:t xml:space="preserve"> adapting assignments to ensure that students are exposed to </w:t>
      </w:r>
      <w:r w:rsidR="00896274" w:rsidRPr="00FD09C1">
        <w:rPr>
          <w:rFonts w:ascii="Calibri" w:hAnsi="Calibri" w:cs="Calibri"/>
          <w:color w:val="000000"/>
        </w:rPr>
        <w:t>contemporary criminal justice</w:t>
      </w:r>
      <w:r w:rsidRPr="00FD09C1">
        <w:rPr>
          <w:rFonts w:ascii="Calibri" w:hAnsi="Calibri" w:cs="Calibri"/>
          <w:color w:val="000000"/>
        </w:rPr>
        <w:t xml:space="preserve"> material and have the opportunity to engage in more </w:t>
      </w:r>
      <w:r w:rsidR="00896274" w:rsidRPr="00FD09C1">
        <w:rPr>
          <w:rFonts w:ascii="Calibri" w:hAnsi="Calibri" w:cs="Calibri"/>
          <w:color w:val="000000"/>
        </w:rPr>
        <w:t>job-</w:t>
      </w:r>
      <w:r w:rsidRPr="00FD09C1">
        <w:rPr>
          <w:rFonts w:ascii="Calibri" w:hAnsi="Calibri" w:cs="Calibri"/>
          <w:color w:val="000000"/>
        </w:rPr>
        <w:t xml:space="preserve">related skills practice within these courses. </w:t>
      </w:r>
      <w:r w:rsidR="00896274" w:rsidRPr="00FD09C1">
        <w:rPr>
          <w:rFonts w:ascii="Calibri" w:hAnsi="Calibri" w:cs="Calibri"/>
          <w:color w:val="000000"/>
        </w:rPr>
        <w:t xml:space="preserve">  </w:t>
      </w:r>
      <w:r w:rsidR="00245A76">
        <w:rPr>
          <w:rFonts w:ascii="Calibri" w:hAnsi="Calibri" w:cs="Calibri"/>
          <w:color w:val="000000"/>
        </w:rPr>
        <w:t xml:space="preserve">For </w:t>
      </w:r>
      <w:r w:rsidR="00F87147">
        <w:rPr>
          <w:rFonts w:ascii="Calibri" w:hAnsi="Calibri" w:cs="Calibri"/>
          <w:color w:val="000000"/>
        </w:rPr>
        <w:t xml:space="preserve">example, </w:t>
      </w:r>
      <w:r w:rsidR="00B54A0A">
        <w:rPr>
          <w:rFonts w:ascii="Calibri" w:hAnsi="Calibri" w:cs="Calibri"/>
          <w:color w:val="000000"/>
        </w:rPr>
        <w:t xml:space="preserve">in </w:t>
      </w:r>
      <w:r w:rsidR="00896274" w:rsidRPr="00FD09C1">
        <w:rPr>
          <w:rFonts w:ascii="Calibri" w:hAnsi="Calibri" w:cs="Calibri"/>
          <w:color w:val="000000"/>
        </w:rPr>
        <w:t>AJ-010</w:t>
      </w:r>
      <w:r w:rsidRPr="00FD09C1">
        <w:rPr>
          <w:rFonts w:ascii="Calibri" w:hAnsi="Calibri" w:cs="Calibri"/>
          <w:color w:val="000000"/>
        </w:rPr>
        <w:t xml:space="preserve"> </w:t>
      </w:r>
      <w:r w:rsidR="00896274" w:rsidRPr="00FD09C1">
        <w:rPr>
          <w:rFonts w:ascii="Calibri" w:hAnsi="Calibri" w:cs="Calibri"/>
          <w:color w:val="000000"/>
        </w:rPr>
        <w:t xml:space="preserve">students </w:t>
      </w:r>
      <w:r w:rsidR="00F61B97">
        <w:rPr>
          <w:rFonts w:ascii="Calibri" w:hAnsi="Calibri" w:cs="Calibri"/>
          <w:color w:val="000000"/>
        </w:rPr>
        <w:t>can participate in</w:t>
      </w:r>
      <w:r w:rsidR="00896274" w:rsidRPr="00FD09C1">
        <w:rPr>
          <w:rFonts w:ascii="Calibri" w:hAnsi="Calibri" w:cs="Calibri"/>
          <w:color w:val="000000"/>
        </w:rPr>
        <w:t xml:space="preserve"> community service opportunities through Service Learning which allows for greater interaction with criminal justice organizations.  </w:t>
      </w:r>
    </w:p>
    <w:p w:rsidR="00D7733F" w:rsidRDefault="00D7733F" w:rsidP="00994C13">
      <w:pPr>
        <w:autoSpaceDE w:val="0"/>
        <w:autoSpaceDN w:val="0"/>
        <w:adjustRightInd w:val="0"/>
        <w:spacing w:line="240" w:lineRule="auto"/>
        <w:ind w:left="360" w:firstLine="360"/>
        <w:rPr>
          <w:rFonts w:ascii="Calibri" w:hAnsi="Calibri" w:cs="Calibri"/>
          <w:color w:val="000000"/>
        </w:rPr>
      </w:pPr>
    </w:p>
    <w:p w:rsidR="001D75B1" w:rsidRPr="00FD09C1" w:rsidRDefault="00D7733F"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In addition to academic measurements, the AJ Program and its faculty will explore mechanisms to garner better data with respect to job placement and transfer intentions.  </w:t>
      </w:r>
      <w:r w:rsidR="001D75B1" w:rsidRPr="00FD09C1">
        <w:rPr>
          <w:rFonts w:ascii="Calibri" w:hAnsi="Calibri" w:cs="Calibri"/>
          <w:color w:val="000000"/>
        </w:rPr>
        <w:t xml:space="preserve"> </w:t>
      </w:r>
      <w:r w:rsidR="00896274" w:rsidRPr="00FD09C1">
        <w:rPr>
          <w:rFonts w:ascii="Calibri" w:hAnsi="Calibri" w:cs="Calibri"/>
          <w:color w:val="000000"/>
        </w:rPr>
        <w:t xml:space="preserve"> </w:t>
      </w:r>
    </w:p>
    <w:p w:rsidR="0013404E" w:rsidRPr="00917431" w:rsidRDefault="0013404E" w:rsidP="007B249B">
      <w:pPr>
        <w:rPr>
          <w:rFonts w:cstheme="minorHAnsi"/>
        </w:rPr>
      </w:pPr>
    </w:p>
    <w:p w:rsidR="0013404E" w:rsidRPr="00D73CA3" w:rsidRDefault="0013404E" w:rsidP="00994C13">
      <w:pPr>
        <w:autoSpaceDE w:val="0"/>
        <w:autoSpaceDN w:val="0"/>
        <w:adjustRightInd w:val="0"/>
        <w:spacing w:line="240" w:lineRule="auto"/>
        <w:ind w:left="360" w:hanging="360"/>
        <w:rPr>
          <w:rFonts w:cstheme="minorHAnsi"/>
          <w:b/>
          <w:i/>
          <w:color w:val="000000"/>
        </w:rPr>
      </w:pPr>
      <w:r w:rsidRPr="00D73CA3">
        <w:rPr>
          <w:rFonts w:cstheme="minorHAnsi"/>
          <w:b/>
          <w:color w:val="000000"/>
        </w:rPr>
        <w:t>4.</w:t>
      </w:r>
      <w:r w:rsidRPr="00917431">
        <w:rPr>
          <w:rFonts w:cstheme="minorHAnsi"/>
          <w:color w:val="000000"/>
        </w:rPr>
        <w:t xml:space="preserve"> </w:t>
      </w:r>
      <w:r w:rsidR="00994C13">
        <w:rPr>
          <w:rFonts w:cstheme="minorHAnsi"/>
          <w:color w:val="000000"/>
        </w:rPr>
        <w:t xml:space="preserve">  </w:t>
      </w:r>
      <w:r w:rsidRPr="00D73CA3">
        <w:rPr>
          <w:rFonts w:cstheme="minorHAnsi"/>
          <w:b/>
          <w:i/>
          <w:color w:val="000000"/>
        </w:rPr>
        <w:t>Where would you like your program to be three years from now?</w:t>
      </w:r>
    </w:p>
    <w:p w:rsidR="0013404E" w:rsidRPr="00917431" w:rsidRDefault="0013404E" w:rsidP="007B249B">
      <w:pPr>
        <w:rPr>
          <w:rFonts w:cstheme="minorHAnsi"/>
        </w:rPr>
      </w:pPr>
    </w:p>
    <w:p w:rsidR="007B35A6" w:rsidRDefault="001D75B1" w:rsidP="009C11F7">
      <w:pPr>
        <w:ind w:left="360" w:firstLine="360"/>
        <w:rPr>
          <w:rFonts w:ascii="Calibri" w:hAnsi="Calibri" w:cs="Calibri"/>
          <w:color w:val="000000"/>
        </w:rPr>
      </w:pPr>
      <w:r w:rsidRPr="00354842">
        <w:rPr>
          <w:rFonts w:ascii="Calibri" w:hAnsi="Calibri" w:cs="Calibri"/>
          <w:color w:val="000000"/>
        </w:rPr>
        <w:t xml:space="preserve">We would like to keep the </w:t>
      </w:r>
      <w:r w:rsidR="00354842" w:rsidRPr="00354842">
        <w:rPr>
          <w:rFonts w:ascii="Calibri" w:hAnsi="Calibri" w:cs="Calibri"/>
          <w:color w:val="000000"/>
        </w:rPr>
        <w:t>Administration of Justice</w:t>
      </w:r>
      <w:r w:rsidRPr="00354842">
        <w:rPr>
          <w:rFonts w:ascii="Calibri" w:hAnsi="Calibri" w:cs="Calibri"/>
          <w:color w:val="000000"/>
        </w:rPr>
        <w:t xml:space="preserve"> Program in steady growth mode and </w:t>
      </w:r>
      <w:r w:rsidR="00354842" w:rsidRPr="00354842">
        <w:rPr>
          <w:rFonts w:ascii="Calibri" w:hAnsi="Calibri" w:cs="Calibri"/>
          <w:color w:val="000000"/>
        </w:rPr>
        <w:t xml:space="preserve">ensure </w:t>
      </w:r>
      <w:r w:rsidR="00354842">
        <w:rPr>
          <w:rFonts w:ascii="Calibri" w:hAnsi="Calibri" w:cs="Calibri"/>
          <w:color w:val="000000"/>
        </w:rPr>
        <w:t>all</w:t>
      </w:r>
      <w:r w:rsidRPr="00354842">
        <w:rPr>
          <w:rFonts w:ascii="Calibri" w:hAnsi="Calibri" w:cs="Calibri"/>
          <w:color w:val="000000"/>
        </w:rPr>
        <w:t xml:space="preserve"> courses </w:t>
      </w:r>
      <w:r w:rsidR="00354842" w:rsidRPr="00354842">
        <w:rPr>
          <w:rFonts w:ascii="Calibri" w:hAnsi="Calibri" w:cs="Calibri"/>
          <w:color w:val="000000"/>
        </w:rPr>
        <w:t>are properly aligned with transfer guidelines and career standards.</w:t>
      </w:r>
      <w:r w:rsidR="00354842">
        <w:rPr>
          <w:rFonts w:ascii="Calibri" w:hAnsi="Calibri" w:cs="Calibri"/>
          <w:b/>
          <w:color w:val="000000"/>
        </w:rPr>
        <w:t xml:space="preserve">  </w:t>
      </w:r>
      <w:r>
        <w:rPr>
          <w:rFonts w:ascii="Calibri" w:hAnsi="Calibri" w:cs="Calibri"/>
          <w:b/>
          <w:color w:val="000000"/>
        </w:rPr>
        <w:t xml:space="preserve"> </w:t>
      </w:r>
      <w:r w:rsidR="00354842" w:rsidRPr="00354842">
        <w:rPr>
          <w:rFonts w:ascii="Calibri" w:hAnsi="Calibri" w:cs="Calibri"/>
          <w:color w:val="000000"/>
        </w:rPr>
        <w:t xml:space="preserve">It is </w:t>
      </w:r>
      <w:r w:rsidR="00D73CA3">
        <w:rPr>
          <w:rFonts w:ascii="Calibri" w:hAnsi="Calibri" w:cs="Calibri"/>
          <w:color w:val="000000"/>
        </w:rPr>
        <w:t>critical</w:t>
      </w:r>
      <w:r w:rsidR="00354842" w:rsidRPr="00354842">
        <w:rPr>
          <w:rFonts w:ascii="Calibri" w:hAnsi="Calibri" w:cs="Calibri"/>
          <w:color w:val="000000"/>
        </w:rPr>
        <w:t xml:space="preserve"> that each course </w:t>
      </w:r>
      <w:r w:rsidR="00D73CA3">
        <w:rPr>
          <w:rFonts w:ascii="Calibri" w:hAnsi="Calibri" w:cs="Calibri"/>
          <w:color w:val="000000"/>
        </w:rPr>
        <w:t xml:space="preserve">that comprises the three degrees also translate into something of value </w:t>
      </w:r>
      <w:r w:rsidR="003E4794">
        <w:rPr>
          <w:rFonts w:ascii="Calibri" w:hAnsi="Calibri" w:cs="Calibri"/>
          <w:color w:val="000000"/>
        </w:rPr>
        <w:t>for</w:t>
      </w:r>
      <w:r w:rsidR="00D73CA3">
        <w:rPr>
          <w:rFonts w:ascii="Calibri" w:hAnsi="Calibri" w:cs="Calibri"/>
          <w:color w:val="000000"/>
        </w:rPr>
        <w:t xml:space="preserve"> the student, whether they are transferring </w:t>
      </w:r>
      <w:r w:rsidR="00D42578">
        <w:rPr>
          <w:rFonts w:ascii="Calibri" w:hAnsi="Calibri" w:cs="Calibri"/>
          <w:color w:val="000000"/>
        </w:rPr>
        <w:t xml:space="preserve">to a four year institution </w:t>
      </w:r>
      <w:r w:rsidR="00D73CA3">
        <w:rPr>
          <w:rFonts w:ascii="Calibri" w:hAnsi="Calibri" w:cs="Calibri"/>
          <w:color w:val="000000"/>
        </w:rPr>
        <w:t xml:space="preserve">or entering the labor market.  We would like to bridge the gap between head and seat count, and actively promote a more robust student population if the college can support it.  </w:t>
      </w:r>
      <w:r w:rsidR="00433728">
        <w:rPr>
          <w:rFonts w:ascii="Calibri" w:hAnsi="Calibri" w:cs="Calibri"/>
          <w:color w:val="000000"/>
        </w:rPr>
        <w:t xml:space="preserve">We would also like </w:t>
      </w:r>
    </w:p>
    <w:p w:rsidR="00491652" w:rsidRDefault="00491652" w:rsidP="009C11F7">
      <w:pPr>
        <w:ind w:left="360" w:firstLine="360"/>
        <w:rPr>
          <w:rFonts w:ascii="Calibri" w:hAnsi="Calibri" w:cs="Calibri"/>
          <w:color w:val="000000"/>
        </w:rPr>
      </w:pPr>
    </w:p>
    <w:p w:rsidR="00F61B97" w:rsidRDefault="00F61B97" w:rsidP="00681ADD">
      <w:pPr>
        <w:pBdr>
          <w:top w:val="thinThickSmallGap" w:sz="12" w:space="1" w:color="2EA490"/>
        </w:pBdr>
        <w:ind w:left="360" w:right="-1080" w:hanging="1080"/>
        <w:rPr>
          <w:rFonts w:ascii="Calibri" w:hAnsi="Calibri" w:cs="Calibri"/>
          <w:color w:val="000000"/>
        </w:rPr>
      </w:pPr>
    </w:p>
    <w:p w:rsidR="009C11F7" w:rsidRDefault="009C11F7" w:rsidP="009C11F7">
      <w:pPr>
        <w:ind w:left="360" w:right="-1080"/>
        <w:rPr>
          <w:rFonts w:ascii="Calibri" w:hAnsi="Calibri" w:cs="Calibri"/>
          <w:color w:val="000000"/>
        </w:rPr>
      </w:pPr>
      <w:r>
        <w:rPr>
          <w:rFonts w:ascii="Calibri" w:hAnsi="Calibri" w:cs="Calibri"/>
          <w:color w:val="000000"/>
        </w:rPr>
        <w:t>to increase the percentage of associate degrees awarded to students attending the Program.</w:t>
      </w:r>
    </w:p>
    <w:p w:rsidR="00433728" w:rsidRDefault="00433728" w:rsidP="009C11F7">
      <w:pPr>
        <w:ind w:left="360" w:right="-1080" w:hanging="1080"/>
        <w:rPr>
          <w:rFonts w:ascii="Calibri" w:hAnsi="Calibri" w:cs="Calibri"/>
          <w:color w:val="000000"/>
        </w:rPr>
      </w:pPr>
    </w:p>
    <w:p w:rsidR="00444181" w:rsidRDefault="00D7733F" w:rsidP="00D7733F">
      <w:pPr>
        <w:ind w:left="360" w:firstLine="360"/>
        <w:rPr>
          <w:rFonts w:ascii="Calibri" w:hAnsi="Calibri" w:cs="Calibri"/>
          <w:color w:val="000000"/>
        </w:rPr>
      </w:pPr>
      <w:r>
        <w:rPr>
          <w:rFonts w:ascii="Calibri" w:hAnsi="Calibri" w:cs="Calibri"/>
          <w:color w:val="000000"/>
        </w:rPr>
        <w:t xml:space="preserve">Program Learning Outcomes and Student Learning Outcomes need to be regularly assessed with data driving and guiding Program decisions.  Therefore, we will continue to work as a team to insure that PLO and SLO assessment is a top priority with all courses being assessed on regular intervals.  We would like to offer specialty courses and would like to explore offering an online or hybrid online course to meet the needs of online preference students.  An online offering will allow the AJ Program to be more competitive with similar institutions that are already </w:t>
      </w:r>
      <w:r w:rsidR="00433728">
        <w:rPr>
          <w:rFonts w:ascii="Calibri" w:hAnsi="Calibri" w:cs="Calibri"/>
          <w:color w:val="000000"/>
        </w:rPr>
        <w:t xml:space="preserve">offering and promoting these types of courses.  We would also like to establish a </w:t>
      </w:r>
      <w:r w:rsidR="00E32A83">
        <w:rPr>
          <w:rFonts w:ascii="Calibri" w:hAnsi="Calibri" w:cs="Calibri"/>
          <w:color w:val="000000"/>
        </w:rPr>
        <w:t>college-</w:t>
      </w:r>
      <w:r w:rsidR="00433728">
        <w:rPr>
          <w:rFonts w:ascii="Calibri" w:hAnsi="Calibri" w:cs="Calibri"/>
          <w:color w:val="000000"/>
        </w:rPr>
        <w:t xml:space="preserve">dedicated </w:t>
      </w:r>
      <w:r w:rsidR="00E32A83">
        <w:rPr>
          <w:rFonts w:ascii="Calibri" w:hAnsi="Calibri" w:cs="Calibri"/>
          <w:color w:val="000000"/>
        </w:rPr>
        <w:t>webpage</w:t>
      </w:r>
      <w:r w:rsidR="00433728">
        <w:rPr>
          <w:rFonts w:ascii="Calibri" w:hAnsi="Calibri" w:cs="Calibri"/>
          <w:color w:val="000000"/>
        </w:rPr>
        <w:t xml:space="preserve"> in which to communicate with current students, potential students, and alumni.  </w:t>
      </w:r>
    </w:p>
    <w:p w:rsidR="00444181" w:rsidRDefault="00444181" w:rsidP="00444181">
      <w:pPr>
        <w:rPr>
          <w:rFonts w:ascii="Calibri" w:hAnsi="Calibri" w:cs="Calibri"/>
          <w:b/>
          <w:color w:val="000000"/>
        </w:rPr>
      </w:pPr>
    </w:p>
    <w:p w:rsidR="00444181" w:rsidRDefault="00E32A83" w:rsidP="0074502A">
      <w:pPr>
        <w:ind w:left="360" w:firstLine="360"/>
        <w:rPr>
          <w:rFonts w:ascii="Calibri" w:hAnsi="Calibri" w:cs="Calibri"/>
          <w:color w:val="000000"/>
        </w:rPr>
      </w:pPr>
      <w:r>
        <w:rPr>
          <w:rFonts w:ascii="Calibri" w:hAnsi="Calibri" w:cs="Calibri"/>
          <w:color w:val="000000"/>
        </w:rPr>
        <w:t>Finally</w:t>
      </w:r>
      <w:r w:rsidR="00444181">
        <w:rPr>
          <w:rFonts w:ascii="Calibri" w:hAnsi="Calibri" w:cs="Calibri"/>
          <w:color w:val="000000"/>
        </w:rPr>
        <w:t>, s</w:t>
      </w:r>
      <w:r w:rsidR="00444181" w:rsidRPr="00D73CA3">
        <w:rPr>
          <w:rFonts w:ascii="Calibri" w:hAnsi="Calibri" w:cs="Calibri"/>
          <w:color w:val="000000"/>
        </w:rPr>
        <w:t xml:space="preserve">ince the college has not been able to support a formal </w:t>
      </w:r>
      <w:r w:rsidR="00444181">
        <w:rPr>
          <w:rFonts w:ascii="Calibri" w:hAnsi="Calibri" w:cs="Calibri"/>
          <w:color w:val="000000"/>
        </w:rPr>
        <w:t>A</w:t>
      </w:r>
      <w:r w:rsidR="00444181" w:rsidRPr="00D73CA3">
        <w:rPr>
          <w:rFonts w:ascii="Calibri" w:hAnsi="Calibri" w:cs="Calibri"/>
          <w:color w:val="000000"/>
        </w:rPr>
        <w:t xml:space="preserve">dministration of </w:t>
      </w:r>
      <w:r w:rsidR="00444181">
        <w:rPr>
          <w:rFonts w:ascii="Calibri" w:hAnsi="Calibri" w:cs="Calibri"/>
          <w:color w:val="000000"/>
        </w:rPr>
        <w:t>J</w:t>
      </w:r>
      <w:r w:rsidR="00444181" w:rsidRPr="00D73CA3">
        <w:rPr>
          <w:rFonts w:ascii="Calibri" w:hAnsi="Calibri" w:cs="Calibri"/>
          <w:color w:val="000000"/>
        </w:rPr>
        <w:t xml:space="preserve">ustice internship </w:t>
      </w:r>
      <w:r w:rsidR="00444181">
        <w:rPr>
          <w:rFonts w:ascii="Calibri" w:hAnsi="Calibri" w:cs="Calibri"/>
          <w:color w:val="000000"/>
        </w:rPr>
        <w:t xml:space="preserve">or </w:t>
      </w:r>
      <w:r w:rsidR="00444181" w:rsidRPr="00D73CA3">
        <w:rPr>
          <w:rFonts w:ascii="Calibri" w:hAnsi="Calibri" w:cs="Calibri"/>
          <w:color w:val="000000"/>
        </w:rPr>
        <w:t xml:space="preserve">job placement service (aside from the broad-based services offered by the college’s Cooperative Work Experience Coordinator), we continue to assist students with job </w:t>
      </w:r>
      <w:r w:rsidR="00444181">
        <w:rPr>
          <w:rFonts w:ascii="Calibri" w:hAnsi="Calibri" w:cs="Calibri"/>
          <w:color w:val="000000"/>
        </w:rPr>
        <w:t xml:space="preserve">                   </w:t>
      </w:r>
    </w:p>
    <w:p w:rsidR="0013404E" w:rsidRPr="00D73CA3" w:rsidRDefault="001D75B1" w:rsidP="00F61B97">
      <w:pPr>
        <w:ind w:left="360"/>
        <w:rPr>
          <w:rFonts w:ascii="Calibri" w:hAnsi="Calibri" w:cs="Calibri"/>
          <w:color w:val="000000"/>
        </w:rPr>
      </w:pPr>
      <w:r w:rsidRPr="00D73CA3">
        <w:rPr>
          <w:rFonts w:ascii="Calibri" w:hAnsi="Calibri" w:cs="Calibri"/>
          <w:color w:val="000000"/>
        </w:rPr>
        <w:t xml:space="preserve">placement on an informal, ad hoc basis. </w:t>
      </w:r>
      <w:r w:rsidR="00D73CA3" w:rsidRPr="00D73CA3">
        <w:rPr>
          <w:rFonts w:ascii="Calibri" w:hAnsi="Calibri" w:cs="Calibri"/>
          <w:color w:val="000000"/>
        </w:rPr>
        <w:t xml:space="preserve"> We would like to </w:t>
      </w:r>
      <w:r w:rsidRPr="00D73CA3">
        <w:rPr>
          <w:rFonts w:ascii="Calibri" w:hAnsi="Calibri" w:cs="Calibri"/>
          <w:color w:val="000000"/>
        </w:rPr>
        <w:t>develop and maintain more internships and mentoring opportunities between alumni and students.</w:t>
      </w:r>
    </w:p>
    <w:p w:rsidR="001D75B1" w:rsidRDefault="001D75B1" w:rsidP="00F61B97">
      <w:pPr>
        <w:ind w:right="-990" w:hanging="720"/>
        <w:rPr>
          <w:rFonts w:cstheme="minorHAnsi"/>
        </w:rPr>
      </w:pPr>
    </w:p>
    <w:p w:rsidR="004C1230" w:rsidRPr="00B514BF" w:rsidRDefault="004C1230" w:rsidP="004C1230">
      <w:pPr>
        <w:ind w:hanging="360"/>
        <w:rPr>
          <w:rFonts w:ascii="Arial Black" w:hAnsi="Arial Black" w:cstheme="minorHAnsi"/>
          <w:b/>
          <w:color w:val="003399"/>
          <w:sz w:val="24"/>
          <w:szCs w:val="24"/>
        </w:rPr>
      </w:pPr>
      <w:r w:rsidRPr="00B514BF">
        <w:rPr>
          <w:rFonts w:ascii="Arial Black" w:hAnsi="Arial Black" w:cstheme="minorHAnsi"/>
          <w:b/>
          <w:color w:val="003399"/>
          <w:sz w:val="24"/>
          <w:szCs w:val="24"/>
        </w:rPr>
        <w:t>PART A:  Overview of Program</w:t>
      </w:r>
    </w:p>
    <w:p w:rsidR="004C1230" w:rsidRPr="00917431" w:rsidRDefault="004C1230" w:rsidP="007B249B">
      <w:pPr>
        <w:rPr>
          <w:rFonts w:cstheme="minorHAnsi"/>
        </w:rPr>
      </w:pPr>
    </w:p>
    <w:p w:rsidR="0013404E" w:rsidRPr="00D73CA3" w:rsidRDefault="0013404E" w:rsidP="0013404E">
      <w:pPr>
        <w:autoSpaceDE w:val="0"/>
        <w:autoSpaceDN w:val="0"/>
        <w:adjustRightInd w:val="0"/>
        <w:spacing w:line="240" w:lineRule="auto"/>
        <w:rPr>
          <w:rFonts w:cstheme="minorHAnsi"/>
          <w:b/>
          <w:color w:val="000000"/>
        </w:rPr>
      </w:pPr>
      <w:r w:rsidRPr="00D73CA3">
        <w:rPr>
          <w:rFonts w:cstheme="minorHAnsi"/>
          <w:b/>
          <w:color w:val="000000"/>
        </w:rPr>
        <w:t xml:space="preserve">1. </w:t>
      </w:r>
      <w:r w:rsidR="004C1230">
        <w:rPr>
          <w:rFonts w:cstheme="minorHAnsi"/>
          <w:b/>
          <w:color w:val="000000"/>
        </w:rPr>
        <w:t xml:space="preserve">   </w:t>
      </w:r>
      <w:r w:rsidRPr="00D73CA3">
        <w:rPr>
          <w:rFonts w:cstheme="minorHAnsi"/>
          <w:b/>
          <w:color w:val="000000"/>
        </w:rPr>
        <w:t>Identify your program/department’s Commitments to Action (CTA’s) for this year.</w:t>
      </w:r>
    </w:p>
    <w:p w:rsidR="0013404E" w:rsidRPr="00917431" w:rsidRDefault="0013404E" w:rsidP="004C1230">
      <w:pPr>
        <w:pStyle w:val="Heading3"/>
        <w:ind w:firstLine="360"/>
        <w:rPr>
          <w:rFonts w:asciiTheme="minorHAnsi" w:hAnsiTheme="minorHAnsi" w:cstheme="minorHAnsi"/>
          <w:color w:val="auto"/>
          <w:sz w:val="22"/>
          <w:szCs w:val="22"/>
        </w:rPr>
      </w:pPr>
      <w:r w:rsidRPr="00917431">
        <w:rPr>
          <w:rStyle w:val="Heading4Char"/>
          <w:rFonts w:asciiTheme="minorHAnsi" w:hAnsiTheme="minorHAnsi" w:cstheme="minorHAnsi"/>
          <w:color w:val="auto"/>
          <w:sz w:val="22"/>
          <w:szCs w:val="22"/>
        </w:rPr>
        <w:t xml:space="preserve">A. </w:t>
      </w:r>
      <w:r w:rsidR="00D42578">
        <w:rPr>
          <w:rStyle w:val="Heading4Char"/>
          <w:rFonts w:asciiTheme="minorHAnsi" w:hAnsiTheme="minorHAnsi" w:cstheme="minorHAnsi"/>
          <w:color w:val="auto"/>
          <w:sz w:val="22"/>
          <w:szCs w:val="22"/>
        </w:rPr>
        <w:t xml:space="preserve">  </w:t>
      </w:r>
      <w:r w:rsidRPr="00917431">
        <w:rPr>
          <w:rStyle w:val="Heading4Char"/>
          <w:rFonts w:asciiTheme="minorHAnsi" w:hAnsiTheme="minorHAnsi" w:cstheme="minorHAnsi"/>
          <w:color w:val="auto"/>
          <w:sz w:val="22"/>
          <w:szCs w:val="22"/>
        </w:rPr>
        <w:t>Student Centered</w:t>
      </w:r>
      <w:r w:rsidRPr="00917431">
        <w:rPr>
          <w:rFonts w:asciiTheme="minorHAnsi" w:hAnsiTheme="minorHAnsi" w:cstheme="minorHAnsi"/>
          <w:color w:val="auto"/>
          <w:sz w:val="22"/>
          <w:szCs w:val="22"/>
        </w:rPr>
        <w:t>:</w:t>
      </w:r>
    </w:p>
    <w:p w:rsidR="0013404E" w:rsidRPr="00370A48" w:rsidRDefault="0013404E" w:rsidP="00954D6E">
      <w:pPr>
        <w:numPr>
          <w:ilvl w:val="0"/>
          <w:numId w:val="1"/>
        </w:numPr>
        <w:tabs>
          <w:tab w:val="clear" w:pos="720"/>
          <w:tab w:val="num" w:pos="1080"/>
        </w:tabs>
        <w:spacing w:line="240" w:lineRule="auto"/>
        <w:ind w:left="1080"/>
        <w:rPr>
          <w:rFonts w:cstheme="minorHAnsi"/>
        </w:rPr>
      </w:pPr>
      <w:r w:rsidRPr="00370A48">
        <w:rPr>
          <w:rFonts w:cstheme="minorHAnsi"/>
        </w:rPr>
        <w:t xml:space="preserve">Program faculty will </w:t>
      </w:r>
      <w:r w:rsidR="00D73CA3" w:rsidRPr="00370A48">
        <w:rPr>
          <w:rFonts w:cstheme="minorHAnsi"/>
        </w:rPr>
        <w:t>consider for</w:t>
      </w:r>
      <w:r w:rsidRPr="00370A48">
        <w:rPr>
          <w:rFonts w:cstheme="minorHAnsi"/>
        </w:rPr>
        <w:t xml:space="preserve"> offer </w:t>
      </w:r>
      <w:r w:rsidR="00811A12">
        <w:rPr>
          <w:rFonts w:cstheme="minorHAnsi"/>
        </w:rPr>
        <w:t>certain specialty (probation, writing skills, etc) and</w:t>
      </w:r>
      <w:r w:rsidRPr="00370A48">
        <w:rPr>
          <w:rFonts w:cstheme="minorHAnsi"/>
        </w:rPr>
        <w:t xml:space="preserve"> online hybrid course</w:t>
      </w:r>
      <w:r w:rsidR="00811A12">
        <w:rPr>
          <w:rFonts w:cstheme="minorHAnsi"/>
        </w:rPr>
        <w:t>s</w:t>
      </w:r>
      <w:r w:rsidRPr="00370A48">
        <w:rPr>
          <w:rFonts w:cstheme="minorHAnsi"/>
        </w:rPr>
        <w:t xml:space="preserve"> in the next </w:t>
      </w:r>
      <w:r w:rsidR="007D44D2">
        <w:rPr>
          <w:rFonts w:cstheme="minorHAnsi"/>
        </w:rPr>
        <w:t xml:space="preserve">academic </w:t>
      </w:r>
      <w:r w:rsidRPr="00370A48">
        <w:rPr>
          <w:rFonts w:cstheme="minorHAnsi"/>
        </w:rPr>
        <w:t>year</w:t>
      </w:r>
      <w:r w:rsidR="00370A48" w:rsidRPr="00370A48">
        <w:rPr>
          <w:rFonts w:cstheme="minorHAnsi"/>
        </w:rPr>
        <w:t xml:space="preserve"> to meet the need</w:t>
      </w:r>
      <w:r w:rsidR="007D44D2">
        <w:rPr>
          <w:rFonts w:cstheme="minorHAnsi"/>
        </w:rPr>
        <w:t>s</w:t>
      </w:r>
      <w:r w:rsidR="00370A48" w:rsidRPr="00370A48">
        <w:rPr>
          <w:rFonts w:cstheme="minorHAnsi"/>
        </w:rPr>
        <w:t xml:space="preserve"> of </w:t>
      </w:r>
      <w:r w:rsidR="00811A12">
        <w:rPr>
          <w:rFonts w:cstheme="minorHAnsi"/>
        </w:rPr>
        <w:t>diverse</w:t>
      </w:r>
      <w:r w:rsidR="00370A48" w:rsidRPr="00370A48">
        <w:rPr>
          <w:rFonts w:cstheme="minorHAnsi"/>
        </w:rPr>
        <w:t xml:space="preserve"> learners.</w:t>
      </w:r>
    </w:p>
    <w:p w:rsidR="005A4ADA" w:rsidRDefault="0013404E" w:rsidP="00954D6E">
      <w:pPr>
        <w:numPr>
          <w:ilvl w:val="0"/>
          <w:numId w:val="1"/>
        </w:numPr>
        <w:tabs>
          <w:tab w:val="num" w:pos="1080"/>
        </w:tabs>
        <w:spacing w:line="240" w:lineRule="auto"/>
        <w:ind w:left="1080"/>
        <w:rPr>
          <w:rFonts w:cstheme="minorHAnsi"/>
        </w:rPr>
      </w:pPr>
      <w:r w:rsidRPr="00370A48">
        <w:rPr>
          <w:rFonts w:cstheme="minorHAnsi"/>
        </w:rPr>
        <w:t>SLO assessment at the course and program level will continue on a regular cycle.</w:t>
      </w:r>
    </w:p>
    <w:p w:rsidR="0013404E" w:rsidRPr="005A4ADA" w:rsidRDefault="005A4ADA" w:rsidP="005A4ADA">
      <w:pPr>
        <w:numPr>
          <w:ilvl w:val="0"/>
          <w:numId w:val="1"/>
        </w:numPr>
        <w:tabs>
          <w:tab w:val="num" w:pos="1080"/>
        </w:tabs>
        <w:spacing w:line="240" w:lineRule="auto"/>
        <w:ind w:left="1080"/>
        <w:rPr>
          <w:rFonts w:cstheme="minorHAnsi"/>
        </w:rPr>
      </w:pPr>
      <w:r>
        <w:rPr>
          <w:rFonts w:cstheme="minorHAnsi"/>
        </w:rPr>
        <w:t>PLO</w:t>
      </w:r>
      <w:r w:rsidRPr="00370A48">
        <w:rPr>
          <w:rFonts w:cstheme="minorHAnsi"/>
        </w:rPr>
        <w:t xml:space="preserve"> assessment at the course and program level will continue on a regular cycle.</w:t>
      </w:r>
    </w:p>
    <w:p w:rsidR="00370A48" w:rsidRDefault="00912431" w:rsidP="00954D6E">
      <w:pPr>
        <w:numPr>
          <w:ilvl w:val="0"/>
          <w:numId w:val="1"/>
        </w:numPr>
        <w:tabs>
          <w:tab w:val="num" w:pos="1080"/>
        </w:tabs>
        <w:spacing w:line="240" w:lineRule="auto"/>
        <w:ind w:left="1080"/>
        <w:rPr>
          <w:rFonts w:cstheme="minorHAnsi"/>
        </w:rPr>
      </w:pPr>
      <w:r>
        <w:rPr>
          <w:rFonts w:cstheme="minorHAnsi"/>
        </w:rPr>
        <w:t xml:space="preserve">Certificate of specialties in </w:t>
      </w:r>
      <w:r w:rsidR="00811A12">
        <w:rPr>
          <w:rFonts w:cstheme="minorHAnsi"/>
        </w:rPr>
        <w:t>c</w:t>
      </w:r>
      <w:r>
        <w:rPr>
          <w:rFonts w:cstheme="minorHAnsi"/>
        </w:rPr>
        <w:t xml:space="preserve">orrection and </w:t>
      </w:r>
      <w:r w:rsidR="00811A12">
        <w:rPr>
          <w:rFonts w:cstheme="minorHAnsi"/>
        </w:rPr>
        <w:t>p</w:t>
      </w:r>
      <w:r>
        <w:rPr>
          <w:rFonts w:cstheme="minorHAnsi"/>
        </w:rPr>
        <w:t>robation will be explored.</w:t>
      </w:r>
    </w:p>
    <w:p w:rsidR="00444181" w:rsidRPr="00370A48" w:rsidRDefault="00444181" w:rsidP="00954D6E">
      <w:pPr>
        <w:numPr>
          <w:ilvl w:val="0"/>
          <w:numId w:val="1"/>
        </w:numPr>
        <w:tabs>
          <w:tab w:val="num" w:pos="1080"/>
        </w:tabs>
        <w:spacing w:line="240" w:lineRule="auto"/>
        <w:ind w:left="1080"/>
        <w:rPr>
          <w:rFonts w:cstheme="minorHAnsi"/>
        </w:rPr>
      </w:pPr>
      <w:r>
        <w:rPr>
          <w:rFonts w:cstheme="minorHAnsi"/>
        </w:rPr>
        <w:t>The relationship between enrollment and degree completion will be explored with an emphasis improving the number of degrees awarded to students.</w:t>
      </w:r>
    </w:p>
    <w:p w:rsidR="0013404E" w:rsidRPr="00370A48" w:rsidRDefault="0013404E" w:rsidP="004C1230">
      <w:pPr>
        <w:pStyle w:val="Heading3"/>
        <w:ind w:firstLine="360"/>
        <w:rPr>
          <w:rFonts w:asciiTheme="minorHAnsi" w:hAnsiTheme="minorHAnsi" w:cstheme="minorHAnsi"/>
          <w:b w:val="0"/>
          <w:color w:val="auto"/>
          <w:sz w:val="22"/>
          <w:szCs w:val="22"/>
        </w:rPr>
      </w:pPr>
      <w:r w:rsidRPr="00370A48">
        <w:rPr>
          <w:rFonts w:asciiTheme="minorHAnsi" w:hAnsiTheme="minorHAnsi" w:cstheme="minorHAnsi"/>
          <w:b w:val="0"/>
          <w:color w:val="auto"/>
          <w:sz w:val="22"/>
          <w:szCs w:val="22"/>
        </w:rPr>
        <w:t xml:space="preserve">B. </w:t>
      </w:r>
      <w:r w:rsidR="00D42578">
        <w:rPr>
          <w:rFonts w:asciiTheme="minorHAnsi" w:hAnsiTheme="minorHAnsi" w:cstheme="minorHAnsi"/>
          <w:b w:val="0"/>
          <w:color w:val="auto"/>
          <w:sz w:val="22"/>
          <w:szCs w:val="22"/>
        </w:rPr>
        <w:t xml:space="preserve">  </w:t>
      </w:r>
      <w:r w:rsidRPr="00370A48">
        <w:rPr>
          <w:rFonts w:asciiTheme="minorHAnsi" w:hAnsiTheme="minorHAnsi" w:cstheme="minorHAnsi"/>
          <w:b w:val="0"/>
          <w:color w:val="auto"/>
          <w:sz w:val="22"/>
          <w:szCs w:val="22"/>
        </w:rPr>
        <w:t>Organizational Transformation:</w:t>
      </w:r>
    </w:p>
    <w:p w:rsidR="0013404E" w:rsidRPr="00370A48" w:rsidRDefault="0013404E" w:rsidP="00954D6E">
      <w:pPr>
        <w:numPr>
          <w:ilvl w:val="0"/>
          <w:numId w:val="1"/>
        </w:numPr>
        <w:tabs>
          <w:tab w:val="clear" w:pos="720"/>
          <w:tab w:val="num" w:pos="1080"/>
        </w:tabs>
        <w:spacing w:line="240" w:lineRule="auto"/>
        <w:ind w:left="1080"/>
        <w:rPr>
          <w:rFonts w:cstheme="minorHAnsi"/>
        </w:rPr>
      </w:pPr>
      <w:r w:rsidRPr="00370A48">
        <w:rPr>
          <w:rFonts w:cstheme="minorHAnsi"/>
        </w:rPr>
        <w:t xml:space="preserve">All </w:t>
      </w:r>
      <w:r w:rsidR="00912431">
        <w:rPr>
          <w:rFonts w:cstheme="minorHAnsi"/>
        </w:rPr>
        <w:t>stale</w:t>
      </w:r>
      <w:r w:rsidRPr="00370A48">
        <w:rPr>
          <w:rFonts w:cstheme="minorHAnsi"/>
        </w:rPr>
        <w:t xml:space="preserve"> courses in need of revision (200</w:t>
      </w:r>
      <w:r w:rsidR="00370A48">
        <w:rPr>
          <w:rFonts w:cstheme="minorHAnsi"/>
        </w:rPr>
        <w:t>9</w:t>
      </w:r>
      <w:r w:rsidRPr="00370A48">
        <w:rPr>
          <w:rFonts w:cstheme="minorHAnsi"/>
        </w:rPr>
        <w:t xml:space="preserve"> and older) will be revised, </w:t>
      </w:r>
      <w:r w:rsidR="00370A48">
        <w:rPr>
          <w:rFonts w:cstheme="minorHAnsi"/>
        </w:rPr>
        <w:t xml:space="preserve">and course revisions submitted within the </w:t>
      </w:r>
      <w:r w:rsidR="00912431">
        <w:rPr>
          <w:rFonts w:cstheme="minorHAnsi"/>
        </w:rPr>
        <w:t xml:space="preserve">next </w:t>
      </w:r>
      <w:r w:rsidR="00370A48">
        <w:rPr>
          <w:rFonts w:cstheme="minorHAnsi"/>
        </w:rPr>
        <w:t xml:space="preserve">academic </w:t>
      </w:r>
      <w:r w:rsidRPr="00370A48">
        <w:rPr>
          <w:rFonts w:cstheme="minorHAnsi"/>
        </w:rPr>
        <w:t xml:space="preserve">year. </w:t>
      </w:r>
    </w:p>
    <w:p w:rsidR="0013404E" w:rsidRPr="00370A48" w:rsidRDefault="0013404E" w:rsidP="00954D6E">
      <w:pPr>
        <w:numPr>
          <w:ilvl w:val="0"/>
          <w:numId w:val="1"/>
        </w:numPr>
        <w:tabs>
          <w:tab w:val="clear" w:pos="720"/>
          <w:tab w:val="left" w:pos="1080"/>
          <w:tab w:val="num" w:pos="1170"/>
        </w:tabs>
        <w:spacing w:line="240" w:lineRule="auto"/>
        <w:ind w:left="1080"/>
        <w:rPr>
          <w:rFonts w:cstheme="minorHAnsi"/>
        </w:rPr>
      </w:pPr>
      <w:r w:rsidRPr="00370A48">
        <w:rPr>
          <w:rFonts w:cstheme="minorHAnsi"/>
        </w:rPr>
        <w:t xml:space="preserve">Curriculum changes will be finalized and implemented </w:t>
      </w:r>
      <w:r w:rsidR="00912431">
        <w:rPr>
          <w:rFonts w:cstheme="minorHAnsi"/>
        </w:rPr>
        <w:t xml:space="preserve">according to timeline </w:t>
      </w:r>
      <w:r w:rsidRPr="00370A48">
        <w:rPr>
          <w:rFonts w:cstheme="minorHAnsi"/>
        </w:rPr>
        <w:t xml:space="preserve">with the new changes communicated to counselors. </w:t>
      </w:r>
    </w:p>
    <w:p w:rsidR="0013404E" w:rsidRPr="00370A48" w:rsidRDefault="0013404E" w:rsidP="004C1230">
      <w:pPr>
        <w:pStyle w:val="Heading3"/>
        <w:ind w:firstLine="360"/>
        <w:rPr>
          <w:rFonts w:asciiTheme="minorHAnsi" w:hAnsiTheme="minorHAnsi" w:cstheme="minorHAnsi"/>
          <w:b w:val="0"/>
          <w:color w:val="auto"/>
          <w:sz w:val="22"/>
          <w:szCs w:val="22"/>
        </w:rPr>
      </w:pPr>
      <w:r w:rsidRPr="00370A48">
        <w:rPr>
          <w:rFonts w:asciiTheme="minorHAnsi" w:hAnsiTheme="minorHAnsi" w:cstheme="minorHAnsi"/>
          <w:b w:val="0"/>
          <w:color w:val="auto"/>
          <w:sz w:val="22"/>
          <w:szCs w:val="22"/>
        </w:rPr>
        <w:t xml:space="preserve">C. </w:t>
      </w:r>
      <w:r w:rsidR="00D42578">
        <w:rPr>
          <w:rFonts w:asciiTheme="minorHAnsi" w:hAnsiTheme="minorHAnsi" w:cstheme="minorHAnsi"/>
          <w:b w:val="0"/>
          <w:color w:val="auto"/>
          <w:sz w:val="22"/>
          <w:szCs w:val="22"/>
        </w:rPr>
        <w:t xml:space="preserve">  </w:t>
      </w:r>
      <w:r w:rsidRPr="00370A48">
        <w:rPr>
          <w:rFonts w:asciiTheme="minorHAnsi" w:hAnsiTheme="minorHAnsi" w:cstheme="minorHAnsi"/>
          <w:b w:val="0"/>
          <w:color w:val="auto"/>
          <w:sz w:val="22"/>
          <w:szCs w:val="22"/>
        </w:rPr>
        <w:t xml:space="preserve">Community Engagement: </w:t>
      </w:r>
    </w:p>
    <w:p w:rsidR="0013404E" w:rsidRPr="00370A48" w:rsidRDefault="00912431" w:rsidP="00954D6E">
      <w:pPr>
        <w:numPr>
          <w:ilvl w:val="0"/>
          <w:numId w:val="1"/>
        </w:numPr>
        <w:tabs>
          <w:tab w:val="left" w:pos="1080"/>
        </w:tabs>
        <w:spacing w:line="240" w:lineRule="auto"/>
        <w:ind w:firstLine="0"/>
        <w:rPr>
          <w:rFonts w:cstheme="minorHAnsi"/>
        </w:rPr>
      </w:pPr>
      <w:r>
        <w:rPr>
          <w:rFonts w:cstheme="minorHAnsi"/>
        </w:rPr>
        <w:t xml:space="preserve">The </w:t>
      </w:r>
      <w:r w:rsidR="0013404E" w:rsidRPr="00370A48">
        <w:rPr>
          <w:rFonts w:cstheme="minorHAnsi"/>
        </w:rPr>
        <w:t>Program will continue to expand its outreach efforts to local area high schools.</w:t>
      </w:r>
    </w:p>
    <w:p w:rsidR="0013404E" w:rsidRDefault="00912431" w:rsidP="00954D6E">
      <w:pPr>
        <w:numPr>
          <w:ilvl w:val="0"/>
          <w:numId w:val="1"/>
        </w:numPr>
        <w:tabs>
          <w:tab w:val="clear" w:pos="720"/>
          <w:tab w:val="num" w:pos="1080"/>
        </w:tabs>
        <w:spacing w:line="240" w:lineRule="auto"/>
        <w:ind w:left="1080"/>
        <w:rPr>
          <w:rFonts w:cstheme="minorHAnsi"/>
        </w:rPr>
      </w:pPr>
      <w:r>
        <w:rPr>
          <w:rFonts w:cstheme="minorHAnsi"/>
        </w:rPr>
        <w:t xml:space="preserve">The </w:t>
      </w:r>
      <w:r w:rsidR="0013404E" w:rsidRPr="00370A48">
        <w:rPr>
          <w:rFonts w:cstheme="minorHAnsi"/>
        </w:rPr>
        <w:t xml:space="preserve">Program will </w:t>
      </w:r>
      <w:r w:rsidR="00370A48">
        <w:rPr>
          <w:rFonts w:cstheme="minorHAnsi"/>
        </w:rPr>
        <w:t xml:space="preserve">continue to </w:t>
      </w:r>
      <w:r w:rsidR="0013404E" w:rsidRPr="00370A48">
        <w:rPr>
          <w:rFonts w:cstheme="minorHAnsi"/>
        </w:rPr>
        <w:t xml:space="preserve">work with local area organizations to create mentoring opportunities between program alumni and students. </w:t>
      </w:r>
    </w:p>
    <w:p w:rsidR="005A4ADA" w:rsidRPr="00370A48" w:rsidRDefault="005A4ADA" w:rsidP="00954D6E">
      <w:pPr>
        <w:numPr>
          <w:ilvl w:val="0"/>
          <w:numId w:val="1"/>
        </w:numPr>
        <w:tabs>
          <w:tab w:val="clear" w:pos="720"/>
          <w:tab w:val="num" w:pos="1080"/>
        </w:tabs>
        <w:spacing w:line="240" w:lineRule="auto"/>
        <w:ind w:left="1080"/>
        <w:rPr>
          <w:rFonts w:cstheme="minorHAnsi"/>
        </w:rPr>
      </w:pPr>
      <w:r>
        <w:rPr>
          <w:rFonts w:cstheme="minorHAnsi"/>
        </w:rPr>
        <w:t>The Program will explore the feasibility and implementation of a dedicated AJ Webpage to communicate with internal and external stakeholders.</w:t>
      </w:r>
    </w:p>
    <w:p w:rsidR="0013404E" w:rsidRDefault="0013404E" w:rsidP="0013404E">
      <w:pPr>
        <w:autoSpaceDE w:val="0"/>
        <w:autoSpaceDN w:val="0"/>
        <w:adjustRightInd w:val="0"/>
        <w:spacing w:line="240" w:lineRule="auto"/>
        <w:rPr>
          <w:rFonts w:cstheme="minorHAnsi"/>
          <w:color w:val="000000"/>
        </w:rPr>
      </w:pPr>
    </w:p>
    <w:p w:rsidR="00516738" w:rsidRDefault="00516738" w:rsidP="00241C3A">
      <w:pPr>
        <w:ind w:right="-1080"/>
        <w:rPr>
          <w:rFonts w:cstheme="minorHAnsi"/>
        </w:rPr>
      </w:pPr>
    </w:p>
    <w:p w:rsidR="009C11F7" w:rsidRDefault="009C11F7" w:rsidP="00241C3A">
      <w:pPr>
        <w:ind w:right="-1080"/>
        <w:rPr>
          <w:rFonts w:cstheme="minorHAnsi"/>
        </w:rPr>
      </w:pPr>
    </w:p>
    <w:p w:rsidR="009C11F7" w:rsidRDefault="009C11F7" w:rsidP="00241C3A">
      <w:pPr>
        <w:ind w:right="-1080"/>
        <w:rPr>
          <w:rFonts w:cstheme="minorHAnsi"/>
        </w:rPr>
      </w:pPr>
    </w:p>
    <w:p w:rsidR="009C11F7" w:rsidRDefault="009C11F7" w:rsidP="00241C3A">
      <w:pPr>
        <w:ind w:right="-1080"/>
        <w:rPr>
          <w:rFonts w:cstheme="minorHAnsi"/>
        </w:rPr>
      </w:pPr>
    </w:p>
    <w:p w:rsidR="00D7733F" w:rsidRDefault="00D7733F" w:rsidP="00681ADD">
      <w:pPr>
        <w:ind w:right="-1080" w:hanging="720"/>
        <w:rPr>
          <w:rFonts w:cstheme="minorHAnsi"/>
        </w:rPr>
      </w:pPr>
    </w:p>
    <w:p w:rsidR="00681ADD" w:rsidRDefault="00681ADD" w:rsidP="00681ADD">
      <w:pPr>
        <w:pBdr>
          <w:top w:val="thinThickSmallGap" w:sz="12" w:space="1" w:color="2EA490"/>
        </w:pBdr>
        <w:autoSpaceDE w:val="0"/>
        <w:autoSpaceDN w:val="0"/>
        <w:adjustRightInd w:val="0"/>
        <w:spacing w:line="240" w:lineRule="auto"/>
        <w:ind w:left="360" w:right="-1080" w:hanging="1080"/>
        <w:rPr>
          <w:rFonts w:cstheme="minorHAnsi"/>
          <w:b/>
          <w:color w:val="000000"/>
        </w:rPr>
      </w:pPr>
    </w:p>
    <w:p w:rsidR="00D7733F" w:rsidRPr="004C1230" w:rsidRDefault="00D7733F" w:rsidP="00681ADD">
      <w:pPr>
        <w:autoSpaceDE w:val="0"/>
        <w:autoSpaceDN w:val="0"/>
        <w:adjustRightInd w:val="0"/>
        <w:spacing w:line="240" w:lineRule="auto"/>
        <w:ind w:left="360" w:right="-720" w:hanging="360"/>
        <w:rPr>
          <w:rFonts w:cstheme="minorHAnsi"/>
          <w:b/>
          <w:i/>
          <w:color w:val="000000"/>
        </w:rPr>
      </w:pPr>
      <w:r w:rsidRPr="004C1230">
        <w:rPr>
          <w:rFonts w:cstheme="minorHAnsi"/>
          <w:b/>
          <w:color w:val="000000"/>
        </w:rPr>
        <w:t xml:space="preserve">2. </w:t>
      </w:r>
      <w:r>
        <w:rPr>
          <w:rFonts w:cstheme="minorHAnsi"/>
          <w:b/>
          <w:color w:val="000000"/>
        </w:rPr>
        <w:t xml:space="preserve">   </w:t>
      </w:r>
      <w:r w:rsidRPr="004C1230">
        <w:rPr>
          <w:rFonts w:cstheme="minorHAnsi"/>
          <w:b/>
          <w:i/>
          <w:color w:val="000000"/>
        </w:rPr>
        <w:t>Please explain how your program’s CTA’s are aligned with the goals of the College. How does your program help the College fulfill its Mission, Strategic Initiatives, and Commitments to Action (CTA’s)?</w:t>
      </w:r>
    </w:p>
    <w:p w:rsidR="00D7733F" w:rsidRDefault="00D7733F" w:rsidP="00D7733F">
      <w:pPr>
        <w:rPr>
          <w:rFonts w:cstheme="minorHAnsi"/>
        </w:rPr>
      </w:pPr>
    </w:p>
    <w:p w:rsidR="006F38E6" w:rsidRDefault="00D7733F" w:rsidP="006F38E6">
      <w:pPr>
        <w:tabs>
          <w:tab w:val="left" w:pos="720"/>
        </w:tabs>
        <w:ind w:left="360" w:firstLine="360"/>
        <w:rPr>
          <w:rFonts w:ascii="Calibri" w:hAnsi="Calibri" w:cs="Calibri"/>
          <w:color w:val="000000"/>
        </w:rPr>
      </w:pPr>
      <w:r w:rsidRPr="00370A48">
        <w:rPr>
          <w:rFonts w:ascii="Calibri" w:hAnsi="Calibri" w:cs="Calibri"/>
          <w:color w:val="000000"/>
        </w:rPr>
        <w:t xml:space="preserve">In </w:t>
      </w:r>
      <w:r>
        <w:rPr>
          <w:rFonts w:ascii="Calibri" w:hAnsi="Calibri" w:cs="Calibri"/>
          <w:color w:val="000000"/>
        </w:rPr>
        <w:t>accordance</w:t>
      </w:r>
      <w:r w:rsidRPr="00370A48">
        <w:rPr>
          <w:rFonts w:ascii="Calibri" w:hAnsi="Calibri" w:cs="Calibri"/>
          <w:color w:val="000000"/>
        </w:rPr>
        <w:t xml:space="preserve"> with the </w:t>
      </w:r>
      <w:r>
        <w:rPr>
          <w:rFonts w:ascii="Calibri" w:hAnsi="Calibri" w:cs="Calibri"/>
          <w:color w:val="000000"/>
        </w:rPr>
        <w:t>m</w:t>
      </w:r>
      <w:r w:rsidRPr="00370A48">
        <w:rPr>
          <w:rFonts w:ascii="Calibri" w:hAnsi="Calibri" w:cs="Calibri"/>
          <w:color w:val="000000"/>
        </w:rPr>
        <w:t xml:space="preserve">ission </w:t>
      </w:r>
      <w:r>
        <w:rPr>
          <w:rFonts w:ascii="Calibri" w:hAnsi="Calibri" w:cs="Calibri"/>
          <w:color w:val="000000"/>
        </w:rPr>
        <w:t>s</w:t>
      </w:r>
      <w:r w:rsidRPr="00370A48">
        <w:rPr>
          <w:rFonts w:ascii="Calibri" w:hAnsi="Calibri" w:cs="Calibri"/>
          <w:color w:val="000000"/>
        </w:rPr>
        <w:t xml:space="preserve">tatement of the college, the </w:t>
      </w:r>
      <w:r>
        <w:rPr>
          <w:rFonts w:ascii="Calibri" w:hAnsi="Calibri" w:cs="Calibri"/>
          <w:color w:val="000000"/>
        </w:rPr>
        <w:t>a</w:t>
      </w:r>
      <w:r w:rsidRPr="00370A48">
        <w:rPr>
          <w:rFonts w:ascii="Calibri" w:hAnsi="Calibri" w:cs="Calibri"/>
          <w:color w:val="000000"/>
        </w:rPr>
        <w:t xml:space="preserve">dministration of </w:t>
      </w:r>
      <w:r>
        <w:rPr>
          <w:rFonts w:ascii="Calibri" w:hAnsi="Calibri" w:cs="Calibri"/>
          <w:color w:val="000000"/>
        </w:rPr>
        <w:t>j</w:t>
      </w:r>
      <w:r w:rsidRPr="00370A48">
        <w:rPr>
          <w:rFonts w:ascii="Calibri" w:hAnsi="Calibri" w:cs="Calibri"/>
          <w:color w:val="000000"/>
        </w:rPr>
        <w:t xml:space="preserve">ustice </w:t>
      </w:r>
      <w:r>
        <w:rPr>
          <w:rFonts w:ascii="Calibri" w:hAnsi="Calibri" w:cs="Calibri"/>
          <w:color w:val="000000"/>
        </w:rPr>
        <w:t>p</w:t>
      </w:r>
      <w:r w:rsidRPr="00370A48">
        <w:rPr>
          <w:rFonts w:ascii="Calibri" w:hAnsi="Calibri" w:cs="Calibri"/>
          <w:color w:val="000000"/>
        </w:rPr>
        <w:t xml:space="preserve">rogram helps students from diverse backgrounds realize their potential. The program’s CTAs are designed to </w:t>
      </w:r>
      <w:r>
        <w:rPr>
          <w:rFonts w:ascii="Calibri" w:hAnsi="Calibri" w:cs="Calibri"/>
          <w:color w:val="000000"/>
        </w:rPr>
        <w:t>i</w:t>
      </w:r>
      <w:r w:rsidRPr="00370A48">
        <w:rPr>
          <w:rFonts w:ascii="Calibri" w:hAnsi="Calibri" w:cs="Calibri"/>
          <w:color w:val="000000"/>
        </w:rPr>
        <w:t xml:space="preserve">nsure student success in the classroom </w:t>
      </w:r>
      <w:r w:rsidR="006F38E6">
        <w:rPr>
          <w:rFonts w:ascii="Calibri" w:hAnsi="Calibri" w:cs="Calibri"/>
          <w:color w:val="000000"/>
        </w:rPr>
        <w:t>that translates to the</w:t>
      </w:r>
      <w:r w:rsidRPr="00370A48">
        <w:rPr>
          <w:rFonts w:ascii="Calibri" w:hAnsi="Calibri" w:cs="Calibri"/>
          <w:color w:val="000000"/>
        </w:rPr>
        <w:t xml:space="preserve"> working world once </w:t>
      </w:r>
      <w:r>
        <w:rPr>
          <w:rFonts w:ascii="Calibri" w:hAnsi="Calibri" w:cs="Calibri"/>
          <w:color w:val="000000"/>
        </w:rPr>
        <w:t>students</w:t>
      </w:r>
      <w:r w:rsidRPr="00370A48">
        <w:rPr>
          <w:rFonts w:ascii="Calibri" w:hAnsi="Calibri" w:cs="Calibri"/>
          <w:color w:val="000000"/>
        </w:rPr>
        <w:t xml:space="preserve"> graduate. By acquiring professional-level skills and knowledge, students can fulfill their academic potential and embark on rewarding careers in a growing </w:t>
      </w:r>
      <w:r>
        <w:rPr>
          <w:rFonts w:ascii="Calibri" w:hAnsi="Calibri" w:cs="Calibri"/>
          <w:color w:val="000000"/>
        </w:rPr>
        <w:t>labor</w:t>
      </w:r>
      <w:r w:rsidRPr="00370A48">
        <w:rPr>
          <w:rFonts w:ascii="Calibri" w:hAnsi="Calibri" w:cs="Calibri"/>
          <w:color w:val="000000"/>
        </w:rPr>
        <w:t xml:space="preserve"> </w:t>
      </w:r>
      <w:r>
        <w:rPr>
          <w:rFonts w:ascii="Calibri" w:hAnsi="Calibri" w:cs="Calibri"/>
          <w:color w:val="000000"/>
        </w:rPr>
        <w:t>market</w:t>
      </w:r>
      <w:r w:rsidRPr="00370A48">
        <w:rPr>
          <w:rFonts w:ascii="Calibri" w:hAnsi="Calibri" w:cs="Calibri"/>
          <w:color w:val="000000"/>
        </w:rPr>
        <w:t xml:space="preserve">. In providing ethics training and a balanced vocational educational curriculum, this program also prepares graduates to engage in the global economy as civic-minded citizens. </w:t>
      </w:r>
      <w:r w:rsidR="006F38E6">
        <w:rPr>
          <w:rFonts w:ascii="Calibri" w:hAnsi="Calibri" w:cs="Calibri"/>
          <w:color w:val="000000"/>
        </w:rPr>
        <w:t xml:space="preserve"> </w:t>
      </w:r>
    </w:p>
    <w:p w:rsidR="00232ADA" w:rsidRDefault="00232ADA" w:rsidP="006F38E6">
      <w:pPr>
        <w:tabs>
          <w:tab w:val="left" w:pos="720"/>
        </w:tabs>
        <w:ind w:left="360" w:firstLine="360"/>
        <w:rPr>
          <w:rFonts w:ascii="Calibri" w:hAnsi="Calibri" w:cs="Calibri"/>
          <w:color w:val="000000"/>
        </w:rPr>
      </w:pPr>
    </w:p>
    <w:p w:rsidR="00444181" w:rsidRDefault="00D7733F" w:rsidP="006F38E6">
      <w:pPr>
        <w:tabs>
          <w:tab w:val="left" w:pos="720"/>
        </w:tabs>
        <w:ind w:left="360" w:firstLine="360"/>
        <w:rPr>
          <w:rFonts w:ascii="Calibri" w:hAnsi="Calibri" w:cs="Calibri"/>
          <w:color w:val="000000"/>
        </w:rPr>
      </w:pPr>
      <w:r w:rsidRPr="00370A48">
        <w:rPr>
          <w:rFonts w:ascii="Calibri" w:hAnsi="Calibri" w:cs="Calibri"/>
          <w:color w:val="000000"/>
        </w:rPr>
        <w:t xml:space="preserve">Each of </w:t>
      </w:r>
      <w:r w:rsidR="004F53F9">
        <w:rPr>
          <w:rFonts w:ascii="Calibri" w:hAnsi="Calibri" w:cs="Calibri"/>
          <w:color w:val="000000"/>
        </w:rPr>
        <w:t>the P</w:t>
      </w:r>
      <w:r w:rsidR="00444181" w:rsidRPr="00370A48">
        <w:rPr>
          <w:rFonts w:ascii="Calibri" w:hAnsi="Calibri" w:cs="Calibri"/>
          <w:color w:val="000000"/>
        </w:rPr>
        <w:t xml:space="preserve">rogram’s CTAs (listed in Part A (1), above) is aligned with one of the college-wide initiatives and helps to promote fulfillment of both the college’s broad Mission and its more targeted Strategic Initiatives. </w:t>
      </w:r>
      <w:r w:rsidR="00444181">
        <w:rPr>
          <w:rFonts w:ascii="Calibri" w:hAnsi="Calibri" w:cs="Calibri"/>
          <w:color w:val="000000"/>
        </w:rPr>
        <w:t xml:space="preserve">The Program PLOs are in alignment with the college ILOs, and thus the Program actively promotes many of the same objectives and core values such as competency, social responsibility, communication, and personal development.  </w:t>
      </w:r>
    </w:p>
    <w:p w:rsidR="00232ADA" w:rsidRDefault="00444181" w:rsidP="00444181">
      <w:pPr>
        <w:tabs>
          <w:tab w:val="left" w:pos="360"/>
        </w:tabs>
        <w:ind w:left="360"/>
        <w:rPr>
          <w:rFonts w:ascii="Calibri" w:hAnsi="Calibri" w:cs="Calibri"/>
          <w:color w:val="000000"/>
        </w:rPr>
      </w:pPr>
      <w:r>
        <w:rPr>
          <w:rFonts w:ascii="Calibri" w:hAnsi="Calibri" w:cs="Calibri"/>
          <w:color w:val="000000"/>
        </w:rPr>
        <w:tab/>
      </w:r>
    </w:p>
    <w:p w:rsidR="00444181" w:rsidRDefault="00444181" w:rsidP="00444181">
      <w:pPr>
        <w:tabs>
          <w:tab w:val="left" w:pos="360"/>
        </w:tabs>
        <w:ind w:left="360"/>
        <w:rPr>
          <w:rFonts w:ascii="Calibri" w:hAnsi="Calibri" w:cs="Calibri"/>
          <w:color w:val="000000"/>
        </w:rPr>
      </w:pPr>
      <w:r>
        <w:rPr>
          <w:rFonts w:ascii="Calibri" w:hAnsi="Calibri" w:cs="Calibri"/>
          <w:color w:val="000000"/>
        </w:rPr>
        <w:t>California Community Colleges are also mandated by Mission and expectation to provide school-to-work initiatives through Career Technical Education and the AJ Program supports this state and local purpose.</w:t>
      </w:r>
    </w:p>
    <w:p w:rsidR="00444181" w:rsidRDefault="00444181" w:rsidP="00444181">
      <w:pPr>
        <w:autoSpaceDE w:val="0"/>
        <w:autoSpaceDN w:val="0"/>
        <w:adjustRightInd w:val="0"/>
        <w:spacing w:line="240" w:lineRule="auto"/>
        <w:ind w:right="-1080"/>
        <w:rPr>
          <w:rFonts w:cstheme="minorHAnsi"/>
          <w:b/>
          <w:color w:val="000000"/>
        </w:rPr>
      </w:pPr>
    </w:p>
    <w:p w:rsidR="0013404E" w:rsidRPr="00370A48" w:rsidRDefault="0013404E" w:rsidP="00444181">
      <w:pPr>
        <w:autoSpaceDE w:val="0"/>
        <w:autoSpaceDN w:val="0"/>
        <w:adjustRightInd w:val="0"/>
        <w:spacing w:line="240" w:lineRule="auto"/>
        <w:ind w:left="360" w:right="-1080" w:hanging="360"/>
        <w:rPr>
          <w:rFonts w:cstheme="minorHAnsi"/>
          <w:b/>
          <w:color w:val="000000"/>
        </w:rPr>
      </w:pPr>
      <w:r w:rsidRPr="00694A13">
        <w:rPr>
          <w:rFonts w:cstheme="minorHAnsi"/>
          <w:b/>
          <w:color w:val="000000"/>
        </w:rPr>
        <w:t>3.</w:t>
      </w:r>
      <w:r w:rsidRPr="00917431">
        <w:rPr>
          <w:rFonts w:cstheme="minorHAnsi"/>
          <w:color w:val="000000"/>
        </w:rPr>
        <w:t xml:space="preserve"> </w:t>
      </w:r>
      <w:r w:rsidR="00694A13">
        <w:rPr>
          <w:rFonts w:cstheme="minorHAnsi"/>
          <w:color w:val="000000"/>
        </w:rPr>
        <w:t xml:space="preserve">   </w:t>
      </w:r>
      <w:r w:rsidRPr="00370A48">
        <w:rPr>
          <w:rFonts w:cstheme="minorHAnsi"/>
          <w:b/>
          <w:color w:val="000000"/>
        </w:rPr>
        <w:t>Please state at least three recent accomplishments for your program which show how it contributes to the College’s success.</w:t>
      </w:r>
    </w:p>
    <w:p w:rsidR="0013404E" w:rsidRDefault="0013404E" w:rsidP="007B249B">
      <w:pPr>
        <w:rPr>
          <w:rFonts w:cstheme="minorHAnsi"/>
        </w:rPr>
      </w:pPr>
    </w:p>
    <w:p w:rsidR="00B35B2B" w:rsidRPr="00516738" w:rsidRDefault="00516738" w:rsidP="00516738">
      <w:pPr>
        <w:pStyle w:val="ListParagraph"/>
        <w:numPr>
          <w:ilvl w:val="0"/>
          <w:numId w:val="4"/>
        </w:numPr>
        <w:autoSpaceDE w:val="0"/>
        <w:autoSpaceDN w:val="0"/>
        <w:adjustRightInd w:val="0"/>
        <w:spacing w:line="240" w:lineRule="auto"/>
        <w:ind w:left="720"/>
        <w:rPr>
          <w:rFonts w:ascii="Calibri" w:hAnsi="Calibri" w:cs="Calibri"/>
          <w:color w:val="000000"/>
        </w:rPr>
      </w:pPr>
      <w:r>
        <w:rPr>
          <w:rFonts w:ascii="Calibri" w:hAnsi="Calibri" w:cs="Calibri"/>
          <w:color w:val="000000"/>
        </w:rPr>
        <w:t>The P</w:t>
      </w:r>
      <w:r w:rsidR="001D75B1" w:rsidRPr="00370A48">
        <w:rPr>
          <w:rFonts w:ascii="Calibri" w:hAnsi="Calibri" w:cs="Calibri"/>
          <w:color w:val="000000"/>
        </w:rPr>
        <w:t xml:space="preserve">rogram </w:t>
      </w:r>
      <w:r w:rsidR="00370A48" w:rsidRPr="00370A48">
        <w:rPr>
          <w:rFonts w:ascii="Calibri" w:hAnsi="Calibri" w:cs="Calibri"/>
          <w:color w:val="000000"/>
        </w:rPr>
        <w:t>has maintained</w:t>
      </w:r>
      <w:r w:rsidR="001D75B1" w:rsidRPr="00370A48">
        <w:rPr>
          <w:rFonts w:ascii="Calibri" w:hAnsi="Calibri" w:cs="Calibri"/>
          <w:color w:val="000000"/>
        </w:rPr>
        <w:t xml:space="preserve"> a purposeful Advisory </w:t>
      </w:r>
      <w:r w:rsidR="00B15AD2">
        <w:rPr>
          <w:rFonts w:ascii="Calibri" w:hAnsi="Calibri" w:cs="Calibri"/>
          <w:color w:val="000000"/>
        </w:rPr>
        <w:t>network</w:t>
      </w:r>
      <w:r w:rsidR="001D75B1" w:rsidRPr="00370A48">
        <w:rPr>
          <w:rFonts w:ascii="Calibri" w:hAnsi="Calibri" w:cs="Calibri"/>
          <w:color w:val="000000"/>
        </w:rPr>
        <w:t xml:space="preserve"> with strong representation from the </w:t>
      </w:r>
      <w:r w:rsidR="00370A48" w:rsidRPr="00370A48">
        <w:rPr>
          <w:rFonts w:ascii="Calibri" w:hAnsi="Calibri" w:cs="Calibri"/>
          <w:color w:val="000000"/>
        </w:rPr>
        <w:t>criminal justice</w:t>
      </w:r>
      <w:r w:rsidR="001D75B1" w:rsidRPr="00370A48">
        <w:rPr>
          <w:rFonts w:ascii="Calibri" w:hAnsi="Calibri" w:cs="Calibri"/>
          <w:color w:val="000000"/>
        </w:rPr>
        <w:t xml:space="preserve"> community. Its composition and accomplishments are more fully described in </w:t>
      </w:r>
      <w:r w:rsidR="001D75B1" w:rsidRPr="00811A12">
        <w:rPr>
          <w:rFonts w:ascii="Calibri" w:hAnsi="Calibri" w:cs="Calibri"/>
        </w:rPr>
        <w:t>Part 1 (9),</w:t>
      </w:r>
      <w:r w:rsidR="001D75B1" w:rsidRPr="00370A48">
        <w:rPr>
          <w:rFonts w:ascii="Calibri" w:hAnsi="Calibri" w:cs="Calibri"/>
          <w:color w:val="000000"/>
        </w:rPr>
        <w:t xml:space="preserve"> below. This </w:t>
      </w:r>
      <w:r w:rsidR="00B15AD2">
        <w:rPr>
          <w:rFonts w:ascii="Calibri" w:hAnsi="Calibri" w:cs="Calibri"/>
          <w:color w:val="000000"/>
        </w:rPr>
        <w:t>network’</w:t>
      </w:r>
      <w:r w:rsidR="001D75B1" w:rsidRPr="00370A48">
        <w:rPr>
          <w:rFonts w:ascii="Calibri" w:hAnsi="Calibri" w:cs="Calibri"/>
          <w:color w:val="000000"/>
        </w:rPr>
        <w:t xml:space="preserve">s feedback helps ensure that the </w:t>
      </w:r>
    </w:p>
    <w:p w:rsidR="001D75B1" w:rsidRDefault="00516738" w:rsidP="00B35B2B">
      <w:pPr>
        <w:pStyle w:val="ListParagraph"/>
        <w:autoSpaceDE w:val="0"/>
        <w:autoSpaceDN w:val="0"/>
        <w:adjustRightInd w:val="0"/>
        <w:spacing w:line="240" w:lineRule="auto"/>
        <w:rPr>
          <w:rFonts w:ascii="Calibri" w:hAnsi="Calibri" w:cs="Calibri"/>
          <w:color w:val="000000"/>
        </w:rPr>
      </w:pPr>
      <w:r>
        <w:rPr>
          <w:rFonts w:ascii="Calibri" w:hAnsi="Calibri" w:cs="Calibri"/>
          <w:color w:val="000000"/>
        </w:rPr>
        <w:t>P</w:t>
      </w:r>
      <w:r w:rsidR="001D75B1" w:rsidRPr="00370A48">
        <w:rPr>
          <w:rFonts w:ascii="Calibri" w:hAnsi="Calibri" w:cs="Calibri"/>
          <w:color w:val="000000"/>
        </w:rPr>
        <w:t>r</w:t>
      </w:r>
      <w:r w:rsidR="0061464C">
        <w:rPr>
          <w:rFonts w:ascii="Calibri" w:hAnsi="Calibri" w:cs="Calibri"/>
          <w:color w:val="000000"/>
        </w:rPr>
        <w:t>ogram and its curricula</w:t>
      </w:r>
      <w:r w:rsidR="001D75B1" w:rsidRPr="00370A48">
        <w:rPr>
          <w:rFonts w:ascii="Calibri" w:hAnsi="Calibri" w:cs="Calibri"/>
          <w:color w:val="000000"/>
        </w:rPr>
        <w:t xml:space="preserve"> remain curr</w:t>
      </w:r>
      <w:r>
        <w:rPr>
          <w:rFonts w:ascii="Calibri" w:hAnsi="Calibri" w:cs="Calibri"/>
          <w:color w:val="000000"/>
        </w:rPr>
        <w:t>ent in the field, allowing the P</w:t>
      </w:r>
      <w:r w:rsidR="001D75B1" w:rsidRPr="00370A48">
        <w:rPr>
          <w:rFonts w:ascii="Calibri" w:hAnsi="Calibri" w:cs="Calibri"/>
          <w:color w:val="000000"/>
        </w:rPr>
        <w:t xml:space="preserve">rogram to continue graduating successful students who are well prepared for their careers. </w:t>
      </w:r>
      <w:r w:rsidR="00B049EA">
        <w:rPr>
          <w:rFonts w:ascii="Calibri" w:hAnsi="Calibri" w:cs="Calibri"/>
          <w:color w:val="000000"/>
        </w:rPr>
        <w:t xml:space="preserve">  This accomplishment directly supports the college’s mission related to </w:t>
      </w:r>
      <w:r w:rsidR="00B049EA" w:rsidRPr="00B049EA">
        <w:rPr>
          <w:rFonts w:ascii="Calibri" w:hAnsi="Calibri" w:cs="Calibri"/>
          <w:b/>
          <w:color w:val="000000"/>
        </w:rPr>
        <w:t>Community Engagement</w:t>
      </w:r>
      <w:r w:rsidR="00B049EA">
        <w:rPr>
          <w:rFonts w:ascii="Calibri" w:hAnsi="Calibri" w:cs="Calibri"/>
          <w:color w:val="000000"/>
        </w:rPr>
        <w:t xml:space="preserve"> by strengthening visibility and reinforcing strategic partnerships.</w:t>
      </w:r>
    </w:p>
    <w:p w:rsidR="00EE3B23" w:rsidRPr="00370A48" w:rsidRDefault="00EE3B23" w:rsidP="00B35B2B">
      <w:pPr>
        <w:pStyle w:val="ListParagraph"/>
        <w:autoSpaceDE w:val="0"/>
        <w:autoSpaceDN w:val="0"/>
        <w:adjustRightInd w:val="0"/>
        <w:spacing w:line="240" w:lineRule="auto"/>
        <w:rPr>
          <w:rFonts w:ascii="Calibri" w:hAnsi="Calibri" w:cs="Calibri"/>
          <w:color w:val="000000"/>
        </w:rPr>
      </w:pPr>
    </w:p>
    <w:p w:rsidR="001D75B1" w:rsidRDefault="00004A65" w:rsidP="00954D6E">
      <w:pPr>
        <w:pStyle w:val="ListParagraph"/>
        <w:numPr>
          <w:ilvl w:val="0"/>
          <w:numId w:val="4"/>
        </w:numPr>
        <w:autoSpaceDE w:val="0"/>
        <w:autoSpaceDN w:val="0"/>
        <w:adjustRightInd w:val="0"/>
        <w:spacing w:line="240" w:lineRule="auto"/>
        <w:ind w:left="720"/>
        <w:rPr>
          <w:rFonts w:ascii="Calibri" w:hAnsi="Calibri" w:cs="Calibri"/>
          <w:color w:val="000000"/>
        </w:rPr>
      </w:pPr>
      <w:r w:rsidRPr="00004A65">
        <w:rPr>
          <w:rFonts w:ascii="Calibri" w:hAnsi="Calibri" w:cs="Calibri"/>
          <w:color w:val="000000"/>
        </w:rPr>
        <w:t>The</w:t>
      </w:r>
      <w:r w:rsidR="00516738">
        <w:rPr>
          <w:rFonts w:ascii="Calibri" w:hAnsi="Calibri" w:cs="Calibri"/>
          <w:color w:val="000000"/>
        </w:rPr>
        <w:t xml:space="preserve"> P</w:t>
      </w:r>
      <w:r w:rsidR="001D75B1" w:rsidRPr="00004A65">
        <w:rPr>
          <w:rFonts w:ascii="Calibri" w:hAnsi="Calibri" w:cs="Calibri"/>
          <w:color w:val="000000"/>
        </w:rPr>
        <w:t xml:space="preserve">rogram held </w:t>
      </w:r>
      <w:r>
        <w:rPr>
          <w:rFonts w:ascii="Calibri" w:hAnsi="Calibri" w:cs="Calibri"/>
          <w:color w:val="000000"/>
        </w:rPr>
        <w:t>workshops,</w:t>
      </w:r>
      <w:r w:rsidRPr="00004A65">
        <w:rPr>
          <w:rFonts w:ascii="Calibri" w:hAnsi="Calibri" w:cs="Calibri"/>
          <w:color w:val="000000"/>
        </w:rPr>
        <w:t xml:space="preserve"> seminars </w:t>
      </w:r>
      <w:r w:rsidR="001D75B1" w:rsidRPr="00004A65">
        <w:rPr>
          <w:rFonts w:ascii="Calibri" w:hAnsi="Calibri" w:cs="Calibri"/>
          <w:color w:val="000000"/>
        </w:rPr>
        <w:t xml:space="preserve">and invited guest speakers to campus for presentations on topics such as </w:t>
      </w:r>
      <w:r w:rsidRPr="00004A65">
        <w:rPr>
          <w:rFonts w:ascii="Calibri" w:hAnsi="Calibri" w:cs="Calibri"/>
          <w:color w:val="000000"/>
        </w:rPr>
        <w:t xml:space="preserve">career preparation, academy training, </w:t>
      </w:r>
      <w:r>
        <w:rPr>
          <w:rFonts w:ascii="Calibri" w:hAnsi="Calibri" w:cs="Calibri"/>
          <w:color w:val="000000"/>
        </w:rPr>
        <w:t xml:space="preserve">recruitment exams, </w:t>
      </w:r>
      <w:r w:rsidRPr="00004A65">
        <w:rPr>
          <w:rFonts w:ascii="Calibri" w:hAnsi="Calibri" w:cs="Calibri"/>
          <w:color w:val="000000"/>
        </w:rPr>
        <w:t>and community volunteerism.</w:t>
      </w:r>
      <w:r w:rsidR="00B049EA">
        <w:rPr>
          <w:rFonts w:ascii="Calibri" w:hAnsi="Calibri" w:cs="Calibri"/>
          <w:color w:val="000000"/>
        </w:rPr>
        <w:t xml:space="preserve">  This accomplishment directly supports the college’s mission related to </w:t>
      </w:r>
      <w:r w:rsidR="00B049EA" w:rsidRPr="00B049EA">
        <w:rPr>
          <w:rFonts w:ascii="Calibri" w:hAnsi="Calibri" w:cs="Calibri"/>
          <w:b/>
          <w:color w:val="000000"/>
        </w:rPr>
        <w:t>Student Centeredness</w:t>
      </w:r>
      <w:r w:rsidR="00B049EA">
        <w:rPr>
          <w:rFonts w:ascii="Calibri" w:hAnsi="Calibri" w:cs="Calibri"/>
          <w:color w:val="000000"/>
        </w:rPr>
        <w:t xml:space="preserve"> by strengthening access for students and promoting additional services, programs, and careers.</w:t>
      </w:r>
    </w:p>
    <w:p w:rsidR="00EE3B23" w:rsidRPr="00004A65" w:rsidRDefault="00EE3B23" w:rsidP="00EE3B23">
      <w:pPr>
        <w:pStyle w:val="ListParagraph"/>
        <w:autoSpaceDE w:val="0"/>
        <w:autoSpaceDN w:val="0"/>
        <w:adjustRightInd w:val="0"/>
        <w:spacing w:line="240" w:lineRule="auto"/>
        <w:rPr>
          <w:rFonts w:ascii="Calibri" w:hAnsi="Calibri" w:cs="Calibri"/>
          <w:color w:val="000000"/>
        </w:rPr>
      </w:pPr>
    </w:p>
    <w:p w:rsidR="001D75B1" w:rsidRPr="00004A65" w:rsidRDefault="001D75B1" w:rsidP="00954D6E">
      <w:pPr>
        <w:pStyle w:val="ListParagraph"/>
        <w:numPr>
          <w:ilvl w:val="0"/>
          <w:numId w:val="4"/>
        </w:numPr>
        <w:autoSpaceDE w:val="0"/>
        <w:autoSpaceDN w:val="0"/>
        <w:adjustRightInd w:val="0"/>
        <w:spacing w:line="240" w:lineRule="auto"/>
        <w:ind w:left="720"/>
        <w:rPr>
          <w:rFonts w:ascii="Calibri" w:hAnsi="Calibri" w:cs="Calibri"/>
          <w:color w:val="000000"/>
        </w:rPr>
      </w:pPr>
      <w:r w:rsidRPr="00004A65">
        <w:rPr>
          <w:rFonts w:ascii="Calibri" w:hAnsi="Calibri" w:cs="Calibri"/>
          <w:color w:val="000000"/>
        </w:rPr>
        <w:t xml:space="preserve">The </w:t>
      </w:r>
      <w:r w:rsidR="00822DF4">
        <w:rPr>
          <w:rFonts w:ascii="Calibri" w:hAnsi="Calibri" w:cs="Calibri"/>
          <w:color w:val="000000"/>
        </w:rPr>
        <w:t xml:space="preserve">AJ </w:t>
      </w:r>
      <w:r w:rsidR="00516738">
        <w:rPr>
          <w:rFonts w:ascii="Calibri" w:hAnsi="Calibri" w:cs="Calibri"/>
          <w:color w:val="000000"/>
        </w:rPr>
        <w:t>P</w:t>
      </w:r>
      <w:r w:rsidRPr="00004A65">
        <w:rPr>
          <w:rFonts w:ascii="Calibri" w:hAnsi="Calibri" w:cs="Calibri"/>
          <w:color w:val="000000"/>
        </w:rPr>
        <w:t xml:space="preserve">rogram </w:t>
      </w:r>
      <w:r w:rsidR="00004A65" w:rsidRPr="00004A65">
        <w:rPr>
          <w:rFonts w:ascii="Calibri" w:hAnsi="Calibri" w:cs="Calibri"/>
          <w:color w:val="000000"/>
        </w:rPr>
        <w:t>implemented</w:t>
      </w:r>
      <w:r w:rsidR="00370A48" w:rsidRPr="00004A65">
        <w:rPr>
          <w:rFonts w:ascii="Calibri" w:hAnsi="Calibri" w:cs="Calibri"/>
          <w:color w:val="000000"/>
        </w:rPr>
        <w:t xml:space="preserve"> Student-2-Student to actively promote </w:t>
      </w:r>
      <w:r w:rsidR="00004A65" w:rsidRPr="00004A65">
        <w:rPr>
          <w:rFonts w:ascii="Calibri" w:hAnsi="Calibri" w:cs="Calibri"/>
          <w:color w:val="000000"/>
        </w:rPr>
        <w:t>Administration of Justice</w:t>
      </w:r>
      <w:r w:rsidR="00B15AD2">
        <w:rPr>
          <w:rFonts w:ascii="Calibri" w:hAnsi="Calibri" w:cs="Calibri"/>
          <w:color w:val="000000"/>
        </w:rPr>
        <w:t xml:space="preserve"> careers</w:t>
      </w:r>
      <w:r w:rsidR="00370A48" w:rsidRPr="00004A65">
        <w:rPr>
          <w:rFonts w:ascii="Calibri" w:hAnsi="Calibri" w:cs="Calibri"/>
          <w:color w:val="000000"/>
        </w:rPr>
        <w:t xml:space="preserve"> and the college</w:t>
      </w:r>
      <w:r w:rsidR="00B15AD2">
        <w:rPr>
          <w:rFonts w:ascii="Calibri" w:hAnsi="Calibri" w:cs="Calibri"/>
          <w:color w:val="000000"/>
        </w:rPr>
        <w:t xml:space="preserve"> in general</w:t>
      </w:r>
      <w:r w:rsidR="00370A48" w:rsidRPr="00004A65">
        <w:rPr>
          <w:rFonts w:ascii="Calibri" w:hAnsi="Calibri" w:cs="Calibri"/>
          <w:color w:val="000000"/>
        </w:rPr>
        <w:t xml:space="preserve">.  </w:t>
      </w:r>
      <w:r w:rsidR="00004A65" w:rsidRPr="00004A65">
        <w:rPr>
          <w:rFonts w:ascii="Calibri" w:hAnsi="Calibri" w:cs="Calibri"/>
          <w:color w:val="000000"/>
        </w:rPr>
        <w:t xml:space="preserve">Current </w:t>
      </w:r>
      <w:r w:rsidR="00B15AD2">
        <w:rPr>
          <w:rFonts w:ascii="Calibri" w:hAnsi="Calibri" w:cs="Calibri"/>
          <w:color w:val="000000"/>
        </w:rPr>
        <w:t xml:space="preserve">AJ </w:t>
      </w:r>
      <w:r w:rsidR="00004A65" w:rsidRPr="00004A65">
        <w:rPr>
          <w:rFonts w:ascii="Calibri" w:hAnsi="Calibri" w:cs="Calibri"/>
          <w:color w:val="000000"/>
        </w:rPr>
        <w:t>s</w:t>
      </w:r>
      <w:r w:rsidR="00370A48" w:rsidRPr="00004A65">
        <w:rPr>
          <w:rFonts w:ascii="Calibri" w:hAnsi="Calibri" w:cs="Calibri"/>
          <w:color w:val="000000"/>
        </w:rPr>
        <w:t>tudent</w:t>
      </w:r>
      <w:r w:rsidR="00004A65" w:rsidRPr="00004A65">
        <w:rPr>
          <w:rFonts w:ascii="Calibri" w:hAnsi="Calibri" w:cs="Calibri"/>
          <w:color w:val="000000"/>
        </w:rPr>
        <w:t xml:space="preserve">s serve as college ambassadors </w:t>
      </w:r>
      <w:r w:rsidR="00822DF4">
        <w:rPr>
          <w:rFonts w:ascii="Calibri" w:hAnsi="Calibri" w:cs="Calibri"/>
          <w:color w:val="000000"/>
        </w:rPr>
        <w:t>and make presentations at</w:t>
      </w:r>
      <w:r w:rsidR="00004A65" w:rsidRPr="00004A65">
        <w:rPr>
          <w:rFonts w:ascii="Calibri" w:hAnsi="Calibri" w:cs="Calibri"/>
          <w:color w:val="000000"/>
        </w:rPr>
        <w:t xml:space="preserve"> feeder high school</w:t>
      </w:r>
      <w:r w:rsidR="00822DF4">
        <w:rPr>
          <w:rFonts w:ascii="Calibri" w:hAnsi="Calibri" w:cs="Calibri"/>
          <w:color w:val="000000"/>
        </w:rPr>
        <w:t>s to promote</w:t>
      </w:r>
      <w:r w:rsidR="00004A65" w:rsidRPr="00004A65">
        <w:rPr>
          <w:rFonts w:ascii="Calibri" w:hAnsi="Calibri" w:cs="Calibri"/>
          <w:color w:val="000000"/>
        </w:rPr>
        <w:t xml:space="preserve"> criminal justice</w:t>
      </w:r>
      <w:r w:rsidR="00021873">
        <w:rPr>
          <w:rFonts w:ascii="Calibri" w:hAnsi="Calibri" w:cs="Calibri"/>
          <w:color w:val="000000"/>
        </w:rPr>
        <w:t xml:space="preserve"> careers</w:t>
      </w:r>
      <w:r w:rsidRPr="00004A65">
        <w:rPr>
          <w:rFonts w:ascii="Calibri" w:hAnsi="Calibri" w:cs="Calibri"/>
          <w:color w:val="000000"/>
        </w:rPr>
        <w:t xml:space="preserve">. This </w:t>
      </w:r>
      <w:r w:rsidR="00822DF4">
        <w:rPr>
          <w:rFonts w:ascii="Calibri" w:hAnsi="Calibri" w:cs="Calibri"/>
          <w:color w:val="000000"/>
        </w:rPr>
        <w:t>encourages</w:t>
      </w:r>
      <w:r w:rsidR="00004A65" w:rsidRPr="00004A65">
        <w:rPr>
          <w:rFonts w:ascii="Calibri" w:hAnsi="Calibri" w:cs="Calibri"/>
          <w:color w:val="000000"/>
        </w:rPr>
        <w:t xml:space="preserve"> community engagement, </w:t>
      </w:r>
      <w:r w:rsidR="00822DF4">
        <w:rPr>
          <w:rFonts w:ascii="Calibri" w:hAnsi="Calibri" w:cs="Calibri"/>
          <w:color w:val="000000"/>
        </w:rPr>
        <w:t xml:space="preserve">supports the AJ Program, </w:t>
      </w:r>
      <w:r w:rsidRPr="00004A65">
        <w:rPr>
          <w:rFonts w:ascii="Calibri" w:hAnsi="Calibri" w:cs="Calibri"/>
          <w:color w:val="000000"/>
        </w:rPr>
        <w:t xml:space="preserve">and </w:t>
      </w:r>
      <w:r w:rsidR="00822DF4">
        <w:rPr>
          <w:rFonts w:ascii="Calibri" w:hAnsi="Calibri" w:cs="Calibri"/>
          <w:color w:val="000000"/>
        </w:rPr>
        <w:t>raises awareness of the college within our local community</w:t>
      </w:r>
      <w:r w:rsidRPr="00004A65">
        <w:rPr>
          <w:rFonts w:ascii="Calibri" w:hAnsi="Calibri" w:cs="Calibri"/>
          <w:color w:val="000000"/>
        </w:rPr>
        <w:t>.</w:t>
      </w:r>
      <w:r w:rsidR="00B049EA">
        <w:rPr>
          <w:rFonts w:ascii="Calibri" w:hAnsi="Calibri" w:cs="Calibri"/>
          <w:color w:val="000000"/>
        </w:rPr>
        <w:t xml:space="preserve">  This accomplishment directly supports the college’s mission related to </w:t>
      </w:r>
      <w:r w:rsidR="00B049EA" w:rsidRPr="00B049EA">
        <w:rPr>
          <w:rFonts w:ascii="Calibri" w:hAnsi="Calibri" w:cs="Calibri"/>
          <w:b/>
          <w:color w:val="000000"/>
        </w:rPr>
        <w:t>Organizational Transformation</w:t>
      </w:r>
      <w:r w:rsidR="00B049EA">
        <w:rPr>
          <w:rFonts w:ascii="Calibri" w:hAnsi="Calibri" w:cs="Calibri"/>
          <w:color w:val="000000"/>
        </w:rPr>
        <w:t xml:space="preserve"> by strengthening community building efforts between the college and aspiring students.</w:t>
      </w:r>
    </w:p>
    <w:p w:rsidR="0013404E" w:rsidRDefault="0013404E" w:rsidP="007B249B">
      <w:pPr>
        <w:rPr>
          <w:rFonts w:cstheme="minorHAnsi"/>
        </w:rPr>
      </w:pPr>
    </w:p>
    <w:p w:rsidR="004C483B" w:rsidRDefault="004C483B" w:rsidP="00232ADA">
      <w:pPr>
        <w:autoSpaceDE w:val="0"/>
        <w:autoSpaceDN w:val="0"/>
        <w:adjustRightInd w:val="0"/>
        <w:spacing w:line="240" w:lineRule="auto"/>
        <w:ind w:right="-1080"/>
        <w:rPr>
          <w:rFonts w:ascii="Calibri" w:hAnsi="Calibri" w:cs="Calibri"/>
          <w:b/>
          <w:color w:val="000000"/>
          <w:u w:val="single"/>
        </w:rPr>
      </w:pPr>
    </w:p>
    <w:p w:rsidR="009C11F7" w:rsidRDefault="009C11F7" w:rsidP="009C11F7">
      <w:pPr>
        <w:pBdr>
          <w:top w:val="thinThickSmallGap" w:sz="12" w:space="1" w:color="45A98F"/>
        </w:pBdr>
        <w:autoSpaceDE w:val="0"/>
        <w:autoSpaceDN w:val="0"/>
        <w:adjustRightInd w:val="0"/>
        <w:spacing w:line="240" w:lineRule="auto"/>
        <w:ind w:right="-1080" w:hanging="720"/>
        <w:rPr>
          <w:rFonts w:ascii="Calibri" w:hAnsi="Calibri" w:cs="Calibri"/>
          <w:b/>
          <w:color w:val="000000"/>
          <w:u w:val="single"/>
        </w:rPr>
      </w:pPr>
    </w:p>
    <w:p w:rsidR="009C11F7" w:rsidRPr="00FD09C1" w:rsidRDefault="009C11F7" w:rsidP="009C11F7">
      <w:pPr>
        <w:autoSpaceDE w:val="0"/>
        <w:autoSpaceDN w:val="0"/>
        <w:adjustRightInd w:val="0"/>
        <w:spacing w:line="240" w:lineRule="auto"/>
        <w:ind w:left="360" w:hanging="360"/>
        <w:rPr>
          <w:rFonts w:cstheme="minorHAnsi"/>
          <w:b/>
          <w:i/>
          <w:color w:val="000000"/>
        </w:rPr>
      </w:pPr>
      <w:r w:rsidRPr="00694A13">
        <w:rPr>
          <w:rFonts w:cstheme="minorHAnsi"/>
          <w:b/>
          <w:i/>
          <w:color w:val="000000"/>
        </w:rPr>
        <w:t>4.</w:t>
      </w:r>
      <w:r w:rsidRPr="00FD09C1">
        <w:rPr>
          <w:rFonts w:cstheme="minorHAnsi"/>
          <w:i/>
          <w:color w:val="000000"/>
        </w:rPr>
        <w:t xml:space="preserve"> </w:t>
      </w:r>
      <w:r>
        <w:rPr>
          <w:rFonts w:cstheme="minorHAnsi"/>
          <w:i/>
          <w:color w:val="000000"/>
        </w:rPr>
        <w:t xml:space="preserve">   </w:t>
      </w:r>
      <w:r w:rsidRPr="00FD09C1">
        <w:rPr>
          <w:rFonts w:cstheme="minorHAnsi"/>
          <w:b/>
          <w:i/>
          <w:color w:val="000000"/>
        </w:rPr>
        <w:t>State the goals and focus of this department/program and explain how the program contributes to the mission, comprehensive academic offerings, and priorities of the College and District.</w:t>
      </w:r>
    </w:p>
    <w:p w:rsidR="009C11F7" w:rsidRPr="00917431" w:rsidRDefault="009C11F7" w:rsidP="009C11F7">
      <w:pPr>
        <w:rPr>
          <w:rFonts w:cstheme="minorHAnsi"/>
        </w:rPr>
      </w:pPr>
    </w:p>
    <w:p w:rsidR="009C11F7" w:rsidRPr="00FD09C1" w:rsidRDefault="009C11F7" w:rsidP="009C11F7">
      <w:pPr>
        <w:autoSpaceDE w:val="0"/>
        <w:autoSpaceDN w:val="0"/>
        <w:adjustRightInd w:val="0"/>
        <w:spacing w:line="240" w:lineRule="auto"/>
        <w:ind w:left="360" w:firstLine="360"/>
        <w:rPr>
          <w:rFonts w:ascii="Calibri" w:hAnsi="Calibri" w:cs="Calibri"/>
          <w:color w:val="000000"/>
        </w:rPr>
      </w:pPr>
      <w:r w:rsidRPr="00FD09C1">
        <w:rPr>
          <w:rFonts w:ascii="Calibri" w:hAnsi="Calibri" w:cs="Calibri"/>
          <w:color w:val="000000"/>
        </w:rPr>
        <w:t xml:space="preserve">The central goal of the </w:t>
      </w:r>
      <w:r>
        <w:rPr>
          <w:rFonts w:ascii="Calibri" w:hAnsi="Calibri" w:cs="Calibri"/>
          <w:color w:val="000000"/>
        </w:rPr>
        <w:t>AJ</w:t>
      </w:r>
      <w:r w:rsidRPr="00FD09C1">
        <w:rPr>
          <w:rFonts w:ascii="Calibri" w:hAnsi="Calibri" w:cs="Calibri"/>
          <w:color w:val="000000"/>
        </w:rPr>
        <w:t xml:space="preserve"> Program is to prepare students to obtain good jobs in the respective field. Every aspect of the department’s work, from curriculum development to SLO</w:t>
      </w:r>
      <w:r>
        <w:rPr>
          <w:rFonts w:ascii="Calibri" w:hAnsi="Calibri" w:cs="Calibri"/>
          <w:color w:val="000000"/>
        </w:rPr>
        <w:t xml:space="preserve"> Assessment, contributes to the</w:t>
      </w:r>
      <w:r w:rsidRPr="00FD09C1">
        <w:rPr>
          <w:rFonts w:ascii="Calibri" w:hAnsi="Calibri" w:cs="Calibri"/>
          <w:color w:val="000000"/>
        </w:rPr>
        <w:t xml:space="preserve"> core objective of ensuring that our students are well prepared for challenging and rewarding careers. The college’s mission includes the mandate to help prepare students from diverse backgrounds to succeed academically and beyond. Career Technical Education (CTE) p</w:t>
      </w:r>
      <w:r>
        <w:rPr>
          <w:rFonts w:ascii="Calibri" w:hAnsi="Calibri" w:cs="Calibri"/>
          <w:color w:val="000000"/>
        </w:rPr>
        <w:t xml:space="preserve">rograms are an important </w:t>
      </w:r>
      <w:r w:rsidRPr="00FD09C1">
        <w:rPr>
          <w:rFonts w:ascii="Calibri" w:hAnsi="Calibri" w:cs="Calibri"/>
          <w:color w:val="000000"/>
        </w:rPr>
        <w:t xml:space="preserve">choice for many students whose aptitude and interests are best suited towards vocational education and careers. In addition, the college serves many mid-career adults, stay-at-home parents returning to the workforce, and worker’s re-training. </w:t>
      </w:r>
      <w:r>
        <w:rPr>
          <w:rFonts w:ascii="Calibri" w:hAnsi="Calibri" w:cs="Calibri"/>
          <w:color w:val="000000"/>
        </w:rPr>
        <w:t xml:space="preserve">  Most of </w:t>
      </w:r>
      <w:r w:rsidRPr="00FD09C1">
        <w:rPr>
          <w:rFonts w:ascii="Calibri" w:hAnsi="Calibri" w:cs="Calibri"/>
          <w:color w:val="000000"/>
        </w:rPr>
        <w:t xml:space="preserve">the </w:t>
      </w:r>
      <w:r>
        <w:rPr>
          <w:rFonts w:ascii="Calibri" w:hAnsi="Calibri" w:cs="Calibri"/>
          <w:color w:val="000000"/>
        </w:rPr>
        <w:t>AJ</w:t>
      </w:r>
      <w:r w:rsidRPr="00FD09C1">
        <w:rPr>
          <w:rFonts w:ascii="Calibri" w:hAnsi="Calibri" w:cs="Calibri"/>
          <w:color w:val="000000"/>
        </w:rPr>
        <w:t xml:space="preserve"> Program’s student body is comprised of these types of students and the program is able to help them prepare for high-paying, professional careers. Based on enrollment, productivity, student success, graduate employment, and average salary in the profession, the Administration of Justice Program is one of the college’s premier CTE programs. </w:t>
      </w:r>
    </w:p>
    <w:p w:rsidR="009C11F7" w:rsidRDefault="009C11F7" w:rsidP="009C11F7">
      <w:pPr>
        <w:autoSpaceDE w:val="0"/>
        <w:autoSpaceDN w:val="0"/>
        <w:adjustRightInd w:val="0"/>
        <w:spacing w:line="240" w:lineRule="auto"/>
        <w:rPr>
          <w:rFonts w:ascii="Calibri" w:hAnsi="Calibri" w:cs="Calibri"/>
          <w:color w:val="000000"/>
        </w:rPr>
      </w:pPr>
    </w:p>
    <w:p w:rsidR="00B049EA" w:rsidRPr="00FD09C1" w:rsidRDefault="00B049EA" w:rsidP="00B049EA">
      <w:pPr>
        <w:pStyle w:val="ListParagraph"/>
        <w:numPr>
          <w:ilvl w:val="0"/>
          <w:numId w:val="5"/>
        </w:numPr>
        <w:autoSpaceDE w:val="0"/>
        <w:autoSpaceDN w:val="0"/>
        <w:adjustRightInd w:val="0"/>
        <w:spacing w:line="240" w:lineRule="auto"/>
        <w:ind w:left="360" w:right="-720"/>
        <w:rPr>
          <w:rFonts w:cstheme="minorHAnsi"/>
          <w:b/>
          <w:i/>
          <w:color w:val="000000"/>
        </w:rPr>
      </w:pPr>
      <w:r w:rsidRPr="00FD09C1">
        <w:rPr>
          <w:rFonts w:cstheme="minorHAnsi"/>
          <w:b/>
          <w:i/>
          <w:color w:val="000000"/>
        </w:rPr>
        <w:t>Identify current student demographics. If ther</w:t>
      </w:r>
      <w:r>
        <w:rPr>
          <w:rFonts w:cstheme="minorHAnsi"/>
          <w:b/>
          <w:i/>
          <w:color w:val="000000"/>
        </w:rPr>
        <w:t xml:space="preserve">e are recent changes in student </w:t>
      </w:r>
      <w:r w:rsidRPr="00FD09C1">
        <w:rPr>
          <w:rFonts w:cstheme="minorHAnsi"/>
          <w:b/>
          <w:i/>
          <w:color w:val="000000"/>
        </w:rPr>
        <w:t>demographics, explain how the program is addressing these changes.</w:t>
      </w:r>
    </w:p>
    <w:p w:rsidR="00B049EA" w:rsidRDefault="00B049EA" w:rsidP="00B049EA">
      <w:pPr>
        <w:autoSpaceDE w:val="0"/>
        <w:autoSpaceDN w:val="0"/>
        <w:adjustRightInd w:val="0"/>
        <w:spacing w:line="240" w:lineRule="auto"/>
        <w:rPr>
          <w:rFonts w:ascii="Calibri" w:hAnsi="Calibri" w:cs="Calibri"/>
          <w:color w:val="000000"/>
        </w:rPr>
      </w:pPr>
    </w:p>
    <w:p w:rsidR="0074502A" w:rsidRDefault="0074502A" w:rsidP="0074502A">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 AJ P</w:t>
      </w:r>
      <w:r w:rsidRPr="00021873">
        <w:rPr>
          <w:rFonts w:ascii="Calibri" w:hAnsi="Calibri" w:cs="Calibri"/>
          <w:color w:val="000000"/>
        </w:rPr>
        <w:t>rogram serves a diverse student population</w:t>
      </w:r>
      <w:r>
        <w:rPr>
          <w:rFonts w:ascii="Calibri" w:hAnsi="Calibri" w:cs="Calibri"/>
          <w:color w:val="000000"/>
        </w:rPr>
        <w:t xml:space="preserve"> that is reflective of the general college student population</w:t>
      </w:r>
      <w:r w:rsidRPr="00021873">
        <w:rPr>
          <w:rFonts w:ascii="Calibri" w:hAnsi="Calibri" w:cs="Calibri"/>
          <w:color w:val="000000"/>
        </w:rPr>
        <w:t xml:space="preserve">. Demographic patterns indicate stability in enrollment and </w:t>
      </w:r>
      <w:r>
        <w:rPr>
          <w:rFonts w:ascii="Calibri" w:hAnsi="Calibri" w:cs="Calibri"/>
          <w:color w:val="000000"/>
        </w:rPr>
        <w:t xml:space="preserve">positive </w:t>
      </w:r>
      <w:r w:rsidRPr="00021873">
        <w:rPr>
          <w:rFonts w:ascii="Calibri" w:hAnsi="Calibri" w:cs="Calibri"/>
          <w:color w:val="000000"/>
        </w:rPr>
        <w:t>student success</w:t>
      </w:r>
      <w:r>
        <w:rPr>
          <w:rFonts w:ascii="Calibri" w:hAnsi="Calibri" w:cs="Calibri"/>
          <w:color w:val="000000"/>
        </w:rPr>
        <w:t xml:space="preserve"> rates</w:t>
      </w:r>
      <w:r w:rsidRPr="00021873">
        <w:rPr>
          <w:rFonts w:ascii="Calibri" w:hAnsi="Calibri" w:cs="Calibri"/>
          <w:color w:val="000000"/>
        </w:rPr>
        <w:t xml:space="preserve"> in recent years. By and large, all ethnic, gender, and age groups are </w:t>
      </w:r>
      <w:r>
        <w:rPr>
          <w:rFonts w:ascii="Calibri" w:hAnsi="Calibri" w:cs="Calibri"/>
          <w:color w:val="000000"/>
        </w:rPr>
        <w:t xml:space="preserve">represented and are </w:t>
      </w:r>
      <w:r w:rsidRPr="00021873">
        <w:rPr>
          <w:rFonts w:ascii="Calibri" w:hAnsi="Calibri" w:cs="Calibri"/>
          <w:color w:val="000000"/>
        </w:rPr>
        <w:t xml:space="preserve">experiencing success. </w:t>
      </w:r>
      <w:r w:rsidRPr="00021873">
        <w:rPr>
          <w:rFonts w:ascii="Calibri" w:hAnsi="Calibri" w:cs="Calibri"/>
        </w:rPr>
        <w:t>Certain groups enjoy success rates in the AJ Program which exceed those groups’ overall success rates at the college.</w:t>
      </w:r>
      <w:r w:rsidRPr="00021873">
        <w:rPr>
          <w:rFonts w:ascii="Calibri" w:hAnsi="Calibri" w:cs="Calibri"/>
          <w:color w:val="000000"/>
        </w:rPr>
        <w:t xml:space="preserve"> Success rates are more fully discussed in Part A (8). The demographics for age, gender, and ethnicity are explained below by comparing the </w:t>
      </w:r>
      <w:r>
        <w:rPr>
          <w:rFonts w:ascii="Calibri" w:hAnsi="Calibri" w:cs="Calibri"/>
          <w:color w:val="000000"/>
        </w:rPr>
        <w:t>AJ</w:t>
      </w:r>
      <w:r w:rsidRPr="00021873">
        <w:rPr>
          <w:rFonts w:ascii="Calibri" w:hAnsi="Calibri" w:cs="Calibri"/>
          <w:color w:val="000000"/>
        </w:rPr>
        <w:t xml:space="preserve"> student population to that of the college. </w:t>
      </w:r>
      <w:r>
        <w:rPr>
          <w:rFonts w:ascii="Calibri" w:hAnsi="Calibri" w:cs="Calibri"/>
          <w:color w:val="000000"/>
        </w:rPr>
        <w:t xml:space="preserve"> There are good indicators that AJ students enjoy stable success rates based on </w:t>
      </w:r>
      <w:r w:rsidR="00C45A18">
        <w:rPr>
          <w:rFonts w:ascii="Calibri" w:hAnsi="Calibri" w:cs="Calibri"/>
          <w:color w:val="000000"/>
        </w:rPr>
        <w:t>an analysis of a</w:t>
      </w:r>
      <w:r>
        <w:rPr>
          <w:rFonts w:ascii="Calibri" w:hAnsi="Calibri" w:cs="Calibri"/>
          <w:color w:val="000000"/>
        </w:rPr>
        <w:t xml:space="preserve"> four year trend </w:t>
      </w:r>
      <w:r w:rsidR="00C45A18">
        <w:rPr>
          <w:rFonts w:ascii="Calibri" w:hAnsi="Calibri" w:cs="Calibri"/>
          <w:color w:val="000000"/>
        </w:rPr>
        <w:t>of relevant data</w:t>
      </w:r>
      <w:r>
        <w:rPr>
          <w:rFonts w:ascii="Calibri" w:hAnsi="Calibri" w:cs="Calibri"/>
          <w:color w:val="000000"/>
        </w:rPr>
        <w:t>.</w:t>
      </w:r>
    </w:p>
    <w:p w:rsidR="0074502A" w:rsidRDefault="0074502A" w:rsidP="0074502A">
      <w:pPr>
        <w:autoSpaceDE w:val="0"/>
        <w:autoSpaceDN w:val="0"/>
        <w:adjustRightInd w:val="0"/>
        <w:spacing w:line="240" w:lineRule="auto"/>
        <w:ind w:right="-1080"/>
        <w:rPr>
          <w:rFonts w:ascii="Calibri" w:hAnsi="Calibri" w:cs="Calibri"/>
          <w:b/>
          <w:color w:val="000000"/>
          <w:u w:val="single"/>
        </w:rPr>
      </w:pPr>
    </w:p>
    <w:p w:rsidR="001D75B1" w:rsidRPr="009E1C6B" w:rsidRDefault="001D75B1" w:rsidP="00694A13">
      <w:pPr>
        <w:autoSpaceDE w:val="0"/>
        <w:autoSpaceDN w:val="0"/>
        <w:adjustRightInd w:val="0"/>
        <w:spacing w:line="240" w:lineRule="auto"/>
        <w:ind w:firstLine="360"/>
        <w:rPr>
          <w:rFonts w:ascii="Calibri" w:hAnsi="Calibri" w:cs="Calibri"/>
          <w:b/>
          <w:color w:val="000000"/>
          <w:sz w:val="24"/>
          <w:szCs w:val="24"/>
        </w:rPr>
      </w:pPr>
      <w:r w:rsidRPr="009E1C6B">
        <w:rPr>
          <w:rFonts w:ascii="Calibri" w:hAnsi="Calibri" w:cs="Calibri"/>
          <w:b/>
          <w:color w:val="000000"/>
          <w:sz w:val="24"/>
          <w:szCs w:val="24"/>
          <w:u w:val="single"/>
        </w:rPr>
        <w:t>Age</w:t>
      </w:r>
    </w:p>
    <w:p w:rsidR="001D75B1" w:rsidRDefault="001D75B1" w:rsidP="001D75B1">
      <w:pPr>
        <w:autoSpaceDE w:val="0"/>
        <w:autoSpaceDN w:val="0"/>
        <w:adjustRightInd w:val="0"/>
        <w:spacing w:line="240" w:lineRule="auto"/>
        <w:rPr>
          <w:rFonts w:ascii="Calibri" w:hAnsi="Calibri" w:cs="Calibri"/>
          <w:color w:val="000000"/>
        </w:rPr>
      </w:pPr>
    </w:p>
    <w:p w:rsidR="00B049EA" w:rsidRDefault="001D75B1" w:rsidP="00F8427F">
      <w:pPr>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00FD09C1" w:rsidRPr="00FD09C1">
        <w:rPr>
          <w:rFonts w:ascii="Calibri" w:hAnsi="Calibri" w:cs="Calibri"/>
          <w:color w:val="000000"/>
        </w:rPr>
        <w:t>While t</w:t>
      </w:r>
      <w:r w:rsidRPr="00FD09C1">
        <w:rPr>
          <w:rFonts w:ascii="Calibri" w:hAnsi="Calibri" w:cs="Calibri"/>
          <w:color w:val="000000"/>
        </w:rPr>
        <w:t xml:space="preserve">he </w:t>
      </w:r>
      <w:r w:rsidR="00FD09C1" w:rsidRPr="00FD09C1">
        <w:rPr>
          <w:rFonts w:ascii="Calibri" w:hAnsi="Calibri" w:cs="Calibri"/>
          <w:color w:val="000000"/>
        </w:rPr>
        <w:t>AJ</w:t>
      </w:r>
      <w:r w:rsidRPr="00FD09C1">
        <w:rPr>
          <w:rFonts w:ascii="Calibri" w:hAnsi="Calibri" w:cs="Calibri"/>
          <w:color w:val="000000"/>
        </w:rPr>
        <w:t xml:space="preserve"> Program serves </w:t>
      </w:r>
      <w:r w:rsidR="00FD09C1" w:rsidRPr="00FD09C1">
        <w:rPr>
          <w:rFonts w:ascii="Calibri" w:hAnsi="Calibri" w:cs="Calibri"/>
          <w:color w:val="000000"/>
        </w:rPr>
        <w:t xml:space="preserve">students of all ages, it primarily </w:t>
      </w:r>
      <w:r w:rsidR="00AA6D02">
        <w:rPr>
          <w:rFonts w:ascii="Calibri" w:hAnsi="Calibri" w:cs="Calibri"/>
          <w:color w:val="000000"/>
        </w:rPr>
        <w:t>attract</w:t>
      </w:r>
      <w:r w:rsidR="00AA6D02" w:rsidRPr="00FD09C1">
        <w:rPr>
          <w:rFonts w:ascii="Calibri" w:hAnsi="Calibri" w:cs="Calibri"/>
          <w:color w:val="000000"/>
        </w:rPr>
        <w:t>s</w:t>
      </w:r>
      <w:r w:rsidR="00FD09C1" w:rsidRPr="00FD09C1">
        <w:rPr>
          <w:rFonts w:ascii="Calibri" w:hAnsi="Calibri" w:cs="Calibri"/>
          <w:color w:val="000000"/>
        </w:rPr>
        <w:t xml:space="preserve"> </w:t>
      </w:r>
      <w:r w:rsidRPr="00FD09C1">
        <w:rPr>
          <w:rFonts w:ascii="Calibri" w:hAnsi="Calibri" w:cs="Calibri"/>
          <w:color w:val="000000"/>
        </w:rPr>
        <w:t xml:space="preserve">a </w:t>
      </w:r>
      <w:r w:rsidR="00FD09C1" w:rsidRPr="00FD09C1">
        <w:rPr>
          <w:rFonts w:ascii="Calibri" w:hAnsi="Calibri" w:cs="Calibri"/>
          <w:color w:val="000000"/>
        </w:rPr>
        <w:t>younger</w:t>
      </w:r>
      <w:r w:rsidRPr="00FD09C1">
        <w:rPr>
          <w:rFonts w:ascii="Calibri" w:hAnsi="Calibri" w:cs="Calibri"/>
          <w:color w:val="000000"/>
        </w:rPr>
        <w:t xml:space="preserve"> age demographic than the college as a whole. </w:t>
      </w:r>
      <w:r w:rsidR="003B51B7">
        <w:rPr>
          <w:rFonts w:ascii="Calibri" w:hAnsi="Calibri" w:cs="Calibri"/>
          <w:color w:val="000000"/>
        </w:rPr>
        <w:t xml:space="preserve"> </w:t>
      </w:r>
      <w:r w:rsidR="00226A15">
        <w:rPr>
          <w:rFonts w:ascii="Calibri" w:hAnsi="Calibri" w:cs="Calibri"/>
          <w:color w:val="000000"/>
        </w:rPr>
        <w:t>The majority of AJ students, about 67% are between 18-22 years</w:t>
      </w:r>
      <w:r w:rsidR="00C45A18">
        <w:rPr>
          <w:rFonts w:ascii="Calibri" w:hAnsi="Calibri" w:cs="Calibri"/>
          <w:color w:val="000000"/>
        </w:rPr>
        <w:t xml:space="preserve"> of age</w:t>
      </w:r>
      <w:r w:rsidR="00226A15">
        <w:rPr>
          <w:rFonts w:ascii="Calibri" w:hAnsi="Calibri" w:cs="Calibri"/>
          <w:color w:val="000000"/>
        </w:rPr>
        <w:t xml:space="preserve">.  This is roughly 17% higher than the </w:t>
      </w:r>
      <w:r w:rsidR="007D5536">
        <w:rPr>
          <w:rFonts w:ascii="Calibri" w:hAnsi="Calibri" w:cs="Calibri"/>
          <w:color w:val="000000"/>
        </w:rPr>
        <w:t xml:space="preserve">general </w:t>
      </w:r>
      <w:r w:rsidR="00226A15">
        <w:rPr>
          <w:rFonts w:ascii="Calibri" w:hAnsi="Calibri" w:cs="Calibri"/>
          <w:color w:val="000000"/>
        </w:rPr>
        <w:t xml:space="preserve">college age demographic where 53% of </w:t>
      </w:r>
      <w:r w:rsidR="007D5536">
        <w:rPr>
          <w:rFonts w:ascii="Calibri" w:hAnsi="Calibri" w:cs="Calibri"/>
          <w:color w:val="000000"/>
        </w:rPr>
        <w:t>students fall</w:t>
      </w:r>
      <w:r w:rsidR="00226A15">
        <w:rPr>
          <w:rFonts w:ascii="Calibri" w:hAnsi="Calibri" w:cs="Calibri"/>
          <w:color w:val="000000"/>
        </w:rPr>
        <w:t xml:space="preserve"> within this range. </w:t>
      </w:r>
      <w:r w:rsidR="007D5536">
        <w:rPr>
          <w:rFonts w:ascii="Calibri" w:hAnsi="Calibri" w:cs="Calibri"/>
          <w:color w:val="000000"/>
        </w:rPr>
        <w:t>The dominate</w:t>
      </w:r>
      <w:r w:rsidR="003B51B7">
        <w:rPr>
          <w:rFonts w:ascii="Calibri" w:hAnsi="Calibri" w:cs="Calibri"/>
          <w:color w:val="000000"/>
        </w:rPr>
        <w:t xml:space="preserve"> age demographic </w:t>
      </w:r>
      <w:r w:rsidR="00FA154C">
        <w:rPr>
          <w:rFonts w:ascii="Calibri" w:hAnsi="Calibri" w:cs="Calibri"/>
          <w:color w:val="000000"/>
        </w:rPr>
        <w:t>in the AJ Program is</w:t>
      </w:r>
      <w:r w:rsidR="003466DD">
        <w:rPr>
          <w:rFonts w:ascii="Calibri" w:hAnsi="Calibri" w:cs="Calibri"/>
          <w:color w:val="000000"/>
        </w:rPr>
        <w:t xml:space="preserve"> 20-22 years, </w:t>
      </w:r>
      <w:r w:rsidR="00E02BE2">
        <w:rPr>
          <w:rFonts w:ascii="Calibri" w:hAnsi="Calibri" w:cs="Calibri"/>
          <w:color w:val="000000"/>
        </w:rPr>
        <w:t xml:space="preserve">where </w:t>
      </w:r>
      <w:r w:rsidR="003466DD">
        <w:rPr>
          <w:rFonts w:ascii="Calibri" w:hAnsi="Calibri" w:cs="Calibri"/>
          <w:color w:val="000000"/>
        </w:rPr>
        <w:t xml:space="preserve">approximately 40% </w:t>
      </w:r>
      <w:r w:rsidR="007D5536">
        <w:rPr>
          <w:rFonts w:ascii="Calibri" w:hAnsi="Calibri" w:cs="Calibri"/>
          <w:color w:val="000000"/>
        </w:rPr>
        <w:t>of all students fall</w:t>
      </w:r>
      <w:r w:rsidR="00E02BE2">
        <w:rPr>
          <w:rFonts w:ascii="Calibri" w:hAnsi="Calibri" w:cs="Calibri"/>
          <w:color w:val="000000"/>
        </w:rPr>
        <w:t>.</w:t>
      </w:r>
      <w:r w:rsidR="003466DD">
        <w:rPr>
          <w:rFonts w:ascii="Calibri" w:hAnsi="Calibri" w:cs="Calibri"/>
          <w:color w:val="000000"/>
        </w:rPr>
        <w:t xml:space="preserve">  </w:t>
      </w:r>
      <w:r w:rsidR="00F8427F">
        <w:rPr>
          <w:rFonts w:ascii="Calibri" w:hAnsi="Calibri" w:cs="Calibri"/>
          <w:color w:val="000000"/>
        </w:rPr>
        <w:t xml:space="preserve">One </w:t>
      </w:r>
      <w:r w:rsidR="006D3000">
        <w:rPr>
          <w:rFonts w:ascii="Calibri" w:hAnsi="Calibri" w:cs="Calibri"/>
          <w:color w:val="000000"/>
        </w:rPr>
        <w:t>explanation</w:t>
      </w:r>
      <w:r w:rsidR="00F8427F">
        <w:rPr>
          <w:rFonts w:ascii="Calibri" w:hAnsi="Calibri" w:cs="Calibri"/>
          <w:color w:val="000000"/>
        </w:rPr>
        <w:t xml:space="preserve"> for this</w:t>
      </w:r>
      <w:r w:rsidR="006D3000">
        <w:rPr>
          <w:rFonts w:ascii="Calibri" w:hAnsi="Calibri" w:cs="Calibri"/>
          <w:color w:val="000000"/>
        </w:rPr>
        <w:t xml:space="preserve"> </w:t>
      </w:r>
      <w:r w:rsidR="00F8427F">
        <w:rPr>
          <w:rFonts w:ascii="Calibri" w:hAnsi="Calibri" w:cs="Calibri"/>
          <w:color w:val="000000"/>
        </w:rPr>
        <w:t>is that t</w:t>
      </w:r>
      <w:r w:rsidR="00F8427F" w:rsidRPr="00FD09C1">
        <w:rPr>
          <w:rFonts w:ascii="Calibri" w:hAnsi="Calibri" w:cs="Calibri"/>
          <w:color w:val="000000"/>
        </w:rPr>
        <w:t xml:space="preserve">he program is attractive to students </w:t>
      </w:r>
      <w:r w:rsidR="006D3000">
        <w:rPr>
          <w:rFonts w:ascii="Calibri" w:hAnsi="Calibri" w:cs="Calibri"/>
          <w:color w:val="000000"/>
        </w:rPr>
        <w:t xml:space="preserve">in this age range </w:t>
      </w:r>
      <w:r w:rsidR="00F8427F" w:rsidRPr="00FD09C1">
        <w:rPr>
          <w:rFonts w:ascii="Calibri" w:hAnsi="Calibri" w:cs="Calibri"/>
          <w:color w:val="000000"/>
        </w:rPr>
        <w:t>seeking career</w:t>
      </w:r>
      <w:r w:rsidR="00F8427F">
        <w:rPr>
          <w:rFonts w:ascii="Calibri" w:hAnsi="Calibri" w:cs="Calibri"/>
          <w:color w:val="000000"/>
        </w:rPr>
        <w:t xml:space="preserve">s in the criminal justice field.  </w:t>
      </w:r>
      <w:r w:rsidR="009A58CF">
        <w:rPr>
          <w:rFonts w:ascii="Calibri" w:hAnsi="Calibri" w:cs="Calibri"/>
          <w:color w:val="000000"/>
        </w:rPr>
        <w:t>Because the</w:t>
      </w:r>
      <w:r w:rsidR="00F8427F">
        <w:rPr>
          <w:rFonts w:ascii="Calibri" w:hAnsi="Calibri" w:cs="Calibri"/>
          <w:color w:val="000000"/>
        </w:rPr>
        <w:t xml:space="preserve"> vast majority of criminal justice careers require a minimum age of 21 years to apply, </w:t>
      </w:r>
      <w:r w:rsidR="006D3000">
        <w:rPr>
          <w:rFonts w:ascii="Calibri" w:hAnsi="Calibri" w:cs="Calibri"/>
          <w:color w:val="000000"/>
        </w:rPr>
        <w:t xml:space="preserve">students are </w:t>
      </w:r>
      <w:r w:rsidR="009A58CF">
        <w:rPr>
          <w:rFonts w:ascii="Calibri" w:hAnsi="Calibri" w:cs="Calibri"/>
          <w:color w:val="000000"/>
        </w:rPr>
        <w:t xml:space="preserve">often </w:t>
      </w:r>
      <w:r w:rsidR="006D3000">
        <w:rPr>
          <w:rFonts w:ascii="Calibri" w:hAnsi="Calibri" w:cs="Calibri"/>
          <w:color w:val="000000"/>
        </w:rPr>
        <w:t>forced to wait</w:t>
      </w:r>
      <w:r w:rsidR="009A58CF">
        <w:rPr>
          <w:rFonts w:ascii="Calibri" w:hAnsi="Calibri" w:cs="Calibri"/>
          <w:color w:val="000000"/>
        </w:rPr>
        <w:t xml:space="preserve"> to apply and subsequently use this time to prepare for employment</w:t>
      </w:r>
      <w:r w:rsidR="006D3000">
        <w:rPr>
          <w:rFonts w:ascii="Calibri" w:hAnsi="Calibri" w:cs="Calibri"/>
          <w:color w:val="000000"/>
        </w:rPr>
        <w:t xml:space="preserve">.  </w:t>
      </w:r>
      <w:r w:rsidR="00F8427F">
        <w:rPr>
          <w:rFonts w:ascii="Calibri" w:hAnsi="Calibri" w:cs="Calibri"/>
          <w:color w:val="000000"/>
        </w:rPr>
        <w:t xml:space="preserve">In addition, most </w:t>
      </w:r>
      <w:r w:rsidR="007A4F47">
        <w:rPr>
          <w:rFonts w:ascii="Calibri" w:hAnsi="Calibri" w:cs="Calibri"/>
          <w:color w:val="000000"/>
        </w:rPr>
        <w:t xml:space="preserve">criminal justice </w:t>
      </w:r>
      <w:r w:rsidR="00F8427F">
        <w:rPr>
          <w:rFonts w:ascii="Calibri" w:hAnsi="Calibri" w:cs="Calibri"/>
          <w:color w:val="000000"/>
        </w:rPr>
        <w:t xml:space="preserve">agencies </w:t>
      </w:r>
      <w:r w:rsidR="007A4F47">
        <w:rPr>
          <w:rFonts w:ascii="Calibri" w:hAnsi="Calibri" w:cs="Calibri"/>
          <w:color w:val="000000"/>
        </w:rPr>
        <w:t xml:space="preserve">have a </w:t>
      </w:r>
      <w:r w:rsidR="00F8427F">
        <w:rPr>
          <w:rFonts w:ascii="Calibri" w:hAnsi="Calibri" w:cs="Calibri"/>
          <w:color w:val="000000"/>
        </w:rPr>
        <w:t xml:space="preserve">minimum </w:t>
      </w:r>
      <w:r w:rsidR="007A4F47">
        <w:rPr>
          <w:rFonts w:ascii="Calibri" w:hAnsi="Calibri" w:cs="Calibri"/>
          <w:color w:val="000000"/>
        </w:rPr>
        <w:t xml:space="preserve">educational </w:t>
      </w:r>
      <w:r w:rsidR="00226A15">
        <w:rPr>
          <w:rFonts w:ascii="Calibri" w:hAnsi="Calibri" w:cs="Calibri"/>
          <w:color w:val="000000"/>
        </w:rPr>
        <w:t xml:space="preserve">requirement at the time of application as well. </w:t>
      </w:r>
      <w:r w:rsidR="00F8427F">
        <w:rPr>
          <w:rFonts w:ascii="Calibri" w:hAnsi="Calibri" w:cs="Calibri"/>
          <w:color w:val="000000"/>
        </w:rPr>
        <w:t xml:space="preserve">  </w:t>
      </w:r>
      <w:r w:rsidR="007A4F47">
        <w:rPr>
          <w:rFonts w:ascii="Calibri" w:hAnsi="Calibri" w:cs="Calibri"/>
          <w:color w:val="000000"/>
        </w:rPr>
        <w:t xml:space="preserve"> </w:t>
      </w:r>
      <w:r w:rsidR="00F8427F">
        <w:rPr>
          <w:rFonts w:ascii="Calibri" w:hAnsi="Calibri" w:cs="Calibri"/>
          <w:color w:val="000000"/>
        </w:rPr>
        <w:t xml:space="preserve">The minimum age requirement combined with the minimum </w:t>
      </w:r>
      <w:r w:rsidR="00262E6C">
        <w:rPr>
          <w:rFonts w:ascii="Calibri" w:hAnsi="Calibri" w:cs="Calibri"/>
          <w:color w:val="000000"/>
        </w:rPr>
        <w:t>educational</w:t>
      </w:r>
      <w:r w:rsidR="00F8427F">
        <w:rPr>
          <w:rFonts w:ascii="Calibri" w:hAnsi="Calibri" w:cs="Calibri"/>
          <w:color w:val="000000"/>
        </w:rPr>
        <w:t xml:space="preserve"> requirement most likely contributes to the </w:t>
      </w:r>
      <w:r w:rsidR="00FC6994">
        <w:rPr>
          <w:rFonts w:ascii="Calibri" w:hAnsi="Calibri" w:cs="Calibri"/>
          <w:color w:val="000000"/>
        </w:rPr>
        <w:t xml:space="preserve">Program’s age demographic of 18-22 years.  </w:t>
      </w:r>
    </w:p>
    <w:p w:rsidR="00B049EA" w:rsidRDefault="00B049EA" w:rsidP="009A58CF">
      <w:pPr>
        <w:autoSpaceDE w:val="0"/>
        <w:autoSpaceDN w:val="0"/>
        <w:adjustRightInd w:val="0"/>
        <w:spacing w:line="240" w:lineRule="auto"/>
        <w:rPr>
          <w:rFonts w:ascii="Calibri" w:hAnsi="Calibri" w:cs="Calibri"/>
          <w:color w:val="000000"/>
        </w:rPr>
      </w:pPr>
    </w:p>
    <w:p w:rsidR="00B049EA" w:rsidRDefault="00B049EA" w:rsidP="00EF57F2">
      <w:pPr>
        <w:pBdr>
          <w:top w:val="thinThickSmallGap" w:sz="12" w:space="1" w:color="45A98F"/>
        </w:pBdr>
        <w:autoSpaceDE w:val="0"/>
        <w:autoSpaceDN w:val="0"/>
        <w:adjustRightInd w:val="0"/>
        <w:spacing w:line="240" w:lineRule="auto"/>
        <w:ind w:left="360" w:right="-1080" w:hanging="1080"/>
        <w:rPr>
          <w:rFonts w:ascii="Calibri" w:hAnsi="Calibri" w:cs="Calibri"/>
          <w:color w:val="000000"/>
        </w:rPr>
      </w:pPr>
    </w:p>
    <w:p w:rsidR="00F8427F" w:rsidRDefault="00F8427F" w:rsidP="00ED3A2B">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In essence, students </w:t>
      </w:r>
      <w:r w:rsidR="007A4F47">
        <w:rPr>
          <w:rFonts w:ascii="Calibri" w:hAnsi="Calibri" w:cs="Calibri"/>
          <w:color w:val="000000"/>
        </w:rPr>
        <w:t>are too young to apply and must</w:t>
      </w:r>
      <w:r>
        <w:rPr>
          <w:rFonts w:ascii="Calibri" w:hAnsi="Calibri" w:cs="Calibri"/>
          <w:color w:val="000000"/>
        </w:rPr>
        <w:t xml:space="preserve"> </w:t>
      </w:r>
      <w:r w:rsidR="007A4F47">
        <w:rPr>
          <w:rFonts w:ascii="Calibri" w:hAnsi="Calibri" w:cs="Calibri"/>
          <w:color w:val="000000"/>
        </w:rPr>
        <w:t>obtain</w:t>
      </w:r>
      <w:r>
        <w:rPr>
          <w:rFonts w:ascii="Calibri" w:hAnsi="Calibri" w:cs="Calibri"/>
          <w:color w:val="000000"/>
        </w:rPr>
        <w:t xml:space="preserve"> the </w:t>
      </w:r>
      <w:r w:rsidR="007A4F47">
        <w:rPr>
          <w:rFonts w:ascii="Calibri" w:hAnsi="Calibri" w:cs="Calibri"/>
          <w:color w:val="000000"/>
        </w:rPr>
        <w:t>minimum</w:t>
      </w:r>
      <w:r>
        <w:rPr>
          <w:rFonts w:ascii="Calibri" w:hAnsi="Calibri" w:cs="Calibri"/>
          <w:color w:val="000000"/>
        </w:rPr>
        <w:t xml:space="preserve"> education</w:t>
      </w:r>
      <w:r w:rsidR="007A4F47">
        <w:rPr>
          <w:rFonts w:ascii="Calibri" w:hAnsi="Calibri" w:cs="Calibri"/>
          <w:color w:val="000000"/>
        </w:rPr>
        <w:t xml:space="preserve"> before applying,</w:t>
      </w:r>
      <w:r>
        <w:rPr>
          <w:rFonts w:ascii="Calibri" w:hAnsi="Calibri" w:cs="Calibri"/>
          <w:color w:val="000000"/>
        </w:rPr>
        <w:t xml:space="preserve"> so they attend </w:t>
      </w:r>
      <w:r w:rsidR="00FC6994">
        <w:rPr>
          <w:rFonts w:ascii="Calibri" w:hAnsi="Calibri" w:cs="Calibri"/>
          <w:color w:val="000000"/>
        </w:rPr>
        <w:t>the AJ Program</w:t>
      </w:r>
      <w:r>
        <w:rPr>
          <w:rFonts w:ascii="Calibri" w:hAnsi="Calibri" w:cs="Calibri"/>
          <w:color w:val="000000"/>
        </w:rPr>
        <w:t xml:space="preserve"> </w:t>
      </w:r>
      <w:r w:rsidR="007C3763">
        <w:rPr>
          <w:rFonts w:ascii="Calibri" w:hAnsi="Calibri" w:cs="Calibri"/>
          <w:color w:val="000000"/>
        </w:rPr>
        <w:t>in preparation of these two standards</w:t>
      </w:r>
      <w:r>
        <w:rPr>
          <w:rFonts w:ascii="Calibri" w:hAnsi="Calibri" w:cs="Calibri"/>
          <w:color w:val="000000"/>
        </w:rPr>
        <w:t xml:space="preserve">.   </w:t>
      </w:r>
    </w:p>
    <w:p w:rsidR="00E02BE2" w:rsidRDefault="00E02BE2" w:rsidP="00694A13">
      <w:pPr>
        <w:autoSpaceDE w:val="0"/>
        <w:autoSpaceDN w:val="0"/>
        <w:adjustRightInd w:val="0"/>
        <w:spacing w:line="240" w:lineRule="auto"/>
        <w:ind w:left="360"/>
        <w:rPr>
          <w:rFonts w:ascii="Calibri" w:hAnsi="Calibri" w:cs="Calibri"/>
          <w:color w:val="000000"/>
        </w:rPr>
      </w:pPr>
    </w:p>
    <w:p w:rsidR="001D75B1" w:rsidRDefault="003B51B7" w:rsidP="00E02BE2">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There is a precipitous drop after the age of 22 years</w:t>
      </w:r>
      <w:r w:rsidR="00FA154C">
        <w:rPr>
          <w:rFonts w:ascii="Calibri" w:hAnsi="Calibri" w:cs="Calibri"/>
          <w:color w:val="000000"/>
        </w:rPr>
        <w:t xml:space="preserve">, </w:t>
      </w:r>
      <w:r w:rsidR="007D5536">
        <w:rPr>
          <w:rFonts w:ascii="Calibri" w:hAnsi="Calibri" w:cs="Calibri"/>
          <w:color w:val="000000"/>
        </w:rPr>
        <w:t>where</w:t>
      </w:r>
      <w:r w:rsidR="00FA154C">
        <w:rPr>
          <w:rFonts w:ascii="Calibri" w:hAnsi="Calibri" w:cs="Calibri"/>
          <w:color w:val="000000"/>
        </w:rPr>
        <w:t xml:space="preserve"> </w:t>
      </w:r>
      <w:r w:rsidR="00192E4B">
        <w:rPr>
          <w:rFonts w:ascii="Calibri" w:hAnsi="Calibri" w:cs="Calibri"/>
          <w:color w:val="000000"/>
        </w:rPr>
        <w:t>22% of AJ stu</w:t>
      </w:r>
      <w:r w:rsidR="007A4F47">
        <w:rPr>
          <w:rFonts w:ascii="Calibri" w:hAnsi="Calibri" w:cs="Calibri"/>
          <w:color w:val="000000"/>
        </w:rPr>
        <w:t xml:space="preserve">dents fall within the age </w:t>
      </w:r>
      <w:r w:rsidR="00FA154C">
        <w:rPr>
          <w:rFonts w:ascii="Calibri" w:hAnsi="Calibri" w:cs="Calibri"/>
          <w:color w:val="000000"/>
        </w:rPr>
        <w:t xml:space="preserve">group </w:t>
      </w:r>
      <w:r w:rsidR="00192E4B">
        <w:rPr>
          <w:rFonts w:ascii="Calibri" w:hAnsi="Calibri" w:cs="Calibri"/>
          <w:color w:val="000000"/>
        </w:rPr>
        <w:t>of 23 to 29</w:t>
      </w:r>
      <w:r w:rsidR="007A4F47">
        <w:rPr>
          <w:rFonts w:ascii="Calibri" w:hAnsi="Calibri" w:cs="Calibri"/>
          <w:color w:val="000000"/>
        </w:rPr>
        <w:t xml:space="preserve"> years</w:t>
      </w:r>
      <w:r w:rsidR="00262E6C">
        <w:rPr>
          <w:rFonts w:ascii="Calibri" w:hAnsi="Calibri" w:cs="Calibri"/>
          <w:color w:val="000000"/>
        </w:rPr>
        <w:t xml:space="preserve">.  This </w:t>
      </w:r>
      <w:r w:rsidR="007D5536">
        <w:rPr>
          <w:rFonts w:ascii="Calibri" w:hAnsi="Calibri" w:cs="Calibri"/>
          <w:color w:val="000000"/>
        </w:rPr>
        <w:t xml:space="preserve">age demographic </w:t>
      </w:r>
      <w:r w:rsidR="007A4F47">
        <w:rPr>
          <w:rFonts w:ascii="Calibri" w:hAnsi="Calibri" w:cs="Calibri"/>
          <w:color w:val="000000"/>
        </w:rPr>
        <w:t xml:space="preserve">may be attributable </w:t>
      </w:r>
      <w:r w:rsidR="007D5536">
        <w:rPr>
          <w:rFonts w:ascii="Calibri" w:hAnsi="Calibri" w:cs="Calibri"/>
          <w:color w:val="000000"/>
        </w:rPr>
        <w:t>to students</w:t>
      </w:r>
      <w:r w:rsidR="00CD617E">
        <w:rPr>
          <w:rFonts w:ascii="Calibri" w:hAnsi="Calibri" w:cs="Calibri"/>
          <w:color w:val="000000"/>
        </w:rPr>
        <w:t xml:space="preserve"> </w:t>
      </w:r>
      <w:r w:rsidR="007A4F47">
        <w:rPr>
          <w:rFonts w:ascii="Calibri" w:hAnsi="Calibri" w:cs="Calibri"/>
          <w:color w:val="000000"/>
        </w:rPr>
        <w:t xml:space="preserve">seeking second careers or </w:t>
      </w:r>
      <w:r w:rsidR="007D5536">
        <w:rPr>
          <w:rFonts w:ascii="Calibri" w:hAnsi="Calibri" w:cs="Calibri"/>
          <w:color w:val="000000"/>
        </w:rPr>
        <w:t>desiring</w:t>
      </w:r>
      <w:r w:rsidR="007A4F47">
        <w:rPr>
          <w:rFonts w:ascii="Calibri" w:hAnsi="Calibri" w:cs="Calibri"/>
          <w:color w:val="000000"/>
        </w:rPr>
        <w:t xml:space="preserve"> to enhance knowledge in the field of study.  </w:t>
      </w:r>
      <w:r w:rsidR="00192E4B">
        <w:rPr>
          <w:rFonts w:ascii="Calibri" w:hAnsi="Calibri" w:cs="Calibri"/>
          <w:color w:val="000000"/>
        </w:rPr>
        <w:t xml:space="preserve">Only </w:t>
      </w:r>
      <w:r w:rsidR="007D5536">
        <w:rPr>
          <w:rFonts w:ascii="Calibri" w:hAnsi="Calibri" w:cs="Calibri"/>
          <w:color w:val="000000"/>
        </w:rPr>
        <w:t xml:space="preserve">about </w:t>
      </w:r>
      <w:r w:rsidR="00192E4B">
        <w:rPr>
          <w:rFonts w:ascii="Calibri" w:hAnsi="Calibri" w:cs="Calibri"/>
          <w:color w:val="000000"/>
        </w:rPr>
        <w:t xml:space="preserve">10% of AJ students are between the ages of </w:t>
      </w:r>
      <w:r w:rsidR="007D5536">
        <w:rPr>
          <w:rFonts w:ascii="Calibri" w:hAnsi="Calibri" w:cs="Calibri"/>
          <w:color w:val="000000"/>
        </w:rPr>
        <w:t xml:space="preserve">30 </w:t>
      </w:r>
      <w:r w:rsidR="00192E4B">
        <w:rPr>
          <w:rFonts w:ascii="Calibri" w:hAnsi="Calibri" w:cs="Calibri"/>
          <w:color w:val="000000"/>
        </w:rPr>
        <w:t xml:space="preserve">and </w:t>
      </w:r>
      <w:r w:rsidR="00CD617E">
        <w:rPr>
          <w:rFonts w:ascii="Calibri" w:hAnsi="Calibri" w:cs="Calibri"/>
          <w:color w:val="000000"/>
        </w:rPr>
        <w:t>older</w:t>
      </w:r>
      <w:r w:rsidR="00192E4B">
        <w:rPr>
          <w:rFonts w:ascii="Calibri" w:hAnsi="Calibri" w:cs="Calibri"/>
          <w:color w:val="000000"/>
        </w:rPr>
        <w:t xml:space="preserve">.  This may account </w:t>
      </w:r>
      <w:r w:rsidR="00CD617E">
        <w:rPr>
          <w:rFonts w:ascii="Calibri" w:hAnsi="Calibri" w:cs="Calibri"/>
          <w:color w:val="000000"/>
        </w:rPr>
        <w:t>for</w:t>
      </w:r>
      <w:r w:rsidR="00192E4B">
        <w:rPr>
          <w:rFonts w:ascii="Calibri" w:hAnsi="Calibri" w:cs="Calibri"/>
          <w:color w:val="000000"/>
        </w:rPr>
        <w:t xml:space="preserve"> </w:t>
      </w:r>
      <w:r w:rsidR="00262E6C">
        <w:rPr>
          <w:rFonts w:ascii="Calibri" w:hAnsi="Calibri" w:cs="Calibri"/>
          <w:color w:val="000000"/>
        </w:rPr>
        <w:t xml:space="preserve">students seeking </w:t>
      </w:r>
      <w:r w:rsidR="00192E4B">
        <w:rPr>
          <w:rFonts w:ascii="Calibri" w:hAnsi="Calibri" w:cs="Calibri"/>
          <w:color w:val="000000"/>
        </w:rPr>
        <w:t xml:space="preserve">professional development </w:t>
      </w:r>
      <w:r w:rsidR="00CD617E">
        <w:rPr>
          <w:rFonts w:ascii="Calibri" w:hAnsi="Calibri" w:cs="Calibri"/>
          <w:color w:val="000000"/>
        </w:rPr>
        <w:t>or</w:t>
      </w:r>
      <w:r w:rsidR="00192E4B">
        <w:rPr>
          <w:rFonts w:ascii="Calibri" w:hAnsi="Calibri" w:cs="Calibri"/>
          <w:color w:val="000000"/>
        </w:rPr>
        <w:t xml:space="preserve"> those interested in gaining more knowledge about the criminal justice system</w:t>
      </w:r>
      <w:r w:rsidR="00262E6C">
        <w:rPr>
          <w:rFonts w:ascii="Calibri" w:hAnsi="Calibri" w:cs="Calibri"/>
          <w:color w:val="000000"/>
        </w:rPr>
        <w:t xml:space="preserve"> in general</w:t>
      </w:r>
      <w:r w:rsidR="00192E4B">
        <w:rPr>
          <w:rFonts w:ascii="Calibri" w:hAnsi="Calibri" w:cs="Calibri"/>
          <w:color w:val="000000"/>
        </w:rPr>
        <w:t>.</w:t>
      </w:r>
      <w:r w:rsidR="00E02BE2">
        <w:rPr>
          <w:rFonts w:ascii="Calibri" w:hAnsi="Calibri" w:cs="Calibri"/>
          <w:color w:val="000000"/>
        </w:rPr>
        <w:t xml:space="preserve"> </w:t>
      </w:r>
    </w:p>
    <w:p w:rsidR="00B35B2B" w:rsidRPr="00FD09C1" w:rsidRDefault="00B35B2B" w:rsidP="00CD617E">
      <w:pPr>
        <w:autoSpaceDE w:val="0"/>
        <w:autoSpaceDN w:val="0"/>
        <w:adjustRightInd w:val="0"/>
        <w:spacing w:line="240" w:lineRule="auto"/>
        <w:rPr>
          <w:rFonts w:ascii="Calibri" w:hAnsi="Calibri" w:cs="Calibri"/>
          <w:color w:val="000000"/>
        </w:rPr>
      </w:pPr>
    </w:p>
    <w:p w:rsidR="00007C6B" w:rsidRPr="00094F2A" w:rsidRDefault="00007C6B" w:rsidP="00197603">
      <w:pPr>
        <w:shd w:val="clear" w:color="auto" w:fill="B8CCE4" w:themeFill="accent1" w:themeFillTint="66"/>
        <w:autoSpaceDE w:val="0"/>
        <w:autoSpaceDN w:val="0"/>
        <w:adjustRightInd w:val="0"/>
        <w:spacing w:line="240" w:lineRule="auto"/>
        <w:ind w:left="990" w:right="1890" w:firstLine="900"/>
        <w:rPr>
          <w:rFonts w:ascii="Calibri" w:hAnsi="Calibri" w:cs="Calibri"/>
          <w:b/>
          <w:color w:val="000000"/>
        </w:rPr>
      </w:pPr>
      <w:r>
        <w:rPr>
          <w:rFonts w:ascii="Calibri" w:hAnsi="Calibri" w:cs="Calibri"/>
          <w:b/>
          <w:color w:val="000000"/>
        </w:rPr>
        <w:t xml:space="preserve"> </w:t>
      </w:r>
      <w:r w:rsidR="00094F2A" w:rsidRPr="00094F2A">
        <w:rPr>
          <w:rFonts w:ascii="Calibri" w:hAnsi="Calibri" w:cs="Calibri"/>
          <w:b/>
          <w:color w:val="000000"/>
        </w:rPr>
        <w:t>Average Age of Students</w:t>
      </w:r>
      <w:r>
        <w:rPr>
          <w:rFonts w:ascii="Calibri" w:hAnsi="Calibri" w:cs="Calibri"/>
          <w:b/>
          <w:color w:val="000000"/>
        </w:rPr>
        <w:t>; Academic Year 2011</w:t>
      </w:r>
    </w:p>
    <w:tbl>
      <w:tblPr>
        <w:tblStyle w:val="LightList-Accent12"/>
        <w:tblW w:w="5847" w:type="dxa"/>
        <w:tblInd w:w="1060" w:type="dxa"/>
        <w:tblLook w:val="04A0" w:firstRow="1" w:lastRow="0" w:firstColumn="1" w:lastColumn="0" w:noHBand="0" w:noVBand="1"/>
      </w:tblPr>
      <w:tblGrid>
        <w:gridCol w:w="3250"/>
        <w:gridCol w:w="236"/>
        <w:gridCol w:w="1145"/>
        <w:gridCol w:w="236"/>
        <w:gridCol w:w="980"/>
      </w:tblGrid>
      <w:tr w:rsidR="00094F2A" w:rsidRPr="005F3477" w:rsidTr="00007C6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vAlign w:val="center"/>
            <w:hideMark/>
          </w:tcPr>
          <w:p w:rsidR="00094F2A" w:rsidRPr="00094F2A" w:rsidRDefault="00007C6B" w:rsidP="00094F2A">
            <w:pPr>
              <w:jc w:val="center"/>
              <w:rPr>
                <w:rFonts w:ascii="Calibri" w:eastAsia="Times New Roman" w:hAnsi="Calibri" w:cs="Times New Roman"/>
                <w:b w:val="0"/>
                <w:bCs w:val="0"/>
              </w:rPr>
            </w:pPr>
            <w:r>
              <w:rPr>
                <w:rFonts w:ascii="Calibri" w:eastAsia="Times New Roman" w:hAnsi="Calibri" w:cs="Times New Roman"/>
                <w:b w:val="0"/>
                <w:bCs w:val="0"/>
              </w:rPr>
              <w:t>Age</w:t>
            </w:r>
          </w:p>
        </w:tc>
        <w:tc>
          <w:tcPr>
            <w:tcW w:w="236" w:type="dxa"/>
            <w:tcBorders>
              <w:left w:val="single" w:sz="4" w:space="0" w:color="auto"/>
            </w:tcBorders>
            <w:vAlign w:val="center"/>
          </w:tcPr>
          <w:p w:rsidR="00094F2A" w:rsidRDefault="00094F2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p>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45" w:type="dxa"/>
            <w:noWrap/>
            <w:vAlign w:val="center"/>
            <w:hideMark/>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r w:rsidRPr="00094F2A">
              <w:rPr>
                <w:rFonts w:ascii="Calibri" w:eastAsia="Times New Roman" w:hAnsi="Calibri" w:cs="Times New Roman"/>
                <w:b w:val="0"/>
                <w:bCs w:val="0"/>
              </w:rPr>
              <w:t>EVC (All)</w:t>
            </w:r>
          </w:p>
        </w:tc>
        <w:tc>
          <w:tcPr>
            <w:tcW w:w="236" w:type="dxa"/>
            <w:tcBorders>
              <w:right w:val="single" w:sz="4" w:space="0" w:color="auto"/>
            </w:tcBorders>
            <w:noWrap/>
            <w:vAlign w:val="center"/>
            <w:hideMark/>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p>
        </w:tc>
        <w:tc>
          <w:tcPr>
            <w:tcW w:w="980" w:type="dxa"/>
            <w:tcBorders>
              <w:left w:val="single" w:sz="4" w:space="0" w:color="auto"/>
            </w:tcBorders>
            <w:vAlign w:val="center"/>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094F2A">
              <w:rPr>
                <w:rFonts w:ascii="Calibri" w:eastAsia="Times New Roman" w:hAnsi="Calibri" w:cs="Times New Roman"/>
                <w:b w:val="0"/>
                <w:bCs w:val="0"/>
              </w:rPr>
              <w:t>AJ</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&lt;18</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3%</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18-19</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20.50%</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27%</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20-22</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29.50%</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40%</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23-24</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10.50%</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11%</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25-29</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13%</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11%</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30-39</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12%</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7%</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40-49</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6.50%</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2%</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50&gt;</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5%</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w:t>
            </w:r>
          </w:p>
        </w:tc>
      </w:tr>
      <w:tr w:rsidR="00B049E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B049EA" w:rsidRPr="005F3477" w:rsidRDefault="00B049EA" w:rsidP="00B049EA">
            <w:pPr>
              <w:rPr>
                <w:rFonts w:ascii="Calibri" w:eastAsia="Times New Roman" w:hAnsi="Calibri" w:cs="Times New Roman"/>
                <w:b w:val="0"/>
                <w:bCs w:val="0"/>
                <w:color w:val="3F3F3F"/>
              </w:rPr>
            </w:pPr>
          </w:p>
        </w:tc>
        <w:tc>
          <w:tcPr>
            <w:tcW w:w="236" w:type="dxa"/>
            <w:tcBorders>
              <w:left w:val="single" w:sz="4" w:space="0" w:color="auto"/>
            </w:tcBorders>
          </w:tcPr>
          <w:p w:rsidR="00B049EA" w:rsidRPr="005F3477" w:rsidRDefault="00B049E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B049EA" w:rsidRPr="005F3477" w:rsidRDefault="00B049E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236" w:type="dxa"/>
            <w:tcBorders>
              <w:right w:val="single" w:sz="4" w:space="0" w:color="auto"/>
            </w:tcBorders>
            <w:noWrap/>
            <w:hideMark/>
          </w:tcPr>
          <w:p w:rsidR="00B049EA" w:rsidRPr="005F3477" w:rsidRDefault="00B049E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B049EA" w:rsidRDefault="00B049E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r>
    </w:tbl>
    <w:p w:rsidR="00B35B2B" w:rsidRDefault="00B35B2B" w:rsidP="00B049EA">
      <w:pPr>
        <w:autoSpaceDE w:val="0"/>
        <w:autoSpaceDN w:val="0"/>
        <w:adjustRightInd w:val="0"/>
        <w:spacing w:line="240" w:lineRule="auto"/>
        <w:ind w:right="-1080" w:hanging="720"/>
        <w:rPr>
          <w:rFonts w:ascii="Calibri" w:hAnsi="Calibri" w:cs="Calibri"/>
          <w:b/>
          <w:noProof/>
          <w:color w:val="000000"/>
        </w:rPr>
      </w:pPr>
    </w:p>
    <w:p w:rsidR="00922EB1" w:rsidRDefault="00922EB1" w:rsidP="00197603">
      <w:pPr>
        <w:shd w:val="clear" w:color="auto" w:fill="B8CCE4" w:themeFill="accent1" w:themeFillTint="66"/>
        <w:autoSpaceDE w:val="0"/>
        <w:autoSpaceDN w:val="0"/>
        <w:adjustRightInd w:val="0"/>
        <w:spacing w:line="240" w:lineRule="auto"/>
        <w:rPr>
          <w:rFonts w:ascii="Calibri" w:hAnsi="Calibri" w:cs="Calibri"/>
          <w:b/>
          <w:noProof/>
          <w:color w:val="000000"/>
        </w:rPr>
      </w:pPr>
      <w:r>
        <w:rPr>
          <w:rFonts w:ascii="Calibri" w:hAnsi="Calibri" w:cs="Calibri"/>
          <w:b/>
          <w:noProof/>
          <w:color w:val="000000"/>
        </w:rPr>
        <w:t xml:space="preserve">Average </w:t>
      </w:r>
      <w:r w:rsidR="006C5E87">
        <w:rPr>
          <w:rFonts w:ascii="Calibri" w:hAnsi="Calibri" w:cs="Calibri"/>
          <w:b/>
          <w:noProof/>
          <w:color w:val="000000"/>
        </w:rPr>
        <w:t xml:space="preserve">Age </w:t>
      </w:r>
      <w:r>
        <w:rPr>
          <w:rFonts w:ascii="Calibri" w:hAnsi="Calibri" w:cs="Calibri"/>
          <w:b/>
          <w:noProof/>
          <w:color w:val="000000"/>
        </w:rPr>
        <w:t>of Students (AJ Program compared to EVC student population)</w:t>
      </w:r>
    </w:p>
    <w:p w:rsidR="00922EB1" w:rsidRDefault="00922EB1" w:rsidP="001D75B1">
      <w:pPr>
        <w:autoSpaceDE w:val="0"/>
        <w:autoSpaceDN w:val="0"/>
        <w:adjustRightInd w:val="0"/>
        <w:spacing w:line="240" w:lineRule="auto"/>
        <w:rPr>
          <w:rFonts w:ascii="Calibri" w:hAnsi="Calibri" w:cs="Calibri"/>
          <w:b/>
          <w:noProof/>
          <w:color w:val="000000"/>
        </w:rPr>
      </w:pPr>
      <w:r w:rsidRPr="00922EB1">
        <w:rPr>
          <w:rFonts w:ascii="Calibri" w:hAnsi="Calibri" w:cs="Calibri"/>
          <w:b/>
          <w:noProof/>
          <w:color w:val="000000"/>
        </w:rPr>
        <w:drawing>
          <wp:inline distT="0" distB="0" distL="0" distR="0">
            <wp:extent cx="5486400" cy="3200400"/>
            <wp:effectExtent l="19050" t="0" r="19050" b="0"/>
            <wp:docPr id="7"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7603" w:rsidRDefault="00197603" w:rsidP="001D75B1">
      <w:pPr>
        <w:autoSpaceDE w:val="0"/>
        <w:autoSpaceDN w:val="0"/>
        <w:adjustRightInd w:val="0"/>
        <w:spacing w:line="240" w:lineRule="auto"/>
        <w:rPr>
          <w:rFonts w:ascii="Calibri" w:hAnsi="Calibri" w:cs="Calibri"/>
          <w:b/>
          <w:noProof/>
          <w:color w:val="000000"/>
        </w:rPr>
      </w:pPr>
    </w:p>
    <w:p w:rsidR="002B4839" w:rsidRDefault="002B4839" w:rsidP="001D75B1">
      <w:pPr>
        <w:autoSpaceDE w:val="0"/>
        <w:autoSpaceDN w:val="0"/>
        <w:adjustRightInd w:val="0"/>
        <w:spacing w:line="240" w:lineRule="auto"/>
        <w:rPr>
          <w:rFonts w:ascii="Calibri" w:hAnsi="Calibri" w:cs="Calibri"/>
          <w:b/>
          <w:noProof/>
          <w:color w:val="000000"/>
        </w:rPr>
      </w:pPr>
    </w:p>
    <w:p w:rsidR="00EF57F2" w:rsidRDefault="00EF57F2" w:rsidP="00681ADD">
      <w:pPr>
        <w:pBdr>
          <w:top w:val="thinThickSmallGap" w:sz="12" w:space="1" w:color="2EA490"/>
        </w:pBdr>
        <w:autoSpaceDE w:val="0"/>
        <w:autoSpaceDN w:val="0"/>
        <w:adjustRightInd w:val="0"/>
        <w:spacing w:line="240" w:lineRule="auto"/>
        <w:ind w:right="-1080" w:hanging="720"/>
        <w:rPr>
          <w:rFonts w:ascii="Calibri" w:hAnsi="Calibri" w:cs="Calibri"/>
          <w:b/>
          <w:noProof/>
          <w:color w:val="000000"/>
        </w:rPr>
      </w:pPr>
    </w:p>
    <w:p w:rsidR="00EF57F2" w:rsidRDefault="00EF57F2" w:rsidP="001D75B1">
      <w:pPr>
        <w:autoSpaceDE w:val="0"/>
        <w:autoSpaceDN w:val="0"/>
        <w:adjustRightInd w:val="0"/>
        <w:spacing w:line="240" w:lineRule="auto"/>
        <w:rPr>
          <w:rFonts w:ascii="Calibri" w:hAnsi="Calibri" w:cs="Calibri"/>
          <w:b/>
          <w:noProof/>
          <w:color w:val="000000"/>
        </w:rPr>
      </w:pPr>
    </w:p>
    <w:p w:rsidR="00E06388" w:rsidRDefault="00922EB1" w:rsidP="00197603">
      <w:pPr>
        <w:shd w:val="clear" w:color="auto" w:fill="B8CCE4" w:themeFill="accent1" w:themeFillTint="66"/>
        <w:autoSpaceDE w:val="0"/>
        <w:autoSpaceDN w:val="0"/>
        <w:adjustRightInd w:val="0"/>
        <w:spacing w:line="240" w:lineRule="auto"/>
        <w:rPr>
          <w:rFonts w:ascii="Calibri" w:hAnsi="Calibri" w:cs="Calibri"/>
          <w:b/>
          <w:noProof/>
          <w:color w:val="000000"/>
        </w:rPr>
      </w:pPr>
      <w:r>
        <w:rPr>
          <w:rFonts w:ascii="Calibri" w:hAnsi="Calibri" w:cs="Calibri"/>
          <w:b/>
          <w:noProof/>
          <w:color w:val="000000"/>
        </w:rPr>
        <w:t xml:space="preserve">Average </w:t>
      </w:r>
      <w:r w:rsidR="008E475A">
        <w:rPr>
          <w:rFonts w:ascii="Calibri" w:hAnsi="Calibri" w:cs="Calibri"/>
          <w:b/>
          <w:noProof/>
          <w:color w:val="000000"/>
        </w:rPr>
        <w:t>Age of Student</w:t>
      </w:r>
      <w:r>
        <w:rPr>
          <w:rFonts w:ascii="Calibri" w:hAnsi="Calibri" w:cs="Calibri"/>
          <w:b/>
          <w:noProof/>
          <w:color w:val="000000"/>
        </w:rPr>
        <w:t xml:space="preserve"> (Five Year Trend; 2008-2012)</w:t>
      </w:r>
    </w:p>
    <w:p w:rsidR="00E06388" w:rsidRDefault="00636D26" w:rsidP="001D75B1">
      <w:pPr>
        <w:autoSpaceDE w:val="0"/>
        <w:autoSpaceDN w:val="0"/>
        <w:adjustRightInd w:val="0"/>
        <w:spacing w:line="240" w:lineRule="auto"/>
        <w:rPr>
          <w:rFonts w:ascii="Calibri" w:hAnsi="Calibri" w:cs="Calibri"/>
          <w:b/>
          <w:noProof/>
          <w:color w:val="000000"/>
        </w:rPr>
      </w:pPr>
      <w:r>
        <w:rPr>
          <w:rFonts w:ascii="Calibri" w:hAnsi="Calibri" w:cs="Calibri"/>
          <w:b/>
          <w:noProof/>
          <w:color w:val="000000"/>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6388" w:rsidRDefault="00E06388" w:rsidP="001D75B1">
      <w:pPr>
        <w:autoSpaceDE w:val="0"/>
        <w:autoSpaceDN w:val="0"/>
        <w:adjustRightInd w:val="0"/>
        <w:spacing w:line="240" w:lineRule="auto"/>
        <w:rPr>
          <w:rFonts w:ascii="Calibri" w:hAnsi="Calibri" w:cs="Calibri"/>
          <w:b/>
          <w:noProof/>
          <w:color w:val="000000"/>
        </w:rPr>
      </w:pPr>
    </w:p>
    <w:p w:rsidR="002B4839" w:rsidRDefault="002B4839" w:rsidP="00EF57F2">
      <w:pPr>
        <w:autoSpaceDE w:val="0"/>
        <w:autoSpaceDN w:val="0"/>
        <w:adjustRightInd w:val="0"/>
        <w:spacing w:line="240" w:lineRule="auto"/>
        <w:ind w:right="-990" w:hanging="720"/>
        <w:rPr>
          <w:rFonts w:ascii="Calibri" w:hAnsi="Calibri" w:cs="Calibri"/>
          <w:color w:val="000000"/>
        </w:rPr>
      </w:pPr>
    </w:p>
    <w:p w:rsidR="001D75B1" w:rsidRPr="009E1C6B" w:rsidRDefault="001D75B1" w:rsidP="00694A13">
      <w:pPr>
        <w:autoSpaceDE w:val="0"/>
        <w:autoSpaceDN w:val="0"/>
        <w:adjustRightInd w:val="0"/>
        <w:spacing w:line="240" w:lineRule="auto"/>
        <w:ind w:firstLine="360"/>
        <w:rPr>
          <w:rFonts w:ascii="Calibri" w:hAnsi="Calibri" w:cs="Calibri"/>
          <w:b/>
          <w:color w:val="000000"/>
          <w:sz w:val="24"/>
          <w:szCs w:val="24"/>
        </w:rPr>
      </w:pPr>
      <w:r w:rsidRPr="009E1C6B">
        <w:rPr>
          <w:rFonts w:ascii="Calibri" w:hAnsi="Calibri" w:cs="Calibri"/>
          <w:b/>
          <w:color w:val="000000"/>
          <w:sz w:val="24"/>
          <w:szCs w:val="24"/>
          <w:u w:val="single"/>
        </w:rPr>
        <w:t>Gender</w:t>
      </w:r>
    </w:p>
    <w:p w:rsidR="001D75B1" w:rsidRDefault="001D75B1" w:rsidP="001D75B1">
      <w:pPr>
        <w:autoSpaceDE w:val="0"/>
        <w:autoSpaceDN w:val="0"/>
        <w:adjustRightInd w:val="0"/>
        <w:spacing w:line="240" w:lineRule="auto"/>
        <w:rPr>
          <w:rFonts w:ascii="Calibri" w:hAnsi="Calibri" w:cs="Calibri"/>
          <w:color w:val="000000"/>
        </w:rPr>
      </w:pPr>
    </w:p>
    <w:p w:rsidR="00943AA1" w:rsidRDefault="001D75B1" w:rsidP="00694A13">
      <w:pPr>
        <w:autoSpaceDE w:val="0"/>
        <w:autoSpaceDN w:val="0"/>
        <w:adjustRightInd w:val="0"/>
        <w:spacing w:line="240" w:lineRule="auto"/>
        <w:ind w:left="360" w:hanging="360"/>
        <w:rPr>
          <w:rFonts w:ascii="Calibri" w:hAnsi="Calibri" w:cs="Calibri"/>
          <w:color w:val="000000"/>
        </w:rPr>
      </w:pPr>
      <w:r>
        <w:rPr>
          <w:rFonts w:ascii="Calibri" w:hAnsi="Calibri" w:cs="Calibri"/>
          <w:color w:val="000000"/>
        </w:rPr>
        <w:tab/>
      </w:r>
      <w:r w:rsidR="00694A13">
        <w:rPr>
          <w:rFonts w:ascii="Calibri" w:hAnsi="Calibri" w:cs="Calibri"/>
          <w:color w:val="000000"/>
        </w:rPr>
        <w:tab/>
      </w:r>
      <w:r w:rsidR="00FF3584">
        <w:rPr>
          <w:rFonts w:ascii="Calibri" w:hAnsi="Calibri" w:cs="Calibri"/>
          <w:color w:val="000000"/>
        </w:rPr>
        <w:t>While classes are generally gender-balanced, t</w:t>
      </w:r>
      <w:r w:rsidRPr="008523D7">
        <w:rPr>
          <w:rFonts w:ascii="Calibri" w:hAnsi="Calibri" w:cs="Calibri"/>
          <w:color w:val="000000"/>
        </w:rPr>
        <w:t xml:space="preserve">he </w:t>
      </w:r>
      <w:r w:rsidR="00FD09C1" w:rsidRPr="008523D7">
        <w:rPr>
          <w:rFonts w:ascii="Calibri" w:hAnsi="Calibri" w:cs="Calibri"/>
          <w:color w:val="000000"/>
        </w:rPr>
        <w:t>AJ</w:t>
      </w:r>
      <w:r w:rsidRPr="008523D7">
        <w:rPr>
          <w:rFonts w:ascii="Calibri" w:hAnsi="Calibri" w:cs="Calibri"/>
          <w:color w:val="000000"/>
        </w:rPr>
        <w:t xml:space="preserve"> Program serves </w:t>
      </w:r>
      <w:r w:rsidR="00D67B1B" w:rsidRPr="008523D7">
        <w:rPr>
          <w:rFonts w:ascii="Calibri" w:hAnsi="Calibri" w:cs="Calibri"/>
          <w:color w:val="000000"/>
        </w:rPr>
        <w:t xml:space="preserve">slightly more men than </w:t>
      </w:r>
      <w:r w:rsidR="00FF3584">
        <w:rPr>
          <w:rFonts w:ascii="Calibri" w:hAnsi="Calibri" w:cs="Calibri"/>
          <w:color w:val="000000"/>
        </w:rPr>
        <w:t>women</w:t>
      </w:r>
      <w:r w:rsidRPr="008523D7">
        <w:rPr>
          <w:rFonts w:ascii="Calibri" w:hAnsi="Calibri" w:cs="Calibri"/>
          <w:color w:val="000000"/>
        </w:rPr>
        <w:t>. Historically</w:t>
      </w:r>
      <w:r w:rsidR="00FF3584">
        <w:rPr>
          <w:rFonts w:ascii="Calibri" w:hAnsi="Calibri" w:cs="Calibri"/>
          <w:color w:val="000000"/>
        </w:rPr>
        <w:t xml:space="preserve"> speaking</w:t>
      </w:r>
      <w:r w:rsidRPr="008523D7">
        <w:rPr>
          <w:rFonts w:ascii="Calibri" w:hAnsi="Calibri" w:cs="Calibri"/>
          <w:color w:val="000000"/>
        </w:rPr>
        <w:t xml:space="preserve">, most </w:t>
      </w:r>
      <w:r w:rsidR="00FD09C1" w:rsidRPr="008523D7">
        <w:rPr>
          <w:rFonts w:ascii="Calibri" w:hAnsi="Calibri" w:cs="Calibri"/>
          <w:color w:val="000000"/>
        </w:rPr>
        <w:t>criminal justice</w:t>
      </w:r>
      <w:r w:rsidRPr="008523D7">
        <w:rPr>
          <w:rFonts w:ascii="Calibri" w:hAnsi="Calibri" w:cs="Calibri"/>
          <w:color w:val="000000"/>
        </w:rPr>
        <w:t xml:space="preserve"> jobs have been </w:t>
      </w:r>
      <w:r w:rsidR="00345E2F">
        <w:rPr>
          <w:rFonts w:ascii="Calibri" w:hAnsi="Calibri" w:cs="Calibri"/>
          <w:color w:val="000000"/>
        </w:rPr>
        <w:t>disproportionally</w:t>
      </w:r>
      <w:r w:rsidR="00FF3584">
        <w:rPr>
          <w:rFonts w:ascii="Calibri" w:hAnsi="Calibri" w:cs="Calibri"/>
          <w:color w:val="000000"/>
        </w:rPr>
        <w:t xml:space="preserve"> </w:t>
      </w:r>
      <w:r w:rsidRPr="008523D7">
        <w:rPr>
          <w:rFonts w:ascii="Calibri" w:hAnsi="Calibri" w:cs="Calibri"/>
          <w:color w:val="000000"/>
        </w:rPr>
        <w:t xml:space="preserve">held by </w:t>
      </w:r>
      <w:r w:rsidR="00FD09C1" w:rsidRPr="008523D7">
        <w:rPr>
          <w:rFonts w:ascii="Calibri" w:hAnsi="Calibri" w:cs="Calibri"/>
          <w:color w:val="000000"/>
        </w:rPr>
        <w:t xml:space="preserve">men, but this trend is changing </w:t>
      </w:r>
      <w:r w:rsidR="00D67B1B" w:rsidRPr="008523D7">
        <w:rPr>
          <w:rFonts w:ascii="Calibri" w:hAnsi="Calibri" w:cs="Calibri"/>
          <w:color w:val="000000"/>
        </w:rPr>
        <w:t xml:space="preserve">over time, </w:t>
      </w:r>
      <w:r w:rsidR="00FD09C1" w:rsidRPr="008523D7">
        <w:rPr>
          <w:rFonts w:ascii="Calibri" w:hAnsi="Calibri" w:cs="Calibri"/>
          <w:color w:val="000000"/>
        </w:rPr>
        <w:t xml:space="preserve">and </w:t>
      </w:r>
      <w:r w:rsidR="00D67B1B" w:rsidRPr="008523D7">
        <w:rPr>
          <w:rFonts w:ascii="Calibri" w:hAnsi="Calibri" w:cs="Calibri"/>
          <w:color w:val="000000"/>
        </w:rPr>
        <w:t xml:space="preserve">consequently </w:t>
      </w:r>
      <w:r w:rsidR="00FD09C1" w:rsidRPr="008523D7">
        <w:rPr>
          <w:rFonts w:ascii="Calibri" w:hAnsi="Calibri" w:cs="Calibri"/>
          <w:color w:val="000000"/>
        </w:rPr>
        <w:t>more women</w:t>
      </w:r>
      <w:r w:rsidR="00345E2F">
        <w:rPr>
          <w:rFonts w:ascii="Calibri" w:hAnsi="Calibri" w:cs="Calibri"/>
          <w:color w:val="000000"/>
        </w:rPr>
        <w:t xml:space="preserve"> are training for careers</w:t>
      </w:r>
      <w:r w:rsidR="00943AA1">
        <w:rPr>
          <w:rFonts w:ascii="Calibri" w:hAnsi="Calibri" w:cs="Calibri"/>
          <w:color w:val="000000"/>
        </w:rPr>
        <w:t xml:space="preserve"> in the justice system</w:t>
      </w:r>
      <w:r w:rsidRPr="008523D7">
        <w:rPr>
          <w:rFonts w:ascii="Calibri" w:hAnsi="Calibri" w:cs="Calibri"/>
          <w:color w:val="000000"/>
        </w:rPr>
        <w:t xml:space="preserve">. </w:t>
      </w:r>
      <w:r w:rsidR="00FF3584">
        <w:rPr>
          <w:rFonts w:ascii="Calibri" w:hAnsi="Calibri" w:cs="Calibri"/>
          <w:color w:val="000000"/>
        </w:rPr>
        <w:t xml:space="preserve"> </w:t>
      </w:r>
      <w:r w:rsidRPr="008523D7">
        <w:rPr>
          <w:rFonts w:ascii="Calibri" w:hAnsi="Calibri" w:cs="Calibri"/>
          <w:color w:val="000000"/>
        </w:rPr>
        <w:t xml:space="preserve">In the last </w:t>
      </w:r>
      <w:r w:rsidR="00FF3584">
        <w:rPr>
          <w:rFonts w:ascii="Calibri" w:hAnsi="Calibri" w:cs="Calibri"/>
          <w:color w:val="000000"/>
        </w:rPr>
        <w:t>two decades</w:t>
      </w:r>
      <w:r w:rsidR="00FD09C1" w:rsidRPr="008523D7">
        <w:rPr>
          <w:rFonts w:ascii="Calibri" w:hAnsi="Calibri" w:cs="Calibri"/>
          <w:color w:val="000000"/>
        </w:rPr>
        <w:t xml:space="preserve">, the rising salaries, employee benefits, and </w:t>
      </w:r>
      <w:r w:rsidRPr="008523D7">
        <w:rPr>
          <w:rFonts w:ascii="Calibri" w:hAnsi="Calibri" w:cs="Calibri"/>
          <w:color w:val="000000"/>
        </w:rPr>
        <w:t xml:space="preserve">professionalization of </w:t>
      </w:r>
      <w:r w:rsidR="00D67B1B" w:rsidRPr="008523D7">
        <w:rPr>
          <w:rFonts w:ascii="Calibri" w:hAnsi="Calibri" w:cs="Calibri"/>
          <w:color w:val="000000"/>
        </w:rPr>
        <w:t>criminal justice careers</w:t>
      </w:r>
      <w:r w:rsidRPr="008523D7">
        <w:rPr>
          <w:rFonts w:ascii="Calibri" w:hAnsi="Calibri" w:cs="Calibri"/>
          <w:color w:val="000000"/>
        </w:rPr>
        <w:t xml:space="preserve"> have attracted </w:t>
      </w:r>
      <w:r w:rsidR="00345E2F">
        <w:rPr>
          <w:rFonts w:ascii="Calibri" w:hAnsi="Calibri" w:cs="Calibri"/>
          <w:color w:val="000000"/>
        </w:rPr>
        <w:t>a</w:t>
      </w:r>
      <w:r w:rsidR="00FF3584">
        <w:rPr>
          <w:rFonts w:ascii="Calibri" w:hAnsi="Calibri" w:cs="Calibri"/>
          <w:color w:val="000000"/>
        </w:rPr>
        <w:t xml:space="preserve"> more diverse population</w:t>
      </w:r>
      <w:r w:rsidRPr="008523D7">
        <w:rPr>
          <w:rFonts w:ascii="Calibri" w:hAnsi="Calibri" w:cs="Calibri"/>
          <w:color w:val="000000"/>
        </w:rPr>
        <w:t xml:space="preserve">. </w:t>
      </w:r>
      <w:r w:rsidR="00D67B1B" w:rsidRPr="008523D7">
        <w:rPr>
          <w:rFonts w:ascii="Calibri" w:hAnsi="Calibri" w:cs="Calibri"/>
          <w:color w:val="000000"/>
        </w:rPr>
        <w:t xml:space="preserve"> </w:t>
      </w:r>
      <w:r w:rsidR="00FF3584">
        <w:rPr>
          <w:rFonts w:ascii="Calibri" w:hAnsi="Calibri" w:cs="Calibri"/>
          <w:color w:val="000000"/>
        </w:rPr>
        <w:t xml:space="preserve"> </w:t>
      </w:r>
      <w:r w:rsidR="00943AA1">
        <w:rPr>
          <w:rFonts w:ascii="Calibri" w:hAnsi="Calibri" w:cs="Calibri"/>
          <w:color w:val="000000"/>
        </w:rPr>
        <w:t xml:space="preserve">While the </w:t>
      </w:r>
      <w:r w:rsidR="00262E6C">
        <w:rPr>
          <w:rFonts w:ascii="Calibri" w:hAnsi="Calibri" w:cs="Calibri"/>
          <w:color w:val="000000"/>
        </w:rPr>
        <w:t>general</w:t>
      </w:r>
      <w:r w:rsidR="00262E6C" w:rsidRPr="008523D7">
        <w:rPr>
          <w:rFonts w:ascii="Calibri" w:hAnsi="Calibri" w:cs="Calibri"/>
          <w:color w:val="000000"/>
        </w:rPr>
        <w:t xml:space="preserve"> </w:t>
      </w:r>
      <w:r w:rsidRPr="008523D7">
        <w:rPr>
          <w:rFonts w:ascii="Calibri" w:hAnsi="Calibri" w:cs="Calibri"/>
          <w:color w:val="000000"/>
        </w:rPr>
        <w:t xml:space="preserve">college population </w:t>
      </w:r>
      <w:r w:rsidR="00943AA1">
        <w:rPr>
          <w:rFonts w:ascii="Calibri" w:hAnsi="Calibri" w:cs="Calibri"/>
          <w:color w:val="000000"/>
        </w:rPr>
        <w:t xml:space="preserve">is </w:t>
      </w:r>
      <w:r w:rsidRPr="008523D7">
        <w:rPr>
          <w:rFonts w:ascii="Calibri" w:hAnsi="Calibri" w:cs="Calibri"/>
          <w:color w:val="000000"/>
        </w:rPr>
        <w:t xml:space="preserve">currently about 53% female </w:t>
      </w:r>
      <w:r w:rsidR="00943AA1">
        <w:rPr>
          <w:rFonts w:ascii="Calibri" w:hAnsi="Calibri" w:cs="Calibri"/>
          <w:color w:val="000000"/>
        </w:rPr>
        <w:t>and</w:t>
      </w:r>
      <w:r w:rsidRPr="008523D7">
        <w:rPr>
          <w:rFonts w:ascii="Calibri" w:hAnsi="Calibri" w:cs="Calibri"/>
          <w:color w:val="000000"/>
        </w:rPr>
        <w:t xml:space="preserve"> 47% male, the </w:t>
      </w:r>
      <w:r w:rsidR="00D67B1B" w:rsidRPr="008523D7">
        <w:rPr>
          <w:rFonts w:ascii="Calibri" w:hAnsi="Calibri" w:cs="Calibri"/>
          <w:color w:val="000000"/>
        </w:rPr>
        <w:t xml:space="preserve">AJ </w:t>
      </w:r>
      <w:r w:rsidR="00262E6C">
        <w:rPr>
          <w:rFonts w:ascii="Calibri" w:hAnsi="Calibri" w:cs="Calibri"/>
          <w:color w:val="000000"/>
        </w:rPr>
        <w:t>Program</w:t>
      </w:r>
      <w:r w:rsidRPr="008523D7">
        <w:rPr>
          <w:rFonts w:ascii="Calibri" w:hAnsi="Calibri" w:cs="Calibri"/>
          <w:color w:val="000000"/>
        </w:rPr>
        <w:t xml:space="preserve"> </w:t>
      </w:r>
      <w:r w:rsidR="00262E6C">
        <w:rPr>
          <w:rFonts w:ascii="Calibri" w:hAnsi="Calibri" w:cs="Calibri"/>
          <w:color w:val="000000"/>
        </w:rPr>
        <w:t>is</w:t>
      </w:r>
      <w:r w:rsidRPr="008523D7">
        <w:rPr>
          <w:rFonts w:ascii="Calibri" w:hAnsi="Calibri" w:cs="Calibri"/>
          <w:color w:val="000000"/>
        </w:rPr>
        <w:t xml:space="preserve"> </w:t>
      </w:r>
      <w:r w:rsidR="00CD617E">
        <w:rPr>
          <w:rFonts w:ascii="Calibri" w:hAnsi="Calibri" w:cs="Calibri"/>
          <w:color w:val="000000"/>
        </w:rPr>
        <w:t>sl</w:t>
      </w:r>
      <w:r w:rsidR="00262E6C">
        <w:rPr>
          <w:rFonts w:ascii="Calibri" w:hAnsi="Calibri" w:cs="Calibri"/>
          <w:color w:val="000000"/>
        </w:rPr>
        <w:t>ightly reversed</w:t>
      </w:r>
      <w:r w:rsidR="00CD617E">
        <w:rPr>
          <w:rFonts w:ascii="Calibri" w:hAnsi="Calibri" w:cs="Calibri"/>
          <w:color w:val="000000"/>
        </w:rPr>
        <w:t xml:space="preserve"> with</w:t>
      </w:r>
      <w:r w:rsidRPr="008523D7">
        <w:rPr>
          <w:rFonts w:ascii="Calibri" w:hAnsi="Calibri" w:cs="Calibri"/>
          <w:color w:val="000000"/>
        </w:rPr>
        <w:t xml:space="preserve"> </w:t>
      </w:r>
      <w:r w:rsidR="00D67B1B" w:rsidRPr="008523D7">
        <w:rPr>
          <w:rFonts w:ascii="Calibri" w:hAnsi="Calibri" w:cs="Calibri"/>
          <w:color w:val="000000"/>
        </w:rPr>
        <w:t>45</w:t>
      </w:r>
      <w:r w:rsidRPr="008523D7">
        <w:rPr>
          <w:rFonts w:ascii="Calibri" w:hAnsi="Calibri" w:cs="Calibri"/>
          <w:color w:val="000000"/>
        </w:rPr>
        <w:t xml:space="preserve">% female </w:t>
      </w:r>
      <w:r w:rsidR="00943AA1">
        <w:rPr>
          <w:rFonts w:ascii="Calibri" w:hAnsi="Calibri" w:cs="Calibri"/>
          <w:color w:val="000000"/>
        </w:rPr>
        <w:t>and</w:t>
      </w:r>
      <w:r w:rsidRPr="008523D7">
        <w:rPr>
          <w:rFonts w:ascii="Calibri" w:hAnsi="Calibri" w:cs="Calibri"/>
          <w:color w:val="000000"/>
        </w:rPr>
        <w:t xml:space="preserve"> </w:t>
      </w:r>
      <w:r w:rsidR="00D67B1B" w:rsidRPr="008523D7">
        <w:rPr>
          <w:rFonts w:ascii="Calibri" w:hAnsi="Calibri" w:cs="Calibri"/>
          <w:color w:val="000000"/>
        </w:rPr>
        <w:t>55</w:t>
      </w:r>
      <w:r w:rsidRPr="008523D7">
        <w:rPr>
          <w:rFonts w:ascii="Calibri" w:hAnsi="Calibri" w:cs="Calibri"/>
          <w:color w:val="000000"/>
        </w:rPr>
        <w:t xml:space="preserve">% male (2011 averages). </w:t>
      </w:r>
    </w:p>
    <w:p w:rsidR="00943AA1" w:rsidRDefault="00943AA1" w:rsidP="00694A13">
      <w:pPr>
        <w:autoSpaceDE w:val="0"/>
        <w:autoSpaceDN w:val="0"/>
        <w:adjustRightInd w:val="0"/>
        <w:spacing w:line="240" w:lineRule="auto"/>
        <w:ind w:left="360" w:hanging="360"/>
        <w:rPr>
          <w:rFonts w:ascii="Calibri" w:hAnsi="Calibri" w:cs="Calibri"/>
          <w:color w:val="000000"/>
        </w:rPr>
      </w:pPr>
    </w:p>
    <w:p w:rsidR="00CD617E" w:rsidRDefault="001D75B1" w:rsidP="00943AA1">
      <w:pPr>
        <w:autoSpaceDE w:val="0"/>
        <w:autoSpaceDN w:val="0"/>
        <w:adjustRightInd w:val="0"/>
        <w:spacing w:line="240" w:lineRule="auto"/>
        <w:ind w:left="360" w:firstLine="360"/>
        <w:rPr>
          <w:rFonts w:ascii="Calibri" w:hAnsi="Calibri" w:cs="Calibri"/>
        </w:rPr>
      </w:pPr>
      <w:r w:rsidRPr="008523D7">
        <w:rPr>
          <w:rFonts w:ascii="Calibri" w:hAnsi="Calibri" w:cs="Calibri"/>
          <w:color w:val="000000"/>
        </w:rPr>
        <w:t xml:space="preserve">Interestingly, this gender ratio has remained about the same for the last </w:t>
      </w:r>
      <w:r w:rsidR="008523D7" w:rsidRPr="008523D7">
        <w:rPr>
          <w:rFonts w:ascii="Calibri" w:hAnsi="Calibri" w:cs="Calibri"/>
          <w:color w:val="000000"/>
        </w:rPr>
        <w:t>three</w:t>
      </w:r>
      <w:r w:rsidRPr="008523D7">
        <w:rPr>
          <w:rFonts w:ascii="Calibri" w:hAnsi="Calibri" w:cs="Calibri"/>
          <w:color w:val="000000"/>
        </w:rPr>
        <w:t xml:space="preserve"> years</w:t>
      </w:r>
      <w:r w:rsidR="00943AA1">
        <w:rPr>
          <w:rFonts w:ascii="Calibri" w:hAnsi="Calibri" w:cs="Calibri"/>
          <w:color w:val="000000"/>
        </w:rPr>
        <w:t>, with the</w:t>
      </w:r>
      <w:r w:rsidR="00D5676E">
        <w:rPr>
          <w:rFonts w:ascii="Calibri" w:hAnsi="Calibri" w:cs="Calibri"/>
          <w:color w:val="000000"/>
        </w:rPr>
        <w:t xml:space="preserve"> exception of 2010, </w:t>
      </w:r>
      <w:r w:rsidR="00262E6C">
        <w:rPr>
          <w:rFonts w:ascii="Calibri" w:hAnsi="Calibri" w:cs="Calibri"/>
          <w:color w:val="000000"/>
        </w:rPr>
        <w:t>where</w:t>
      </w:r>
      <w:r w:rsidR="00943AA1">
        <w:rPr>
          <w:rFonts w:ascii="Calibri" w:hAnsi="Calibri" w:cs="Calibri"/>
          <w:color w:val="000000"/>
        </w:rPr>
        <w:t xml:space="preserve"> </w:t>
      </w:r>
      <w:r w:rsidR="00D5676E">
        <w:rPr>
          <w:rFonts w:ascii="Calibri" w:hAnsi="Calibri" w:cs="Calibri"/>
          <w:color w:val="000000"/>
        </w:rPr>
        <w:t>male enrollment</w:t>
      </w:r>
      <w:r w:rsidR="00943AA1">
        <w:rPr>
          <w:rFonts w:ascii="Calibri" w:hAnsi="Calibri" w:cs="Calibri"/>
          <w:color w:val="000000"/>
        </w:rPr>
        <w:t xml:space="preserve"> </w:t>
      </w:r>
      <w:r w:rsidR="00262E6C">
        <w:rPr>
          <w:rFonts w:ascii="Calibri" w:hAnsi="Calibri" w:cs="Calibri"/>
          <w:color w:val="000000"/>
        </w:rPr>
        <w:t xml:space="preserve">slightly increased </w:t>
      </w:r>
      <w:r w:rsidR="00943AA1">
        <w:rPr>
          <w:rFonts w:ascii="Calibri" w:hAnsi="Calibri" w:cs="Calibri"/>
          <w:color w:val="000000"/>
        </w:rPr>
        <w:t>and</w:t>
      </w:r>
      <w:r w:rsidR="00262E6C">
        <w:rPr>
          <w:rFonts w:ascii="Calibri" w:hAnsi="Calibri" w:cs="Calibri"/>
          <w:color w:val="000000"/>
        </w:rPr>
        <w:t xml:space="preserve"> female enrollment slightly </w:t>
      </w:r>
      <w:r w:rsidR="00D5676E">
        <w:rPr>
          <w:rFonts w:ascii="Calibri" w:hAnsi="Calibri" w:cs="Calibri"/>
          <w:color w:val="000000"/>
        </w:rPr>
        <w:t>decrease</w:t>
      </w:r>
      <w:r w:rsidR="00262E6C">
        <w:rPr>
          <w:rFonts w:ascii="Calibri" w:hAnsi="Calibri" w:cs="Calibri"/>
          <w:color w:val="000000"/>
        </w:rPr>
        <w:t>d.</w:t>
      </w:r>
      <w:r w:rsidR="00943AA1">
        <w:rPr>
          <w:rFonts w:ascii="Calibri" w:hAnsi="Calibri" w:cs="Calibri"/>
          <w:color w:val="000000"/>
        </w:rPr>
        <w:t xml:space="preserve">  </w:t>
      </w:r>
      <w:r w:rsidR="00A0310D" w:rsidRPr="00A0310D">
        <w:rPr>
          <w:rFonts w:ascii="Calibri" w:hAnsi="Calibri" w:cs="Calibri"/>
        </w:rPr>
        <w:t>A</w:t>
      </w:r>
      <w:r w:rsidR="008F7EBC" w:rsidRPr="00A0310D">
        <w:rPr>
          <w:rFonts w:ascii="Calibri" w:hAnsi="Calibri" w:cs="Calibri"/>
        </w:rPr>
        <w:t>n article in Police Chief (October, 2012)</w:t>
      </w:r>
      <w:r w:rsidR="00A0310D" w:rsidRPr="00A0310D">
        <w:rPr>
          <w:rFonts w:ascii="Calibri" w:hAnsi="Calibri" w:cs="Calibri"/>
        </w:rPr>
        <w:t xml:space="preserve"> addressed </w:t>
      </w:r>
      <w:r w:rsidR="00262E6C">
        <w:rPr>
          <w:rFonts w:ascii="Calibri" w:hAnsi="Calibri" w:cs="Calibri"/>
        </w:rPr>
        <w:t xml:space="preserve">the issue of </w:t>
      </w:r>
      <w:r w:rsidR="00A0310D" w:rsidRPr="00A0310D">
        <w:rPr>
          <w:rFonts w:ascii="Calibri" w:hAnsi="Calibri" w:cs="Calibri"/>
        </w:rPr>
        <w:t xml:space="preserve">gender </w:t>
      </w:r>
      <w:r w:rsidR="00A0310D">
        <w:rPr>
          <w:rFonts w:ascii="Calibri" w:hAnsi="Calibri" w:cs="Calibri"/>
        </w:rPr>
        <w:t xml:space="preserve">demographic </w:t>
      </w:r>
      <w:r w:rsidR="00A0310D" w:rsidRPr="00A0310D">
        <w:rPr>
          <w:rFonts w:ascii="Calibri" w:hAnsi="Calibri" w:cs="Calibri"/>
        </w:rPr>
        <w:t>imbalances</w:t>
      </w:r>
      <w:r w:rsidR="00A0310D">
        <w:rPr>
          <w:rFonts w:ascii="Calibri" w:hAnsi="Calibri" w:cs="Calibri"/>
        </w:rPr>
        <w:t xml:space="preserve"> within the Law Enforcement profession</w:t>
      </w:r>
      <w:r w:rsidR="00A0310D" w:rsidRPr="00A0310D">
        <w:rPr>
          <w:rFonts w:ascii="Calibri" w:hAnsi="Calibri" w:cs="Calibri"/>
        </w:rPr>
        <w:t xml:space="preserve"> by </w:t>
      </w:r>
      <w:r w:rsidR="00A0310D">
        <w:rPr>
          <w:rFonts w:ascii="Calibri" w:hAnsi="Calibri" w:cs="Calibri"/>
        </w:rPr>
        <w:t>concluding</w:t>
      </w:r>
      <w:r w:rsidR="008F7EBC" w:rsidRPr="00A0310D">
        <w:rPr>
          <w:rFonts w:ascii="Calibri" w:hAnsi="Calibri" w:cs="Calibri"/>
        </w:rPr>
        <w:t>, “The population does not mirror the general population in gen</w:t>
      </w:r>
      <w:r w:rsidR="00A0310D" w:rsidRPr="00A0310D">
        <w:rPr>
          <w:rFonts w:ascii="Calibri" w:hAnsi="Calibri" w:cs="Calibri"/>
        </w:rPr>
        <w:t>d</w:t>
      </w:r>
      <w:r w:rsidR="008F7EBC" w:rsidRPr="00A0310D">
        <w:rPr>
          <w:rFonts w:ascii="Calibri" w:hAnsi="Calibri" w:cs="Calibri"/>
        </w:rPr>
        <w:t>er, age, employment and ethnic aspects</w:t>
      </w:r>
      <w:r w:rsidR="00A0310D" w:rsidRPr="00A0310D">
        <w:rPr>
          <w:rFonts w:ascii="Calibri" w:hAnsi="Calibri" w:cs="Calibri"/>
        </w:rPr>
        <w:t>, and</w:t>
      </w:r>
      <w:r w:rsidR="008F7EBC" w:rsidRPr="00A0310D">
        <w:rPr>
          <w:rFonts w:ascii="Calibri" w:hAnsi="Calibri" w:cs="Calibri"/>
        </w:rPr>
        <w:t xml:space="preserve">  in 2007 only 13% of law enforcement officers were female.</w:t>
      </w:r>
      <w:r w:rsidR="00A0310D" w:rsidRPr="00A0310D">
        <w:rPr>
          <w:rFonts w:ascii="Calibri" w:hAnsi="Calibri" w:cs="Calibri"/>
        </w:rPr>
        <w:t>”</w:t>
      </w:r>
      <w:r w:rsidR="008F7EBC" w:rsidRPr="00A0310D">
        <w:rPr>
          <w:rFonts w:ascii="Calibri" w:hAnsi="Calibri" w:cs="Calibri"/>
        </w:rPr>
        <w:t xml:space="preserve"> </w:t>
      </w:r>
      <w:r w:rsidR="00CD617E">
        <w:rPr>
          <w:rFonts w:ascii="Calibri" w:hAnsi="Calibri" w:cs="Calibri"/>
        </w:rPr>
        <w:t xml:space="preserve"> (Police Chief Magazine, October 2012).  </w:t>
      </w:r>
    </w:p>
    <w:p w:rsidR="00CD617E" w:rsidRDefault="00CD617E" w:rsidP="00943AA1">
      <w:pPr>
        <w:autoSpaceDE w:val="0"/>
        <w:autoSpaceDN w:val="0"/>
        <w:adjustRightInd w:val="0"/>
        <w:spacing w:line="240" w:lineRule="auto"/>
        <w:ind w:left="360" w:firstLine="360"/>
        <w:rPr>
          <w:rFonts w:ascii="Calibri" w:hAnsi="Calibri" w:cs="Calibri"/>
        </w:rPr>
      </w:pPr>
    </w:p>
    <w:p w:rsidR="00CD617E" w:rsidRDefault="00811A12" w:rsidP="00EF57F2">
      <w:pPr>
        <w:autoSpaceDE w:val="0"/>
        <w:autoSpaceDN w:val="0"/>
        <w:adjustRightInd w:val="0"/>
        <w:spacing w:line="240" w:lineRule="auto"/>
        <w:ind w:left="360" w:firstLine="360"/>
        <w:rPr>
          <w:rFonts w:ascii="Calibri" w:hAnsi="Calibri" w:cs="Calibri"/>
        </w:rPr>
      </w:pPr>
      <w:r>
        <w:rPr>
          <w:rFonts w:ascii="Calibri" w:hAnsi="Calibri" w:cs="Calibri"/>
        </w:rPr>
        <w:t>G</w:t>
      </w:r>
      <w:r w:rsidR="00D5676E">
        <w:rPr>
          <w:rFonts w:ascii="Calibri" w:hAnsi="Calibri" w:cs="Calibri"/>
        </w:rPr>
        <w:t>enerally speaking</w:t>
      </w:r>
      <w:r w:rsidR="00262E6C">
        <w:rPr>
          <w:rFonts w:ascii="Calibri" w:hAnsi="Calibri" w:cs="Calibri"/>
        </w:rPr>
        <w:t>,</w:t>
      </w:r>
      <w:r w:rsidR="00D5676E">
        <w:rPr>
          <w:rFonts w:ascii="Calibri" w:hAnsi="Calibri" w:cs="Calibri"/>
        </w:rPr>
        <w:t xml:space="preserve"> the law enforcement profession employs females at a proport</w:t>
      </w:r>
      <w:r w:rsidR="00CD617E">
        <w:rPr>
          <w:rFonts w:ascii="Calibri" w:hAnsi="Calibri" w:cs="Calibri"/>
        </w:rPr>
        <w:t xml:space="preserve">ionally lower rate than other careers.  </w:t>
      </w:r>
      <w:r w:rsidR="000A70E8">
        <w:rPr>
          <w:rFonts w:ascii="Calibri" w:hAnsi="Calibri" w:cs="Calibri"/>
        </w:rPr>
        <w:t>Likewise, the</w:t>
      </w:r>
      <w:r w:rsidR="00A0310D" w:rsidRPr="00A0310D">
        <w:rPr>
          <w:rFonts w:ascii="Calibri" w:hAnsi="Calibri" w:cs="Calibri"/>
        </w:rPr>
        <w:t xml:space="preserve"> AJ Program does not reflect </w:t>
      </w:r>
      <w:r>
        <w:rPr>
          <w:rFonts w:ascii="Calibri" w:hAnsi="Calibri" w:cs="Calibri"/>
        </w:rPr>
        <w:t>the</w:t>
      </w:r>
      <w:r w:rsidR="00A0310D" w:rsidRPr="00A0310D">
        <w:rPr>
          <w:rFonts w:ascii="Calibri" w:hAnsi="Calibri" w:cs="Calibri"/>
        </w:rPr>
        <w:t xml:space="preserve"> demographics</w:t>
      </w:r>
      <w:r w:rsidR="00A0310D">
        <w:rPr>
          <w:rFonts w:ascii="Calibri" w:hAnsi="Calibri" w:cs="Calibri"/>
        </w:rPr>
        <w:t xml:space="preserve"> of Law Enforcement</w:t>
      </w:r>
      <w:r w:rsidR="001D5C7E">
        <w:rPr>
          <w:rFonts w:ascii="Calibri" w:hAnsi="Calibri" w:cs="Calibri"/>
        </w:rPr>
        <w:t xml:space="preserve"> and in fact </w:t>
      </w:r>
      <w:r w:rsidR="000A70E8">
        <w:rPr>
          <w:rFonts w:ascii="Calibri" w:hAnsi="Calibri" w:cs="Calibri"/>
        </w:rPr>
        <w:t xml:space="preserve">educates </w:t>
      </w:r>
      <w:r w:rsidR="00D5676E">
        <w:rPr>
          <w:rFonts w:ascii="Calibri" w:hAnsi="Calibri" w:cs="Calibri"/>
        </w:rPr>
        <w:t xml:space="preserve">significantly </w:t>
      </w:r>
      <w:r w:rsidR="000A70E8">
        <w:rPr>
          <w:rFonts w:ascii="Calibri" w:hAnsi="Calibri" w:cs="Calibri"/>
        </w:rPr>
        <w:t>more females</w:t>
      </w:r>
      <w:r w:rsidR="001D5C7E">
        <w:rPr>
          <w:rFonts w:ascii="Calibri" w:hAnsi="Calibri" w:cs="Calibri"/>
        </w:rPr>
        <w:t xml:space="preserve"> than </w:t>
      </w:r>
    </w:p>
    <w:p w:rsidR="007C3763" w:rsidRPr="00EF57F2" w:rsidRDefault="007C3763" w:rsidP="00EF57F2">
      <w:pPr>
        <w:autoSpaceDE w:val="0"/>
        <w:autoSpaceDN w:val="0"/>
        <w:adjustRightInd w:val="0"/>
        <w:spacing w:line="240" w:lineRule="auto"/>
        <w:ind w:left="360" w:firstLine="360"/>
        <w:rPr>
          <w:rFonts w:ascii="Calibri" w:hAnsi="Calibri" w:cs="Calibri"/>
        </w:rPr>
      </w:pPr>
    </w:p>
    <w:p w:rsidR="00CD617E" w:rsidRDefault="00CD617E" w:rsidP="002B4839">
      <w:pPr>
        <w:pBdr>
          <w:top w:val="thinThickSmallGap" w:sz="12" w:space="1" w:color="45A98F"/>
        </w:pBdr>
        <w:autoSpaceDE w:val="0"/>
        <w:autoSpaceDN w:val="0"/>
        <w:adjustRightInd w:val="0"/>
        <w:spacing w:line="240" w:lineRule="auto"/>
        <w:ind w:right="-900" w:hanging="720"/>
        <w:rPr>
          <w:rFonts w:ascii="Calibri" w:hAnsi="Calibri" w:cs="Calibri"/>
          <w:b/>
          <w:color w:val="000000"/>
          <w:sz w:val="24"/>
          <w:szCs w:val="24"/>
        </w:rPr>
      </w:pPr>
    </w:p>
    <w:p w:rsidR="00EF57F2" w:rsidRDefault="00ED3A2B" w:rsidP="00ED3A2B">
      <w:pPr>
        <w:autoSpaceDE w:val="0"/>
        <w:autoSpaceDN w:val="0"/>
        <w:adjustRightInd w:val="0"/>
        <w:spacing w:line="240" w:lineRule="auto"/>
        <w:ind w:left="360"/>
        <w:rPr>
          <w:rFonts w:ascii="Calibri" w:hAnsi="Calibri" w:cs="Calibri"/>
        </w:rPr>
      </w:pPr>
      <w:r>
        <w:rPr>
          <w:rFonts w:ascii="Calibri" w:hAnsi="Calibri" w:cs="Calibri"/>
        </w:rPr>
        <w:t xml:space="preserve">what is seen in the profession.  The AJ Program’s gender percentage actually indicates that more women are becoming interested in criminal justice careers.  More women are enrolling and </w:t>
      </w:r>
      <w:r w:rsidR="00EF57F2">
        <w:rPr>
          <w:rFonts w:ascii="Calibri" w:hAnsi="Calibri" w:cs="Calibri"/>
        </w:rPr>
        <w:t>attending the Program because they see criminal justice careers as a real and legitimate choice.</w:t>
      </w:r>
      <w:r w:rsidR="00EF57F2" w:rsidRPr="00A0310D">
        <w:rPr>
          <w:rFonts w:ascii="Calibri" w:hAnsi="Calibri" w:cs="Calibri"/>
        </w:rPr>
        <w:t xml:space="preserve">    </w:t>
      </w:r>
      <w:r w:rsidR="00EF57F2">
        <w:rPr>
          <w:rFonts w:ascii="Calibri" w:hAnsi="Calibri" w:cs="Calibri"/>
        </w:rPr>
        <w:t xml:space="preserve">In conclusion, the AJ Program </w:t>
      </w:r>
      <w:r w:rsidR="00EF57F2" w:rsidRPr="00B95905">
        <w:rPr>
          <w:rFonts w:ascii="Calibri" w:hAnsi="Calibri" w:cs="Calibri"/>
        </w:rPr>
        <w:t xml:space="preserve">has a higher number of female students </w:t>
      </w:r>
      <w:r w:rsidR="00EF57F2">
        <w:rPr>
          <w:rFonts w:ascii="Calibri" w:hAnsi="Calibri" w:cs="Calibri"/>
        </w:rPr>
        <w:t xml:space="preserve">proportionally </w:t>
      </w:r>
      <w:r w:rsidR="00EF57F2" w:rsidRPr="00B95905">
        <w:rPr>
          <w:rFonts w:ascii="Calibri" w:hAnsi="Calibri" w:cs="Calibri"/>
        </w:rPr>
        <w:t xml:space="preserve">than </w:t>
      </w:r>
      <w:r w:rsidR="00EF57F2">
        <w:rPr>
          <w:rFonts w:ascii="Calibri" w:hAnsi="Calibri" w:cs="Calibri"/>
        </w:rPr>
        <w:t xml:space="preserve">both the </w:t>
      </w:r>
      <w:r w:rsidR="00EF57F2" w:rsidRPr="00B95905">
        <w:rPr>
          <w:rFonts w:ascii="Calibri" w:hAnsi="Calibri" w:cs="Calibri"/>
        </w:rPr>
        <w:t>college</w:t>
      </w:r>
      <w:r w:rsidR="00EF57F2">
        <w:rPr>
          <w:rFonts w:ascii="Calibri" w:hAnsi="Calibri" w:cs="Calibri"/>
        </w:rPr>
        <w:t xml:space="preserve"> general student population and the current</w:t>
      </w:r>
      <w:r w:rsidR="00EF57F2" w:rsidRPr="00B95905">
        <w:rPr>
          <w:rFonts w:ascii="Calibri" w:hAnsi="Calibri" w:cs="Calibri"/>
        </w:rPr>
        <w:t xml:space="preserve"> career</w:t>
      </w:r>
      <w:r w:rsidR="00EF57F2">
        <w:rPr>
          <w:rFonts w:ascii="Calibri" w:hAnsi="Calibri" w:cs="Calibri"/>
        </w:rPr>
        <w:t xml:space="preserve"> gender demographic</w:t>
      </w:r>
      <w:r w:rsidR="00EF57F2" w:rsidRPr="00B95905">
        <w:rPr>
          <w:rFonts w:ascii="Calibri" w:hAnsi="Calibri" w:cs="Calibri"/>
        </w:rPr>
        <w:t xml:space="preserve">. </w:t>
      </w:r>
      <w:r w:rsidR="00EF57F2">
        <w:rPr>
          <w:rFonts w:ascii="Calibri" w:hAnsi="Calibri" w:cs="Calibri"/>
        </w:rPr>
        <w:t xml:space="preserve">  As women continue to earn more positions in the criminal justice fields, this gender-imbalance trend within the profession will also change and will likely move closer toward the gender demographic seen within the Program and the college general population.</w:t>
      </w:r>
    </w:p>
    <w:p w:rsidR="00FF204B" w:rsidRDefault="00FF204B" w:rsidP="00FF204B">
      <w:pPr>
        <w:autoSpaceDE w:val="0"/>
        <w:autoSpaceDN w:val="0"/>
        <w:adjustRightInd w:val="0"/>
        <w:spacing w:line="240" w:lineRule="auto"/>
        <w:ind w:left="360"/>
        <w:rPr>
          <w:rFonts w:ascii="Calibri" w:hAnsi="Calibri" w:cs="Calibri"/>
        </w:rPr>
      </w:pPr>
    </w:p>
    <w:p w:rsidR="00FF204B" w:rsidRPr="00FF204B" w:rsidRDefault="00FF204B" w:rsidP="00FF204B">
      <w:pPr>
        <w:autoSpaceDE w:val="0"/>
        <w:autoSpaceDN w:val="0"/>
        <w:adjustRightInd w:val="0"/>
        <w:spacing w:line="240" w:lineRule="auto"/>
        <w:ind w:left="360"/>
        <w:rPr>
          <w:rFonts w:ascii="Calibri" w:hAnsi="Calibri" w:cs="Calibri"/>
        </w:rPr>
      </w:pPr>
    </w:p>
    <w:p w:rsidR="00007C6B" w:rsidRDefault="00504087" w:rsidP="00197603">
      <w:pPr>
        <w:shd w:val="clear" w:color="auto" w:fill="B8CCE4" w:themeFill="accent1" w:themeFillTint="66"/>
        <w:tabs>
          <w:tab w:val="left" w:pos="9000"/>
        </w:tabs>
        <w:autoSpaceDE w:val="0"/>
        <w:autoSpaceDN w:val="0"/>
        <w:adjustRightInd w:val="0"/>
        <w:spacing w:line="240" w:lineRule="auto"/>
        <w:ind w:left="360" w:right="-360"/>
        <w:rPr>
          <w:rFonts w:ascii="Calibri" w:hAnsi="Calibri" w:cs="Calibri"/>
          <w:b/>
          <w:color w:val="000000"/>
          <w:sz w:val="24"/>
          <w:szCs w:val="24"/>
        </w:rPr>
      </w:pPr>
      <w:r w:rsidRPr="00504087">
        <w:rPr>
          <w:rFonts w:ascii="Calibri" w:hAnsi="Calibri" w:cs="Calibri"/>
          <w:b/>
          <w:color w:val="000000"/>
          <w:sz w:val="24"/>
          <w:szCs w:val="24"/>
        </w:rPr>
        <w:t>Student</w:t>
      </w:r>
      <w:r w:rsidR="00930181">
        <w:rPr>
          <w:rFonts w:ascii="Calibri" w:hAnsi="Calibri" w:cs="Calibri"/>
          <w:b/>
          <w:color w:val="000000"/>
          <w:sz w:val="24"/>
          <w:szCs w:val="24"/>
        </w:rPr>
        <w:t xml:space="preserve"> Enrollment</w:t>
      </w:r>
      <w:r w:rsidRPr="00504087">
        <w:rPr>
          <w:rFonts w:ascii="Calibri" w:hAnsi="Calibri" w:cs="Calibri"/>
          <w:b/>
          <w:color w:val="000000"/>
          <w:sz w:val="24"/>
          <w:szCs w:val="24"/>
        </w:rPr>
        <w:t xml:space="preserve"> by Gender</w:t>
      </w:r>
    </w:p>
    <w:p w:rsidR="00930181" w:rsidRPr="00694A13" w:rsidRDefault="00E15C76" w:rsidP="00007C6B">
      <w:pPr>
        <w:autoSpaceDE w:val="0"/>
        <w:autoSpaceDN w:val="0"/>
        <w:adjustRightInd w:val="0"/>
        <w:spacing w:line="240" w:lineRule="auto"/>
        <w:ind w:firstLine="360"/>
        <w:rPr>
          <w:rFonts w:ascii="Calibri" w:hAnsi="Calibri" w:cs="Calibri"/>
          <w:b/>
          <w:color w:val="000000"/>
          <w:sz w:val="24"/>
          <w:szCs w:val="24"/>
        </w:rPr>
      </w:pPr>
      <w:r w:rsidRPr="00E15C76">
        <w:rPr>
          <w:rFonts w:ascii="Calibri" w:hAnsi="Calibri" w:cs="Calibri"/>
          <w:b/>
          <w:noProof/>
          <w:color w:val="000000"/>
          <w:sz w:val="24"/>
          <w:szCs w:val="24"/>
        </w:rPr>
        <w:drawing>
          <wp:inline distT="0" distB="0" distL="0" distR="0">
            <wp:extent cx="5486400" cy="3200400"/>
            <wp:effectExtent l="19050" t="0" r="19050" b="0"/>
            <wp:docPr id="8"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25BD5" w:rsidRDefault="00B25BD5" w:rsidP="00007C6B">
      <w:pPr>
        <w:autoSpaceDE w:val="0"/>
        <w:autoSpaceDN w:val="0"/>
        <w:adjustRightInd w:val="0"/>
        <w:spacing w:line="240" w:lineRule="auto"/>
        <w:ind w:left="360"/>
        <w:rPr>
          <w:rFonts w:ascii="Calibri" w:hAnsi="Calibri" w:cs="Calibri"/>
          <w:b/>
          <w:color w:val="000000"/>
          <w:sz w:val="24"/>
          <w:szCs w:val="24"/>
          <w:u w:val="single"/>
        </w:rPr>
      </w:pPr>
    </w:p>
    <w:p w:rsidR="00FF204B" w:rsidRDefault="00FF204B" w:rsidP="00007C6B">
      <w:pPr>
        <w:autoSpaceDE w:val="0"/>
        <w:autoSpaceDN w:val="0"/>
        <w:adjustRightInd w:val="0"/>
        <w:spacing w:line="240" w:lineRule="auto"/>
        <w:ind w:left="360"/>
        <w:rPr>
          <w:rFonts w:ascii="Calibri" w:hAnsi="Calibri" w:cs="Calibri"/>
          <w:b/>
          <w:color w:val="000000"/>
          <w:sz w:val="24"/>
          <w:szCs w:val="24"/>
          <w:u w:val="single"/>
        </w:rPr>
      </w:pPr>
    </w:p>
    <w:p w:rsidR="001D75B1" w:rsidRPr="009E1C6B" w:rsidRDefault="001D75B1" w:rsidP="00007C6B">
      <w:pPr>
        <w:autoSpaceDE w:val="0"/>
        <w:autoSpaceDN w:val="0"/>
        <w:adjustRightInd w:val="0"/>
        <w:spacing w:line="240" w:lineRule="auto"/>
        <w:ind w:left="360"/>
        <w:rPr>
          <w:rFonts w:ascii="Calibri" w:hAnsi="Calibri" w:cs="Calibri"/>
          <w:b/>
          <w:color w:val="000000"/>
          <w:sz w:val="24"/>
          <w:szCs w:val="24"/>
        </w:rPr>
      </w:pPr>
      <w:r w:rsidRPr="009E1C6B">
        <w:rPr>
          <w:rFonts w:ascii="Calibri" w:hAnsi="Calibri" w:cs="Calibri"/>
          <w:b/>
          <w:color w:val="000000"/>
          <w:sz w:val="24"/>
          <w:szCs w:val="24"/>
          <w:u w:val="single"/>
        </w:rPr>
        <w:t>Ethnicity</w:t>
      </w:r>
    </w:p>
    <w:p w:rsidR="001D75B1" w:rsidRDefault="001D75B1" w:rsidP="001D75B1">
      <w:pPr>
        <w:autoSpaceDE w:val="0"/>
        <w:autoSpaceDN w:val="0"/>
        <w:adjustRightInd w:val="0"/>
        <w:spacing w:line="240" w:lineRule="auto"/>
        <w:rPr>
          <w:rFonts w:ascii="Calibri" w:hAnsi="Calibri" w:cs="Calibri"/>
          <w:color w:val="000000"/>
        </w:rPr>
      </w:pPr>
    </w:p>
    <w:p w:rsidR="009E7890" w:rsidRDefault="001D75B1" w:rsidP="007C3763">
      <w:pPr>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Pr="00C249CF">
        <w:rPr>
          <w:rFonts w:ascii="Calibri" w:hAnsi="Calibri" w:cs="Calibri"/>
          <w:color w:val="000000"/>
        </w:rPr>
        <w:t xml:space="preserve">The </w:t>
      </w:r>
      <w:r w:rsidR="008523D7" w:rsidRPr="00C249CF">
        <w:rPr>
          <w:rFonts w:ascii="Calibri" w:hAnsi="Calibri" w:cs="Calibri"/>
          <w:color w:val="000000"/>
        </w:rPr>
        <w:t>AJ</w:t>
      </w:r>
      <w:r w:rsidRPr="00C249CF">
        <w:rPr>
          <w:rFonts w:ascii="Calibri" w:hAnsi="Calibri" w:cs="Calibri"/>
          <w:color w:val="000000"/>
        </w:rPr>
        <w:t xml:space="preserve"> Program’s student </w:t>
      </w:r>
      <w:r w:rsidR="008523D7" w:rsidRPr="00C249CF">
        <w:rPr>
          <w:rFonts w:ascii="Calibri" w:hAnsi="Calibri" w:cs="Calibri"/>
          <w:color w:val="000000"/>
        </w:rPr>
        <w:t>population</w:t>
      </w:r>
      <w:r w:rsidRPr="00C249CF">
        <w:rPr>
          <w:rFonts w:ascii="Calibri" w:hAnsi="Calibri" w:cs="Calibri"/>
          <w:color w:val="000000"/>
        </w:rPr>
        <w:t xml:space="preserve"> </w:t>
      </w:r>
      <w:r w:rsidR="00C6675E">
        <w:rPr>
          <w:rFonts w:ascii="Calibri" w:hAnsi="Calibri" w:cs="Calibri"/>
          <w:color w:val="000000"/>
        </w:rPr>
        <w:t>is extremely diverse. That said</w:t>
      </w:r>
      <w:r w:rsidR="00973807">
        <w:rPr>
          <w:rFonts w:ascii="Calibri" w:hAnsi="Calibri" w:cs="Calibri"/>
          <w:color w:val="000000"/>
        </w:rPr>
        <w:t>,</w:t>
      </w:r>
      <w:r w:rsidRPr="00C249CF">
        <w:rPr>
          <w:rFonts w:ascii="Calibri" w:hAnsi="Calibri" w:cs="Calibri"/>
          <w:color w:val="000000"/>
        </w:rPr>
        <w:t xml:space="preserve"> there are some important differences in the ethnicity </w:t>
      </w:r>
      <w:r w:rsidR="00504087" w:rsidRPr="00C249CF">
        <w:rPr>
          <w:rFonts w:ascii="Calibri" w:hAnsi="Calibri" w:cs="Calibri"/>
          <w:color w:val="000000"/>
        </w:rPr>
        <w:t>data between the AJ stude</w:t>
      </w:r>
      <w:r w:rsidRPr="00C249CF">
        <w:rPr>
          <w:rFonts w:ascii="Calibri" w:hAnsi="Calibri" w:cs="Calibri"/>
          <w:color w:val="000000"/>
        </w:rPr>
        <w:t>nt popul</w:t>
      </w:r>
      <w:r w:rsidR="00B25BD5">
        <w:rPr>
          <w:rFonts w:ascii="Calibri" w:hAnsi="Calibri" w:cs="Calibri"/>
          <w:color w:val="000000"/>
        </w:rPr>
        <w:t xml:space="preserve">ation and the college </w:t>
      </w:r>
      <w:r w:rsidRPr="00C249CF">
        <w:rPr>
          <w:rFonts w:ascii="Calibri" w:hAnsi="Calibri" w:cs="Calibri"/>
          <w:color w:val="000000"/>
        </w:rPr>
        <w:t>student population.</w:t>
      </w:r>
      <w:r w:rsidR="00504087" w:rsidRPr="00C249CF">
        <w:rPr>
          <w:rFonts w:ascii="Calibri" w:hAnsi="Calibri" w:cs="Calibri"/>
          <w:color w:val="000000"/>
        </w:rPr>
        <w:t xml:space="preserve"> </w:t>
      </w:r>
      <w:r w:rsidR="009E7890">
        <w:rPr>
          <w:rFonts w:ascii="Calibri" w:hAnsi="Calibri" w:cs="Calibri"/>
          <w:color w:val="000000"/>
        </w:rPr>
        <w:t>Latino/</w:t>
      </w:r>
      <w:r w:rsidR="00504087" w:rsidRPr="00C249CF">
        <w:rPr>
          <w:rFonts w:ascii="Calibri" w:hAnsi="Calibri" w:cs="Calibri"/>
          <w:color w:val="000000"/>
        </w:rPr>
        <w:t xml:space="preserve">a and Other/Unknown </w:t>
      </w:r>
      <w:r w:rsidR="009E7890">
        <w:rPr>
          <w:rFonts w:ascii="Calibri" w:hAnsi="Calibri" w:cs="Calibri"/>
          <w:color w:val="000000"/>
        </w:rPr>
        <w:t xml:space="preserve">students </w:t>
      </w:r>
      <w:r w:rsidRPr="00C249CF">
        <w:rPr>
          <w:rFonts w:ascii="Calibri" w:hAnsi="Calibri" w:cs="Calibri"/>
          <w:color w:val="000000"/>
        </w:rPr>
        <w:t xml:space="preserve">are more heavily represented </w:t>
      </w:r>
      <w:r w:rsidR="00C6675E">
        <w:rPr>
          <w:rFonts w:ascii="Calibri" w:hAnsi="Calibri" w:cs="Calibri"/>
          <w:color w:val="000000"/>
        </w:rPr>
        <w:t xml:space="preserve">in the AJ Program </w:t>
      </w:r>
      <w:r w:rsidRPr="00C249CF">
        <w:rPr>
          <w:rFonts w:ascii="Calibri" w:hAnsi="Calibri" w:cs="Calibri"/>
          <w:color w:val="000000"/>
        </w:rPr>
        <w:t xml:space="preserve">than </w:t>
      </w:r>
      <w:r w:rsidR="009E7890">
        <w:rPr>
          <w:rFonts w:ascii="Calibri" w:hAnsi="Calibri" w:cs="Calibri"/>
          <w:color w:val="000000"/>
        </w:rPr>
        <w:t xml:space="preserve">those </w:t>
      </w:r>
      <w:r w:rsidRPr="00C249CF">
        <w:rPr>
          <w:rFonts w:ascii="Calibri" w:hAnsi="Calibri" w:cs="Calibri"/>
          <w:color w:val="000000"/>
        </w:rPr>
        <w:t xml:space="preserve">in the larger student </w:t>
      </w:r>
      <w:r w:rsidR="0078217F" w:rsidRPr="00C249CF">
        <w:rPr>
          <w:rFonts w:ascii="Calibri" w:hAnsi="Calibri" w:cs="Calibri"/>
          <w:color w:val="000000"/>
        </w:rPr>
        <w:t>college</w:t>
      </w:r>
      <w:r w:rsidR="0078217F">
        <w:rPr>
          <w:rFonts w:ascii="Calibri" w:hAnsi="Calibri" w:cs="Calibri"/>
          <w:color w:val="000000"/>
        </w:rPr>
        <w:t xml:space="preserve"> </w:t>
      </w:r>
      <w:r w:rsidR="009E7890">
        <w:rPr>
          <w:rFonts w:ascii="Calibri" w:hAnsi="Calibri" w:cs="Calibri"/>
          <w:color w:val="000000"/>
        </w:rPr>
        <w:t>population</w:t>
      </w:r>
      <w:r w:rsidRPr="00C249CF">
        <w:rPr>
          <w:rFonts w:ascii="Calibri" w:hAnsi="Calibri" w:cs="Calibri"/>
          <w:color w:val="000000"/>
        </w:rPr>
        <w:t>. A recent snapshot indicates that enrollment of Latino/a</w:t>
      </w:r>
      <w:r w:rsidR="00FF461C">
        <w:rPr>
          <w:rFonts w:ascii="Calibri" w:hAnsi="Calibri" w:cs="Calibri"/>
          <w:color w:val="000000"/>
        </w:rPr>
        <w:t xml:space="preserve"> </w:t>
      </w:r>
      <w:r w:rsidR="00C6675E">
        <w:rPr>
          <w:rFonts w:ascii="Calibri" w:hAnsi="Calibri" w:cs="Calibri"/>
          <w:color w:val="000000"/>
        </w:rPr>
        <w:t>students</w:t>
      </w:r>
      <w:r w:rsidRPr="00C249CF">
        <w:rPr>
          <w:rFonts w:ascii="Calibri" w:hAnsi="Calibri" w:cs="Calibri"/>
          <w:color w:val="000000"/>
        </w:rPr>
        <w:t xml:space="preserve"> </w:t>
      </w:r>
      <w:r w:rsidR="00504087" w:rsidRPr="00C249CF">
        <w:rPr>
          <w:rFonts w:ascii="Calibri" w:hAnsi="Calibri" w:cs="Calibri"/>
          <w:color w:val="000000"/>
        </w:rPr>
        <w:t>is 22</w:t>
      </w:r>
      <w:r w:rsidRPr="00C249CF">
        <w:rPr>
          <w:rFonts w:ascii="Calibri" w:hAnsi="Calibri" w:cs="Calibri"/>
          <w:color w:val="000000"/>
        </w:rPr>
        <w:t xml:space="preserve">% higher for the </w:t>
      </w:r>
      <w:r w:rsidR="00504087" w:rsidRPr="00C249CF">
        <w:rPr>
          <w:rFonts w:ascii="Calibri" w:hAnsi="Calibri" w:cs="Calibri"/>
          <w:color w:val="000000"/>
        </w:rPr>
        <w:t>AJ</w:t>
      </w:r>
      <w:r w:rsidRPr="00C249CF">
        <w:rPr>
          <w:rFonts w:ascii="Calibri" w:hAnsi="Calibri" w:cs="Calibri"/>
          <w:color w:val="000000"/>
        </w:rPr>
        <w:t xml:space="preserve"> program than the </w:t>
      </w:r>
      <w:r w:rsidR="0078217F">
        <w:rPr>
          <w:rFonts w:ascii="Calibri" w:hAnsi="Calibri" w:cs="Calibri"/>
          <w:color w:val="000000"/>
        </w:rPr>
        <w:t>college. At the same time, the AJ P</w:t>
      </w:r>
      <w:r w:rsidRPr="00C249CF">
        <w:rPr>
          <w:rFonts w:ascii="Calibri" w:hAnsi="Calibri" w:cs="Calibri"/>
          <w:color w:val="000000"/>
        </w:rPr>
        <w:t xml:space="preserve">rogram serves a lower proportion of Vietnamese-American students </w:t>
      </w:r>
      <w:r w:rsidR="00C6675E" w:rsidRPr="00C249CF">
        <w:rPr>
          <w:rFonts w:ascii="Calibri" w:hAnsi="Calibri" w:cs="Calibri"/>
          <w:color w:val="000000"/>
        </w:rPr>
        <w:t xml:space="preserve">(8.2% less) </w:t>
      </w:r>
      <w:r w:rsidRPr="00C249CF">
        <w:rPr>
          <w:rFonts w:ascii="Calibri" w:hAnsi="Calibri" w:cs="Calibri"/>
          <w:color w:val="000000"/>
        </w:rPr>
        <w:t xml:space="preserve">than the college’s student population. </w:t>
      </w:r>
      <w:r w:rsidR="000A230E">
        <w:rPr>
          <w:rFonts w:ascii="Calibri" w:hAnsi="Calibri" w:cs="Calibri"/>
          <w:color w:val="000000"/>
        </w:rPr>
        <w:t xml:space="preserve"> T</w:t>
      </w:r>
      <w:r w:rsidRPr="00C249CF">
        <w:rPr>
          <w:rFonts w:ascii="Calibri" w:hAnsi="Calibri" w:cs="Calibri"/>
          <w:color w:val="000000"/>
        </w:rPr>
        <w:t xml:space="preserve">here are </w:t>
      </w:r>
      <w:r w:rsidR="000A230E">
        <w:rPr>
          <w:rFonts w:ascii="Calibri" w:hAnsi="Calibri" w:cs="Calibri"/>
          <w:color w:val="000000"/>
        </w:rPr>
        <w:t>less significant</w:t>
      </w:r>
      <w:r w:rsidRPr="00C249CF">
        <w:rPr>
          <w:rFonts w:ascii="Calibri" w:hAnsi="Calibri" w:cs="Calibri"/>
          <w:color w:val="000000"/>
        </w:rPr>
        <w:t xml:space="preserve"> diffe</w:t>
      </w:r>
      <w:r w:rsidR="000A230E">
        <w:rPr>
          <w:rFonts w:ascii="Calibri" w:hAnsi="Calibri" w:cs="Calibri"/>
          <w:color w:val="000000"/>
        </w:rPr>
        <w:t xml:space="preserve">rences </w:t>
      </w:r>
      <w:r w:rsidR="000A70E8">
        <w:rPr>
          <w:rFonts w:ascii="Calibri" w:hAnsi="Calibri" w:cs="Calibri"/>
          <w:color w:val="000000"/>
        </w:rPr>
        <w:t>with other ethnic groups</w:t>
      </w:r>
      <w:r w:rsidR="000A230E">
        <w:rPr>
          <w:rFonts w:ascii="Calibri" w:hAnsi="Calibri" w:cs="Calibri"/>
          <w:color w:val="000000"/>
        </w:rPr>
        <w:t>.  For example,</w:t>
      </w:r>
      <w:r w:rsidRPr="00C249CF">
        <w:rPr>
          <w:rFonts w:ascii="Calibri" w:hAnsi="Calibri" w:cs="Calibri"/>
          <w:color w:val="000000"/>
        </w:rPr>
        <w:t xml:space="preserve"> participation of Asian/</w:t>
      </w:r>
      <w:r w:rsidR="001A2F2E">
        <w:rPr>
          <w:rFonts w:ascii="Calibri" w:hAnsi="Calibri" w:cs="Calibri"/>
          <w:color w:val="000000"/>
        </w:rPr>
        <w:t>A</w:t>
      </w:r>
      <w:r w:rsidR="00C249CF" w:rsidRPr="00C249CF">
        <w:rPr>
          <w:rFonts w:ascii="Calibri" w:hAnsi="Calibri" w:cs="Calibri"/>
          <w:color w:val="000000"/>
        </w:rPr>
        <w:t xml:space="preserve">ll and Filipino students </w:t>
      </w:r>
      <w:r w:rsidR="000A70E8">
        <w:rPr>
          <w:rFonts w:ascii="Calibri" w:hAnsi="Calibri" w:cs="Calibri"/>
          <w:color w:val="000000"/>
        </w:rPr>
        <w:t>is</w:t>
      </w:r>
      <w:r w:rsidRPr="00C249CF">
        <w:rPr>
          <w:rFonts w:ascii="Calibri" w:hAnsi="Calibri" w:cs="Calibri"/>
          <w:color w:val="000000"/>
        </w:rPr>
        <w:t xml:space="preserve"> slightly </w:t>
      </w:r>
      <w:r w:rsidR="000A230E">
        <w:rPr>
          <w:rFonts w:ascii="Calibri" w:hAnsi="Calibri" w:cs="Calibri"/>
          <w:color w:val="000000"/>
        </w:rPr>
        <w:t>lower in the AJ P</w:t>
      </w:r>
      <w:r w:rsidRPr="00C249CF">
        <w:rPr>
          <w:rFonts w:ascii="Calibri" w:hAnsi="Calibri" w:cs="Calibri"/>
          <w:color w:val="000000"/>
        </w:rPr>
        <w:t xml:space="preserve">rogram than </w:t>
      </w:r>
      <w:r w:rsidR="000A70E8">
        <w:rPr>
          <w:rFonts w:ascii="Calibri" w:hAnsi="Calibri" w:cs="Calibri"/>
          <w:color w:val="000000"/>
        </w:rPr>
        <w:t>for</w:t>
      </w:r>
      <w:r w:rsidRPr="00C249CF">
        <w:rPr>
          <w:rFonts w:ascii="Calibri" w:hAnsi="Calibri" w:cs="Calibri"/>
          <w:color w:val="000000"/>
        </w:rPr>
        <w:t xml:space="preserve"> the college, while White students participate in the </w:t>
      </w:r>
      <w:r w:rsidR="000A230E">
        <w:rPr>
          <w:rFonts w:ascii="Calibri" w:hAnsi="Calibri" w:cs="Calibri"/>
          <w:color w:val="000000"/>
        </w:rPr>
        <w:t>Pr</w:t>
      </w:r>
      <w:r w:rsidRPr="00C249CF">
        <w:rPr>
          <w:rFonts w:ascii="Calibri" w:hAnsi="Calibri" w:cs="Calibri"/>
          <w:color w:val="000000"/>
        </w:rPr>
        <w:t>ogram at a slightly higher rate than the college</w:t>
      </w:r>
      <w:r w:rsidR="000A230E">
        <w:rPr>
          <w:rFonts w:ascii="Calibri" w:hAnsi="Calibri" w:cs="Calibri"/>
          <w:color w:val="000000"/>
        </w:rPr>
        <w:t xml:space="preserve"> general population suggests</w:t>
      </w:r>
      <w:r w:rsidRPr="00C249CF">
        <w:rPr>
          <w:rFonts w:ascii="Calibri" w:hAnsi="Calibri" w:cs="Calibri"/>
          <w:color w:val="000000"/>
        </w:rPr>
        <w:t>.</w:t>
      </w:r>
      <w:r w:rsidR="000A230E">
        <w:rPr>
          <w:rFonts w:ascii="Calibri" w:hAnsi="Calibri" w:cs="Calibri"/>
          <w:color w:val="000000"/>
        </w:rPr>
        <w:tab/>
      </w:r>
    </w:p>
    <w:p w:rsidR="00FF204B" w:rsidRDefault="00FF204B" w:rsidP="00FF204B">
      <w:pPr>
        <w:pBdr>
          <w:top w:val="thinThickSmallGap" w:sz="12" w:space="1" w:color="45A98F"/>
        </w:pBdr>
        <w:autoSpaceDE w:val="0"/>
        <w:autoSpaceDN w:val="0"/>
        <w:adjustRightInd w:val="0"/>
        <w:spacing w:line="240" w:lineRule="auto"/>
        <w:ind w:left="360" w:right="-990" w:hanging="1080"/>
        <w:rPr>
          <w:rFonts w:ascii="Calibri" w:hAnsi="Calibri" w:cs="Calibri"/>
          <w:color w:val="000000"/>
        </w:rPr>
      </w:pPr>
    </w:p>
    <w:p w:rsidR="00FF204B" w:rsidRDefault="00FF204B" w:rsidP="00EE3B2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While the P</w:t>
      </w:r>
      <w:r w:rsidRPr="00C249CF">
        <w:rPr>
          <w:rFonts w:ascii="Calibri" w:hAnsi="Calibri" w:cs="Calibri"/>
          <w:color w:val="000000"/>
        </w:rPr>
        <w:t>rogram has not conducted any surveys to determine the reasons for this demographic profile, there are two theories.  First, most students understand that the criminal justice field requires a high level of spoken and written communication skills.</w:t>
      </w:r>
    </w:p>
    <w:p w:rsidR="00EF57F2" w:rsidRDefault="00EF57F2" w:rsidP="00FF204B">
      <w:pPr>
        <w:autoSpaceDE w:val="0"/>
        <w:autoSpaceDN w:val="0"/>
        <w:adjustRightInd w:val="0"/>
        <w:spacing w:line="240" w:lineRule="auto"/>
        <w:ind w:left="360"/>
        <w:rPr>
          <w:rFonts w:ascii="Calibri" w:hAnsi="Calibri" w:cs="Calibri"/>
          <w:color w:val="000000"/>
        </w:rPr>
      </w:pPr>
      <w:r w:rsidRPr="00C249CF">
        <w:rPr>
          <w:rFonts w:ascii="Calibri" w:hAnsi="Calibri" w:cs="Calibri"/>
          <w:color w:val="000000"/>
        </w:rPr>
        <w:t xml:space="preserve">For first-generation immigrants and even those growing up in non-English speaking households, this mastery of the language at such a high level of fluency and comfort may </w:t>
      </w:r>
      <w:r>
        <w:rPr>
          <w:rFonts w:ascii="Calibri" w:hAnsi="Calibri" w:cs="Calibri"/>
          <w:color w:val="000000"/>
        </w:rPr>
        <w:t>act as a barrier to criminal justice careers</w:t>
      </w:r>
      <w:r w:rsidRPr="00C249CF">
        <w:rPr>
          <w:rFonts w:ascii="Calibri" w:hAnsi="Calibri" w:cs="Calibri"/>
          <w:color w:val="000000"/>
        </w:rPr>
        <w:t xml:space="preserve">. </w:t>
      </w:r>
      <w:r>
        <w:rPr>
          <w:rFonts w:ascii="Calibri" w:hAnsi="Calibri" w:cs="Calibri"/>
          <w:color w:val="000000"/>
        </w:rPr>
        <w:t xml:space="preserve">Furthermore, </w:t>
      </w:r>
      <w:r w:rsidRPr="00C249CF">
        <w:rPr>
          <w:rFonts w:ascii="Calibri" w:hAnsi="Calibri" w:cs="Calibri"/>
          <w:color w:val="000000"/>
        </w:rPr>
        <w:t>Vietnamese-American and other Asian s</w:t>
      </w:r>
      <w:r w:rsidR="004F53F9">
        <w:rPr>
          <w:rFonts w:ascii="Calibri" w:hAnsi="Calibri" w:cs="Calibri"/>
          <w:color w:val="000000"/>
        </w:rPr>
        <w:t>tudents may participate in the P</w:t>
      </w:r>
      <w:r w:rsidRPr="00C249CF">
        <w:rPr>
          <w:rFonts w:ascii="Calibri" w:hAnsi="Calibri" w:cs="Calibri"/>
          <w:color w:val="000000"/>
        </w:rPr>
        <w:t>rogram at lower rates because much of the Asian immigration in this community college district has been more recent than that of other groups, such as Mexican-Americans. There has been a large Latino/a population in east San Jose for many decades, whereas the waves of Asian immigration started and accelerated later.</w:t>
      </w:r>
    </w:p>
    <w:p w:rsidR="00EF57F2" w:rsidRDefault="00EF57F2" w:rsidP="00FF204B">
      <w:pPr>
        <w:autoSpaceDE w:val="0"/>
        <w:autoSpaceDN w:val="0"/>
        <w:adjustRightInd w:val="0"/>
        <w:spacing w:line="240" w:lineRule="auto"/>
        <w:ind w:right="-1080"/>
        <w:rPr>
          <w:rFonts w:ascii="Calibri" w:hAnsi="Calibri" w:cs="Calibri"/>
          <w:color w:val="000000"/>
        </w:rPr>
      </w:pPr>
    </w:p>
    <w:p w:rsidR="00B95905" w:rsidRPr="00C249CF" w:rsidRDefault="009E7890" w:rsidP="009E7890">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S</w:t>
      </w:r>
      <w:r w:rsidR="001D75B1" w:rsidRPr="00C249CF">
        <w:rPr>
          <w:rFonts w:ascii="Calibri" w:hAnsi="Calibri" w:cs="Calibri"/>
          <w:color w:val="000000"/>
        </w:rPr>
        <w:t>econd</w:t>
      </w:r>
      <w:r w:rsidR="00C6675E">
        <w:rPr>
          <w:rFonts w:ascii="Calibri" w:hAnsi="Calibri" w:cs="Calibri"/>
          <w:color w:val="000000"/>
        </w:rPr>
        <w:t>arily</w:t>
      </w:r>
      <w:r w:rsidR="001D75B1" w:rsidRPr="00C249CF">
        <w:rPr>
          <w:rFonts w:ascii="Calibri" w:hAnsi="Calibri" w:cs="Calibri"/>
          <w:color w:val="000000"/>
        </w:rPr>
        <w:t xml:space="preserve">, another theory </w:t>
      </w:r>
      <w:r>
        <w:rPr>
          <w:rFonts w:ascii="Calibri" w:hAnsi="Calibri" w:cs="Calibri"/>
          <w:color w:val="000000"/>
        </w:rPr>
        <w:t>may be</w:t>
      </w:r>
      <w:r w:rsidR="001D75B1" w:rsidRPr="00C249CF">
        <w:rPr>
          <w:rFonts w:ascii="Calibri" w:hAnsi="Calibri" w:cs="Calibri"/>
          <w:color w:val="000000"/>
        </w:rPr>
        <w:t xml:space="preserve"> that </w:t>
      </w:r>
      <w:r w:rsidR="00C249CF" w:rsidRPr="00C249CF">
        <w:rPr>
          <w:rFonts w:ascii="Calibri" w:hAnsi="Calibri" w:cs="Calibri"/>
          <w:color w:val="000000"/>
        </w:rPr>
        <w:t xml:space="preserve">the criminal justice field, and by extension </w:t>
      </w:r>
      <w:r w:rsidR="000A230E">
        <w:rPr>
          <w:rFonts w:ascii="Calibri" w:hAnsi="Calibri" w:cs="Calibri"/>
          <w:color w:val="000000"/>
        </w:rPr>
        <w:t>the AJ</w:t>
      </w:r>
      <w:r w:rsidR="001D75B1" w:rsidRPr="00C249CF">
        <w:rPr>
          <w:rFonts w:ascii="Calibri" w:hAnsi="Calibri" w:cs="Calibri"/>
          <w:color w:val="000000"/>
        </w:rPr>
        <w:t xml:space="preserve"> </w:t>
      </w:r>
      <w:r w:rsidR="000A230E">
        <w:rPr>
          <w:rFonts w:ascii="Calibri" w:hAnsi="Calibri" w:cs="Calibri"/>
          <w:color w:val="000000"/>
        </w:rPr>
        <w:t>P</w:t>
      </w:r>
      <w:r w:rsidR="001D75B1" w:rsidRPr="00C249CF">
        <w:rPr>
          <w:rFonts w:ascii="Calibri" w:hAnsi="Calibri" w:cs="Calibri"/>
          <w:color w:val="000000"/>
        </w:rPr>
        <w:t>rogram</w:t>
      </w:r>
      <w:r w:rsidR="00C249CF" w:rsidRPr="00C249CF">
        <w:rPr>
          <w:rFonts w:ascii="Calibri" w:hAnsi="Calibri" w:cs="Calibri"/>
          <w:color w:val="000000"/>
        </w:rPr>
        <w:t xml:space="preserve">, has traditionally struggled with connecting with ethnic groups for the purpose of recruiting and hiring.  There are some cultures </w:t>
      </w:r>
      <w:r w:rsidRPr="00C249CF">
        <w:rPr>
          <w:rFonts w:ascii="Calibri" w:hAnsi="Calibri" w:cs="Calibri"/>
          <w:color w:val="000000"/>
        </w:rPr>
        <w:t>that</w:t>
      </w:r>
      <w:r w:rsidR="00C249CF" w:rsidRPr="00C249CF">
        <w:rPr>
          <w:rFonts w:ascii="Calibri" w:hAnsi="Calibri" w:cs="Calibri"/>
          <w:color w:val="000000"/>
        </w:rPr>
        <w:t xml:space="preserve"> look down on careers in the justice system, and as a result second and third generations are still bearing the stereotypes of the profession</w:t>
      </w:r>
      <w:r w:rsidR="00FF461C">
        <w:rPr>
          <w:rFonts w:ascii="Calibri" w:hAnsi="Calibri" w:cs="Calibri"/>
          <w:color w:val="000000"/>
        </w:rPr>
        <w:t xml:space="preserve"> and thus </w:t>
      </w:r>
      <w:r w:rsidR="00C6675E">
        <w:rPr>
          <w:rFonts w:ascii="Calibri" w:hAnsi="Calibri" w:cs="Calibri"/>
          <w:color w:val="000000"/>
        </w:rPr>
        <w:t xml:space="preserve">may be </w:t>
      </w:r>
      <w:r w:rsidR="00FF461C">
        <w:rPr>
          <w:rFonts w:ascii="Calibri" w:hAnsi="Calibri" w:cs="Calibri"/>
          <w:color w:val="000000"/>
        </w:rPr>
        <w:t>stirred away from the profession by family and friends</w:t>
      </w:r>
      <w:r w:rsidR="00C249CF" w:rsidRPr="00C249CF">
        <w:rPr>
          <w:rFonts w:ascii="Calibri" w:hAnsi="Calibri" w:cs="Calibri"/>
          <w:color w:val="000000"/>
        </w:rPr>
        <w:t xml:space="preserve">.   </w:t>
      </w:r>
      <w:r w:rsidR="000A230E">
        <w:rPr>
          <w:rFonts w:ascii="Calibri" w:hAnsi="Calibri" w:cs="Calibri"/>
          <w:color w:val="000000"/>
        </w:rPr>
        <w:t xml:space="preserve">Therefore, </w:t>
      </w:r>
      <w:r w:rsidR="00C6675E">
        <w:rPr>
          <w:rFonts w:ascii="Calibri" w:hAnsi="Calibri" w:cs="Calibri"/>
          <w:color w:val="000000"/>
        </w:rPr>
        <w:t>these factors</w:t>
      </w:r>
      <w:r w:rsidR="001D75B1" w:rsidRPr="00C249CF">
        <w:rPr>
          <w:rFonts w:ascii="Calibri" w:hAnsi="Calibri" w:cs="Calibri"/>
          <w:color w:val="000000"/>
        </w:rPr>
        <w:t xml:space="preserve"> </w:t>
      </w:r>
      <w:r w:rsidR="00C6675E">
        <w:rPr>
          <w:rFonts w:ascii="Calibri" w:hAnsi="Calibri" w:cs="Calibri"/>
          <w:color w:val="000000"/>
        </w:rPr>
        <w:t>have</w:t>
      </w:r>
      <w:r w:rsidR="000A230E">
        <w:rPr>
          <w:rFonts w:ascii="Calibri" w:hAnsi="Calibri" w:cs="Calibri"/>
          <w:color w:val="000000"/>
        </w:rPr>
        <w:t xml:space="preserve"> quite possibly</w:t>
      </w:r>
      <w:r w:rsidR="001D75B1" w:rsidRPr="00C249CF">
        <w:rPr>
          <w:rFonts w:ascii="Calibri" w:hAnsi="Calibri" w:cs="Calibri"/>
          <w:color w:val="000000"/>
        </w:rPr>
        <w:t xml:space="preserve"> influenced enrollment just enough to make a difference in the </w:t>
      </w:r>
      <w:r w:rsidR="000A230E">
        <w:rPr>
          <w:rFonts w:ascii="Calibri" w:hAnsi="Calibri" w:cs="Calibri"/>
          <w:color w:val="000000"/>
        </w:rPr>
        <w:t>P</w:t>
      </w:r>
      <w:r w:rsidR="001D75B1" w:rsidRPr="00C249CF">
        <w:rPr>
          <w:rFonts w:ascii="Calibri" w:hAnsi="Calibri" w:cs="Calibri"/>
          <w:color w:val="000000"/>
        </w:rPr>
        <w:t xml:space="preserve">rogram’s ethnic profile.  </w:t>
      </w:r>
      <w:r w:rsidR="000A70E8">
        <w:rPr>
          <w:rFonts w:ascii="Calibri" w:hAnsi="Calibri" w:cs="Calibri"/>
          <w:color w:val="000000"/>
        </w:rPr>
        <w:t xml:space="preserve">However, </w:t>
      </w:r>
      <w:r w:rsidR="00C643D6">
        <w:rPr>
          <w:rFonts w:ascii="Calibri" w:hAnsi="Calibri" w:cs="Calibri"/>
          <w:color w:val="000000"/>
        </w:rPr>
        <w:t>without clear and convincing data it is not prudent to make broad assumptions about any profile.  Better and more reliable data would need to be gathered to know for certain what accounts for these differences.</w:t>
      </w:r>
    </w:p>
    <w:p w:rsidR="006712A4" w:rsidRDefault="006712A4" w:rsidP="009E7890">
      <w:pPr>
        <w:autoSpaceDE w:val="0"/>
        <w:autoSpaceDN w:val="0"/>
        <w:adjustRightInd w:val="0"/>
        <w:spacing w:line="240" w:lineRule="auto"/>
        <w:ind w:right="-270"/>
        <w:rPr>
          <w:rFonts w:ascii="Calibri" w:hAnsi="Calibri" w:cs="Calibri"/>
          <w:b/>
          <w:color w:val="000000"/>
        </w:rPr>
      </w:pPr>
    </w:p>
    <w:p w:rsidR="007C3763" w:rsidRDefault="007C3763" w:rsidP="009E7890">
      <w:pPr>
        <w:autoSpaceDE w:val="0"/>
        <w:autoSpaceDN w:val="0"/>
        <w:adjustRightInd w:val="0"/>
        <w:spacing w:line="240" w:lineRule="auto"/>
        <w:ind w:right="-270"/>
        <w:rPr>
          <w:rFonts w:ascii="Calibri" w:hAnsi="Calibri" w:cs="Calibri"/>
          <w:b/>
          <w:color w:val="000000"/>
        </w:rPr>
      </w:pPr>
    </w:p>
    <w:p w:rsidR="007C3763" w:rsidRDefault="007C3763" w:rsidP="009E7890">
      <w:pPr>
        <w:autoSpaceDE w:val="0"/>
        <w:autoSpaceDN w:val="0"/>
        <w:adjustRightInd w:val="0"/>
        <w:spacing w:line="240" w:lineRule="auto"/>
        <w:ind w:right="-270"/>
        <w:rPr>
          <w:rFonts w:ascii="Calibri" w:hAnsi="Calibri" w:cs="Calibri"/>
          <w:b/>
          <w:color w:val="000000"/>
        </w:rPr>
      </w:pPr>
    </w:p>
    <w:p w:rsidR="00313E4B" w:rsidRDefault="00E54CDB" w:rsidP="00197603">
      <w:pPr>
        <w:shd w:val="clear" w:color="auto" w:fill="B8CCE4" w:themeFill="accent1" w:themeFillTint="66"/>
        <w:autoSpaceDE w:val="0"/>
        <w:autoSpaceDN w:val="0"/>
        <w:adjustRightInd w:val="0"/>
        <w:spacing w:line="240" w:lineRule="auto"/>
        <w:ind w:left="270" w:right="-540" w:firstLine="90"/>
        <w:rPr>
          <w:rFonts w:ascii="Calibri" w:hAnsi="Calibri" w:cs="Calibri"/>
          <w:b/>
          <w:color w:val="000000"/>
        </w:rPr>
      </w:pPr>
      <w:r>
        <w:rPr>
          <w:rFonts w:ascii="Calibri" w:hAnsi="Calibri" w:cs="Calibri"/>
          <w:b/>
          <w:color w:val="000000"/>
        </w:rPr>
        <w:t>Student Enrollment</w:t>
      </w:r>
      <w:r w:rsidR="006712A4">
        <w:rPr>
          <w:rFonts w:ascii="Calibri" w:hAnsi="Calibri" w:cs="Calibri"/>
          <w:b/>
          <w:color w:val="000000"/>
        </w:rPr>
        <w:t xml:space="preserve"> by Ethnicity</w:t>
      </w:r>
      <w:r w:rsidR="00313E4B">
        <w:rPr>
          <w:rFonts w:ascii="Calibri" w:hAnsi="Calibri" w:cs="Calibri"/>
          <w:b/>
          <w:color w:val="000000"/>
        </w:rPr>
        <w:t xml:space="preserve"> (2011, Academic Year)</w:t>
      </w:r>
    </w:p>
    <w:tbl>
      <w:tblPr>
        <w:tblStyle w:val="LightList-Accent11"/>
        <w:tblW w:w="8916" w:type="dxa"/>
        <w:tblInd w:w="378" w:type="dxa"/>
        <w:tblLayout w:type="fixed"/>
        <w:tblLook w:val="0420" w:firstRow="1" w:lastRow="0" w:firstColumn="0" w:lastColumn="0" w:noHBand="0" w:noVBand="1"/>
      </w:tblPr>
      <w:tblGrid>
        <w:gridCol w:w="1970"/>
        <w:gridCol w:w="1888"/>
        <w:gridCol w:w="236"/>
        <w:gridCol w:w="659"/>
        <w:gridCol w:w="1965"/>
        <w:gridCol w:w="236"/>
        <w:gridCol w:w="696"/>
        <w:gridCol w:w="229"/>
        <w:gridCol w:w="7"/>
        <w:gridCol w:w="670"/>
        <w:gridCol w:w="354"/>
        <w:gridCol w:w="6"/>
      </w:tblGrid>
      <w:tr w:rsidR="003D09F5" w:rsidTr="003D09F5">
        <w:trPr>
          <w:cnfStyle w:val="100000000000" w:firstRow="1" w:lastRow="0" w:firstColumn="0" w:lastColumn="0" w:oddVBand="0" w:evenVBand="0" w:oddHBand="0" w:evenHBand="0" w:firstRowFirstColumn="0" w:firstRowLastColumn="0" w:lastRowFirstColumn="0" w:lastRowLastColumn="0"/>
          <w:trHeight w:val="646"/>
        </w:trPr>
        <w:tc>
          <w:tcPr>
            <w:tcW w:w="1970" w:type="dxa"/>
            <w:tcBorders>
              <w:right w:val="single" w:sz="4" w:space="0" w:color="auto"/>
            </w:tcBorders>
            <w:vAlign w:val="center"/>
          </w:tcPr>
          <w:p w:rsidR="003D09F5" w:rsidRPr="001E0A26" w:rsidRDefault="003D09F5" w:rsidP="005E4D2D">
            <w:pPr>
              <w:autoSpaceDE w:val="0"/>
              <w:autoSpaceDN w:val="0"/>
              <w:adjustRightInd w:val="0"/>
              <w:jc w:val="center"/>
              <w:rPr>
                <w:rFonts w:ascii="Calibri" w:hAnsi="Calibri" w:cs="Calibri"/>
                <w:sz w:val="24"/>
                <w:szCs w:val="24"/>
              </w:rPr>
            </w:pPr>
            <w:r w:rsidRPr="001E0A26">
              <w:rPr>
                <w:rFonts w:ascii="Calibri" w:hAnsi="Calibri" w:cs="Calibri"/>
                <w:sz w:val="24"/>
                <w:szCs w:val="24"/>
              </w:rPr>
              <w:t>Ethnicity of</w:t>
            </w:r>
          </w:p>
          <w:p w:rsidR="003D09F5" w:rsidRPr="001E0A26" w:rsidRDefault="003D09F5" w:rsidP="005E4D2D">
            <w:pPr>
              <w:autoSpaceDE w:val="0"/>
              <w:autoSpaceDN w:val="0"/>
              <w:adjustRightInd w:val="0"/>
              <w:jc w:val="center"/>
              <w:rPr>
                <w:rFonts w:ascii="Calibri" w:hAnsi="Calibri" w:cs="Calibri"/>
                <w:bCs w:val="0"/>
                <w:sz w:val="24"/>
                <w:szCs w:val="24"/>
              </w:rPr>
            </w:pPr>
            <w:r w:rsidRPr="001E0A26">
              <w:rPr>
                <w:rFonts w:ascii="Calibri" w:hAnsi="Calibri" w:cs="Calibri"/>
                <w:sz w:val="24"/>
                <w:szCs w:val="24"/>
              </w:rPr>
              <w:t>Students</w:t>
            </w:r>
          </w:p>
        </w:tc>
        <w:tc>
          <w:tcPr>
            <w:tcW w:w="1888" w:type="dxa"/>
            <w:tcBorders>
              <w:left w:val="single" w:sz="4" w:space="0" w:color="auto"/>
            </w:tcBorders>
            <w:vAlign w:val="center"/>
          </w:tcPr>
          <w:p w:rsidR="003D09F5" w:rsidRPr="001E0A26" w:rsidRDefault="003D09F5" w:rsidP="005357D7">
            <w:pPr>
              <w:autoSpaceDE w:val="0"/>
              <w:autoSpaceDN w:val="0"/>
              <w:adjustRightInd w:val="0"/>
              <w:jc w:val="center"/>
              <w:rPr>
                <w:rFonts w:ascii="Calibri" w:hAnsi="Calibri" w:cs="Calibri"/>
                <w:sz w:val="24"/>
                <w:szCs w:val="24"/>
              </w:rPr>
            </w:pPr>
            <w:r w:rsidRPr="001E0A26">
              <w:rPr>
                <w:rFonts w:ascii="Calibri" w:hAnsi="Calibri" w:cs="Calibri"/>
                <w:sz w:val="24"/>
                <w:szCs w:val="24"/>
              </w:rPr>
              <w:t xml:space="preserve">EVC </w:t>
            </w:r>
            <w:r>
              <w:rPr>
                <w:rFonts w:ascii="Calibri" w:hAnsi="Calibri" w:cs="Calibri"/>
                <w:sz w:val="24"/>
                <w:szCs w:val="24"/>
              </w:rPr>
              <w:t xml:space="preserve">              </w:t>
            </w:r>
          </w:p>
        </w:tc>
        <w:tc>
          <w:tcPr>
            <w:tcW w:w="236" w:type="dxa"/>
            <w:tcBorders>
              <w:right w:val="single" w:sz="4" w:space="0" w:color="auto"/>
            </w:tcBorders>
            <w:vAlign w:val="center"/>
          </w:tcPr>
          <w:p w:rsidR="003D09F5" w:rsidRPr="001E0A26" w:rsidRDefault="003D09F5" w:rsidP="00DA1671">
            <w:pPr>
              <w:autoSpaceDE w:val="0"/>
              <w:autoSpaceDN w:val="0"/>
              <w:adjustRightInd w:val="0"/>
              <w:jc w:val="center"/>
              <w:rPr>
                <w:rFonts w:ascii="Calibri" w:hAnsi="Calibri" w:cs="Calibri"/>
                <w:bCs w:val="0"/>
                <w:sz w:val="24"/>
                <w:szCs w:val="24"/>
              </w:rPr>
            </w:pPr>
          </w:p>
        </w:tc>
        <w:tc>
          <w:tcPr>
            <w:tcW w:w="659" w:type="dxa"/>
            <w:tcBorders>
              <w:left w:val="single" w:sz="4" w:space="0" w:color="auto"/>
            </w:tcBorders>
            <w:vAlign w:val="center"/>
          </w:tcPr>
          <w:p w:rsidR="003D09F5" w:rsidRPr="001E0A26" w:rsidRDefault="003D09F5" w:rsidP="00DA1671">
            <w:pPr>
              <w:autoSpaceDE w:val="0"/>
              <w:autoSpaceDN w:val="0"/>
              <w:adjustRightInd w:val="0"/>
              <w:jc w:val="center"/>
              <w:rPr>
                <w:rFonts w:ascii="Calibri" w:hAnsi="Calibri" w:cs="Calibri"/>
                <w:bCs w:val="0"/>
                <w:sz w:val="24"/>
                <w:szCs w:val="24"/>
              </w:rPr>
            </w:pPr>
            <w:r>
              <w:rPr>
                <w:rFonts w:ascii="Calibri" w:hAnsi="Calibri" w:cs="Calibri"/>
                <w:bCs w:val="0"/>
                <w:sz w:val="24"/>
                <w:szCs w:val="24"/>
              </w:rPr>
              <w:t>AJ</w:t>
            </w:r>
          </w:p>
        </w:tc>
        <w:tc>
          <w:tcPr>
            <w:tcW w:w="2201" w:type="dxa"/>
            <w:gridSpan w:val="2"/>
            <w:tcBorders>
              <w:left w:val="single" w:sz="4" w:space="0" w:color="auto"/>
            </w:tcBorders>
            <w:vAlign w:val="center"/>
          </w:tcPr>
          <w:p w:rsidR="003D09F5" w:rsidRDefault="003D09F5" w:rsidP="003D09F5">
            <w:pPr>
              <w:autoSpaceDE w:val="0"/>
              <w:autoSpaceDN w:val="0"/>
              <w:adjustRightInd w:val="0"/>
              <w:jc w:val="center"/>
              <w:rPr>
                <w:rFonts w:ascii="Calibri" w:hAnsi="Calibri" w:cs="Calibri"/>
                <w:bCs w:val="0"/>
                <w:sz w:val="24"/>
                <w:szCs w:val="24"/>
              </w:rPr>
            </w:pPr>
            <w:r>
              <w:rPr>
                <w:rFonts w:ascii="Calibri" w:hAnsi="Calibri" w:cs="Calibri"/>
                <w:bCs w:val="0"/>
                <w:sz w:val="24"/>
                <w:szCs w:val="24"/>
              </w:rPr>
              <w:t>Ethnicity of</w:t>
            </w:r>
          </w:p>
          <w:p w:rsidR="003D09F5" w:rsidRPr="003D09F5" w:rsidRDefault="003D09F5" w:rsidP="003D09F5">
            <w:pPr>
              <w:autoSpaceDE w:val="0"/>
              <w:autoSpaceDN w:val="0"/>
              <w:adjustRightInd w:val="0"/>
              <w:jc w:val="center"/>
              <w:rPr>
                <w:rFonts w:ascii="Calibri" w:hAnsi="Calibri" w:cs="Calibri"/>
                <w:b w:val="0"/>
                <w:sz w:val="24"/>
                <w:szCs w:val="24"/>
              </w:rPr>
            </w:pPr>
            <w:r>
              <w:rPr>
                <w:rFonts w:ascii="Calibri" w:hAnsi="Calibri" w:cs="Calibri"/>
                <w:bCs w:val="0"/>
                <w:sz w:val="24"/>
                <w:szCs w:val="24"/>
              </w:rPr>
              <w:t>Students</w:t>
            </w:r>
          </w:p>
        </w:tc>
        <w:tc>
          <w:tcPr>
            <w:tcW w:w="696" w:type="dxa"/>
            <w:tcBorders>
              <w:left w:val="single" w:sz="4" w:space="0" w:color="auto"/>
            </w:tcBorders>
            <w:vAlign w:val="center"/>
          </w:tcPr>
          <w:p w:rsidR="003D09F5" w:rsidRPr="003D09F5" w:rsidRDefault="003D09F5" w:rsidP="005357D7">
            <w:pPr>
              <w:jc w:val="center"/>
              <w:rPr>
                <w:rFonts w:ascii="Calibri" w:hAnsi="Calibri" w:cs="Calibri"/>
                <w:bCs w:val="0"/>
                <w:sz w:val="24"/>
                <w:szCs w:val="24"/>
              </w:rPr>
            </w:pPr>
            <w:r>
              <w:rPr>
                <w:rFonts w:ascii="Calibri" w:hAnsi="Calibri" w:cs="Calibri"/>
                <w:bCs w:val="0"/>
                <w:sz w:val="24"/>
                <w:szCs w:val="24"/>
              </w:rPr>
              <w:t>EVC</w:t>
            </w:r>
          </w:p>
        </w:tc>
        <w:tc>
          <w:tcPr>
            <w:tcW w:w="236" w:type="dxa"/>
            <w:gridSpan w:val="2"/>
            <w:tcBorders>
              <w:right w:val="single" w:sz="4" w:space="0" w:color="auto"/>
            </w:tcBorders>
            <w:vAlign w:val="center"/>
          </w:tcPr>
          <w:p w:rsidR="003D09F5" w:rsidRPr="001E0A26" w:rsidRDefault="003D09F5" w:rsidP="003D09F5">
            <w:pPr>
              <w:tabs>
                <w:tab w:val="left" w:pos="285"/>
              </w:tabs>
              <w:autoSpaceDE w:val="0"/>
              <w:autoSpaceDN w:val="0"/>
              <w:adjustRightInd w:val="0"/>
              <w:ind w:right="-175"/>
              <w:jc w:val="center"/>
              <w:rPr>
                <w:rFonts w:ascii="Calibri" w:hAnsi="Calibri" w:cs="Calibri"/>
                <w:b w:val="0"/>
                <w:sz w:val="24"/>
                <w:szCs w:val="24"/>
              </w:rPr>
            </w:pPr>
          </w:p>
        </w:tc>
        <w:tc>
          <w:tcPr>
            <w:tcW w:w="670" w:type="dxa"/>
            <w:tcBorders>
              <w:left w:val="single" w:sz="4" w:space="0" w:color="auto"/>
              <w:right w:val="single" w:sz="4" w:space="0" w:color="4F81BD" w:themeColor="accent1"/>
            </w:tcBorders>
            <w:vAlign w:val="center"/>
          </w:tcPr>
          <w:p w:rsidR="003D09F5" w:rsidRPr="001E0A26" w:rsidRDefault="003D09F5" w:rsidP="00B95AF8">
            <w:pPr>
              <w:tabs>
                <w:tab w:val="left" w:pos="285"/>
              </w:tabs>
              <w:autoSpaceDE w:val="0"/>
              <w:autoSpaceDN w:val="0"/>
              <w:adjustRightInd w:val="0"/>
              <w:ind w:right="-175"/>
              <w:jc w:val="center"/>
              <w:rPr>
                <w:rFonts w:ascii="Calibri" w:hAnsi="Calibri" w:cs="Calibri"/>
                <w:bCs w:val="0"/>
                <w:sz w:val="24"/>
                <w:szCs w:val="24"/>
              </w:rPr>
            </w:pPr>
            <w:r>
              <w:rPr>
                <w:rFonts w:ascii="Calibri" w:hAnsi="Calibri" w:cs="Calibri"/>
                <w:bCs w:val="0"/>
                <w:sz w:val="24"/>
                <w:szCs w:val="24"/>
              </w:rPr>
              <w:t xml:space="preserve"> AJ</w:t>
            </w:r>
          </w:p>
        </w:tc>
        <w:tc>
          <w:tcPr>
            <w:tcW w:w="360" w:type="dxa"/>
            <w:gridSpan w:val="2"/>
            <w:tcBorders>
              <w:top w:val="single" w:sz="6" w:space="0" w:color="17365D" w:themeColor="text2" w:themeShade="BF"/>
              <w:left w:val="single" w:sz="4" w:space="0" w:color="4F81BD" w:themeColor="accent1"/>
            </w:tcBorders>
            <w:vAlign w:val="center"/>
          </w:tcPr>
          <w:p w:rsidR="003D09F5" w:rsidRPr="001E0A26" w:rsidRDefault="003D09F5" w:rsidP="005E4D2D">
            <w:pPr>
              <w:autoSpaceDE w:val="0"/>
              <w:autoSpaceDN w:val="0"/>
              <w:adjustRightInd w:val="0"/>
              <w:jc w:val="center"/>
              <w:rPr>
                <w:rFonts w:ascii="Calibri" w:hAnsi="Calibri" w:cs="Calibri"/>
                <w:sz w:val="24"/>
                <w:szCs w:val="24"/>
              </w:rPr>
            </w:pPr>
            <w:r>
              <w:rPr>
                <w:rFonts w:ascii="Calibri" w:hAnsi="Calibri" w:cs="Calibri"/>
                <w:sz w:val="24"/>
                <w:szCs w:val="24"/>
              </w:rPr>
              <w:t xml:space="preserve"> </w:t>
            </w:r>
          </w:p>
        </w:tc>
      </w:tr>
      <w:tr w:rsidR="003D09F5" w:rsidTr="005357D7">
        <w:trPr>
          <w:gridAfter w:val="1"/>
          <w:cnfStyle w:val="000000100000" w:firstRow="0" w:lastRow="0" w:firstColumn="0" w:lastColumn="0" w:oddVBand="0" w:evenVBand="0" w:oddHBand="1" w:evenHBand="0" w:firstRowFirstColumn="0" w:firstRowLastColumn="0" w:lastRowFirstColumn="0" w:lastRowLastColumn="0"/>
          <w:wAfter w:w="6" w:type="dxa"/>
          <w:trHeight w:hRule="exact" w:val="288"/>
        </w:trPr>
        <w:tc>
          <w:tcPr>
            <w:tcW w:w="1970" w:type="dxa"/>
            <w:tcBorders>
              <w:right w:val="single" w:sz="4" w:space="0" w:color="auto"/>
            </w:tcBorders>
          </w:tcPr>
          <w:p w:rsidR="005357D7" w:rsidRDefault="00DA1671" w:rsidP="005357D7">
            <w:pPr>
              <w:autoSpaceDE w:val="0"/>
              <w:autoSpaceDN w:val="0"/>
              <w:adjustRightInd w:val="0"/>
              <w:jc w:val="center"/>
              <w:rPr>
                <w:rFonts w:ascii="Calibri" w:hAnsi="Calibri" w:cs="Calibri"/>
                <w:bCs/>
                <w:color w:val="000000"/>
              </w:rPr>
            </w:pPr>
            <w:r>
              <w:rPr>
                <w:rFonts w:ascii="Calibri" w:hAnsi="Calibri" w:cs="Calibri"/>
                <w:bCs/>
                <w:color w:val="000000"/>
              </w:rPr>
              <w:t>African America</w:t>
            </w:r>
            <w:r w:rsidR="003D09F5">
              <w:rPr>
                <w:rFonts w:ascii="Calibri" w:hAnsi="Calibri" w:cs="Calibri"/>
                <w:bCs/>
                <w:color w:val="000000"/>
              </w:rPr>
              <w:t>n</w:t>
            </w:r>
          </w:p>
        </w:tc>
        <w:tc>
          <w:tcPr>
            <w:tcW w:w="1888" w:type="dxa"/>
            <w:tcBorders>
              <w:lef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3%</w:t>
            </w:r>
          </w:p>
        </w:tc>
        <w:tc>
          <w:tcPr>
            <w:tcW w:w="236" w:type="dxa"/>
            <w:tcBorders>
              <w:right w:val="single" w:sz="4" w:space="0" w:color="auto"/>
            </w:tcBorders>
          </w:tcPr>
          <w:p w:rsidR="00DA1671" w:rsidRDefault="00DA1671" w:rsidP="003D09F5">
            <w:pPr>
              <w:autoSpaceDE w:val="0"/>
              <w:autoSpaceDN w:val="0"/>
              <w:adjustRightInd w:val="0"/>
              <w:jc w:val="center"/>
              <w:rPr>
                <w:rFonts w:ascii="Calibri" w:hAnsi="Calibri" w:cs="Calibri"/>
                <w:b/>
                <w:color w:val="000000"/>
              </w:rPr>
            </w:pPr>
          </w:p>
          <w:p w:rsidR="00DA1671" w:rsidRDefault="00DA1671" w:rsidP="003D09F5">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3%</w:t>
            </w:r>
          </w:p>
        </w:tc>
        <w:tc>
          <w:tcPr>
            <w:tcW w:w="1965" w:type="dxa"/>
            <w:tcBorders>
              <w:left w:val="single" w:sz="4" w:space="0" w:color="auto"/>
            </w:tcBorders>
          </w:tcPr>
          <w:p w:rsidR="00DA1671" w:rsidRDefault="00DA1671" w:rsidP="003D09F5">
            <w:pPr>
              <w:autoSpaceDE w:val="0"/>
              <w:autoSpaceDN w:val="0"/>
              <w:adjustRightInd w:val="0"/>
              <w:ind w:right="-248"/>
              <w:jc w:val="center"/>
              <w:rPr>
                <w:rFonts w:ascii="Calibri" w:hAnsi="Calibri" w:cs="Calibri"/>
                <w:b/>
                <w:color w:val="000000"/>
              </w:rPr>
            </w:pPr>
            <w:r>
              <w:rPr>
                <w:rFonts w:ascii="Calibri" w:hAnsi="Calibri" w:cs="Calibri"/>
                <w:b/>
                <w:color w:val="000000"/>
              </w:rPr>
              <w:t>Filipino</w:t>
            </w:r>
          </w:p>
        </w:tc>
        <w:tc>
          <w:tcPr>
            <w:tcW w:w="236" w:type="dxa"/>
            <w:tcBorders>
              <w:right w:val="single" w:sz="4" w:space="0" w:color="auto"/>
            </w:tcBorders>
          </w:tcPr>
          <w:p w:rsidR="00DA1671" w:rsidRDefault="00DA1671" w:rsidP="003D09F5">
            <w:pPr>
              <w:autoSpaceDE w:val="0"/>
              <w:autoSpaceDN w:val="0"/>
              <w:adjustRightInd w:val="0"/>
              <w:jc w:val="center"/>
              <w:rPr>
                <w:rFonts w:ascii="Calibri" w:hAnsi="Calibri" w:cs="Calibri"/>
                <w:b/>
                <w:color w:val="000000"/>
              </w:rPr>
            </w:pPr>
          </w:p>
          <w:p w:rsidR="00DA1671" w:rsidRDefault="00DA1671" w:rsidP="003D09F5">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6%</w:t>
            </w:r>
          </w:p>
        </w:tc>
        <w:tc>
          <w:tcPr>
            <w:tcW w:w="1031" w:type="dxa"/>
            <w:gridSpan w:val="3"/>
            <w:tcBorders>
              <w:left w:val="single" w:sz="4" w:space="0" w:color="auto"/>
            </w:tcBorders>
          </w:tcPr>
          <w:p w:rsidR="003D09F5" w:rsidRDefault="003D09F5" w:rsidP="003D09F5">
            <w:pPr>
              <w:jc w:val="center"/>
              <w:rPr>
                <w:rFonts w:ascii="Calibri" w:hAnsi="Calibri" w:cs="Calibri"/>
                <w:b/>
                <w:color w:val="000000"/>
              </w:rPr>
            </w:pPr>
            <w:r>
              <w:rPr>
                <w:rFonts w:ascii="Calibri" w:hAnsi="Calibri" w:cs="Calibri"/>
                <w:b/>
                <w:color w:val="000000"/>
              </w:rPr>
              <w:t>2.6%</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 (All Other)</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7%</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4%</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Latina/o</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28%</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50%</w:t>
            </w:r>
          </w:p>
        </w:tc>
      </w:tr>
      <w:tr w:rsidR="003D09F5" w:rsidTr="003D09F5">
        <w:trPr>
          <w:gridAfter w:val="1"/>
          <w:cnfStyle w:val="000000100000" w:firstRow="0" w:lastRow="0" w:firstColumn="0" w:lastColumn="0" w:oddVBand="0" w:evenVBand="0" w:oddHBand="1" w:evenHBand="0" w:firstRowFirstColumn="0" w:firstRowLastColumn="0" w:lastRowFirstColumn="0" w:lastRowLastColumn="0"/>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Asian/Cambodia</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Native American</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1%</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.01%</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Asian/Chinese</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.08%</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Pacific Islander</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1%</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1%</w:t>
            </w:r>
          </w:p>
        </w:tc>
      </w:tr>
      <w:tr w:rsidR="003D09F5" w:rsidTr="003D09F5">
        <w:trPr>
          <w:gridAfter w:val="1"/>
          <w:cnfStyle w:val="000000100000" w:firstRow="0" w:lastRow="0" w:firstColumn="0" w:lastColumn="0" w:oddVBand="0" w:evenVBand="0" w:oddHBand="1" w:evenHBand="0" w:firstRowFirstColumn="0" w:firstRowLastColumn="0" w:lastRowFirstColumn="0" w:lastRowLastColumn="0"/>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Asian/Indian</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White</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5%</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5.6%</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ind w:right="72"/>
              <w:jc w:val="center"/>
              <w:rPr>
                <w:rFonts w:ascii="Calibri" w:hAnsi="Calibri" w:cs="Calibri"/>
                <w:bCs/>
                <w:color w:val="000000"/>
              </w:rPr>
            </w:pPr>
            <w:r>
              <w:rPr>
                <w:rFonts w:ascii="Calibri" w:hAnsi="Calibri" w:cs="Calibri"/>
                <w:bCs/>
                <w:color w:val="000000"/>
              </w:rPr>
              <w:t>Asian/Vietnamese</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16%</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7.8%</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Unknown</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29</w:t>
            </w:r>
            <w:r w:rsidR="003D09F5">
              <w:rPr>
                <w:rFonts w:ascii="Calibri" w:hAnsi="Calibri" w:cs="Calibri"/>
                <w:b/>
                <w:color w:val="000000"/>
              </w:rPr>
              <w:t>%</w:t>
            </w:r>
          </w:p>
        </w:tc>
        <w:tc>
          <w:tcPr>
            <w:tcW w:w="1031" w:type="dxa"/>
            <w:gridSpan w:val="3"/>
            <w:tcBorders>
              <w:left w:val="single" w:sz="4" w:space="0" w:color="auto"/>
            </w:tcBorders>
            <w:vAlign w:val="center"/>
          </w:tcPr>
          <w:p w:rsidR="00DA1671" w:rsidRDefault="003D09F5" w:rsidP="003D09F5">
            <w:pPr>
              <w:jc w:val="center"/>
              <w:rPr>
                <w:rFonts w:ascii="Calibri" w:hAnsi="Calibri" w:cs="Calibri"/>
                <w:b/>
                <w:color w:val="000000"/>
              </w:rPr>
            </w:pPr>
            <w:r>
              <w:rPr>
                <w:rFonts w:ascii="Calibri" w:hAnsi="Calibri" w:cs="Calibri"/>
                <w:b/>
                <w:color w:val="000000"/>
              </w:rPr>
              <w:t>20%</w:t>
            </w:r>
          </w:p>
        </w:tc>
      </w:tr>
    </w:tbl>
    <w:p w:rsidR="00DA1671" w:rsidRDefault="00DA1671"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1D75B1">
      <w:pPr>
        <w:autoSpaceDE w:val="0"/>
        <w:autoSpaceDN w:val="0"/>
        <w:adjustRightInd w:val="0"/>
        <w:spacing w:line="240" w:lineRule="auto"/>
        <w:rPr>
          <w:rFonts w:ascii="Calibri" w:hAnsi="Calibri" w:cs="Calibri"/>
          <w:b/>
          <w:color w:val="000000"/>
        </w:rPr>
      </w:pPr>
    </w:p>
    <w:p w:rsidR="00FF204B" w:rsidRDefault="00FF204B" w:rsidP="00FF204B">
      <w:pPr>
        <w:pBdr>
          <w:top w:val="thinThickSmallGap" w:sz="12" w:space="1" w:color="45A98F"/>
        </w:pBdr>
        <w:autoSpaceDE w:val="0"/>
        <w:autoSpaceDN w:val="0"/>
        <w:adjustRightInd w:val="0"/>
        <w:spacing w:line="240" w:lineRule="auto"/>
        <w:ind w:right="-990" w:hanging="720"/>
        <w:rPr>
          <w:rFonts w:ascii="Calibri" w:hAnsi="Calibri" w:cs="Calibri"/>
          <w:b/>
          <w:color w:val="000000"/>
        </w:rPr>
      </w:pPr>
    </w:p>
    <w:p w:rsidR="00BF20FB" w:rsidRDefault="00BF20FB" w:rsidP="001D75B1">
      <w:pPr>
        <w:autoSpaceDE w:val="0"/>
        <w:autoSpaceDN w:val="0"/>
        <w:adjustRightInd w:val="0"/>
        <w:spacing w:line="240" w:lineRule="auto"/>
        <w:rPr>
          <w:rFonts w:ascii="Calibri" w:hAnsi="Calibri" w:cs="Calibri"/>
          <w:b/>
          <w:color w:val="000000"/>
        </w:rPr>
      </w:pPr>
    </w:p>
    <w:p w:rsidR="004E6ADA" w:rsidRDefault="00E54CDB" w:rsidP="00BF20FB">
      <w:pPr>
        <w:shd w:val="clear" w:color="auto" w:fill="B8CCE4" w:themeFill="accent1" w:themeFillTint="66"/>
        <w:autoSpaceDE w:val="0"/>
        <w:autoSpaceDN w:val="0"/>
        <w:adjustRightInd w:val="0"/>
        <w:spacing w:line="240" w:lineRule="auto"/>
        <w:rPr>
          <w:rFonts w:ascii="Calibri" w:hAnsi="Calibri" w:cs="Calibri"/>
          <w:b/>
          <w:color w:val="000000"/>
        </w:rPr>
      </w:pPr>
      <w:r>
        <w:rPr>
          <w:rFonts w:ascii="Calibri" w:hAnsi="Calibri" w:cs="Calibri"/>
          <w:b/>
          <w:color w:val="000000"/>
        </w:rPr>
        <w:t>Student Enrollment</w:t>
      </w:r>
      <w:r w:rsidR="006712A4">
        <w:rPr>
          <w:rFonts w:ascii="Calibri" w:hAnsi="Calibri" w:cs="Calibri"/>
          <w:b/>
          <w:color w:val="000000"/>
        </w:rPr>
        <w:t xml:space="preserve"> by Ethnicity</w:t>
      </w:r>
      <w:r w:rsidR="00313E4B">
        <w:rPr>
          <w:rFonts w:ascii="Calibri" w:hAnsi="Calibri" w:cs="Calibri"/>
          <w:b/>
          <w:color w:val="000000"/>
        </w:rPr>
        <w:t>, 2011 Academic Year</w:t>
      </w:r>
    </w:p>
    <w:p w:rsidR="00197603" w:rsidRDefault="00BF20FB"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346450"/>
            <wp:effectExtent l="19050" t="0" r="19050" b="6350"/>
            <wp:docPr id="1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F461C" w:rsidRDefault="003D5FB9"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-13335</wp:posOffset>
                </wp:positionV>
                <wp:extent cx="5480050" cy="90805"/>
                <wp:effectExtent l="19050" t="24765" r="34925" b="463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080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CE22C2" w:rsidRDefault="00CE22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1.05pt;width:43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" fillcolor="#4f81bd [3204]" strokecolor="#f2f2f2 [3041]" strokeweight="3pt">
                <v:shadow on="t" color="#243f60 [1604]" opacity=".5" offset="1pt"/>
                <v:textbox>
                  <w:txbxContent>
                    <w:p w:rsidR="00CE22C2" w:rsidRDefault="00CE22C2"/>
                  </w:txbxContent>
                </v:textbox>
              </v:shape>
            </w:pict>
          </mc:Fallback>
        </mc:AlternateContent>
      </w:r>
    </w:p>
    <w:p w:rsidR="00FF461C" w:rsidRDefault="00FF461C" w:rsidP="001D75B1">
      <w:pPr>
        <w:autoSpaceDE w:val="0"/>
        <w:autoSpaceDN w:val="0"/>
        <w:adjustRightInd w:val="0"/>
        <w:spacing w:line="240" w:lineRule="auto"/>
        <w:rPr>
          <w:rFonts w:ascii="Calibri" w:hAnsi="Calibri" w:cs="Calibri"/>
          <w:b/>
          <w:color w:val="000000"/>
        </w:rPr>
      </w:pPr>
    </w:p>
    <w:p w:rsidR="002B4839" w:rsidRDefault="002B4839" w:rsidP="00FF204B">
      <w:pPr>
        <w:autoSpaceDE w:val="0"/>
        <w:autoSpaceDN w:val="0"/>
        <w:adjustRightInd w:val="0"/>
        <w:spacing w:line="240" w:lineRule="auto"/>
        <w:ind w:right="-1080" w:hanging="720"/>
        <w:rPr>
          <w:rFonts w:ascii="Calibri" w:hAnsi="Calibri" w:cs="Calibri"/>
          <w:b/>
          <w:color w:val="000000"/>
        </w:rPr>
      </w:pPr>
    </w:p>
    <w:p w:rsidR="00197603" w:rsidRDefault="00197603" w:rsidP="001D75B1">
      <w:pPr>
        <w:autoSpaceDE w:val="0"/>
        <w:autoSpaceDN w:val="0"/>
        <w:adjustRightInd w:val="0"/>
        <w:spacing w:line="240" w:lineRule="auto"/>
        <w:rPr>
          <w:rFonts w:ascii="Calibri" w:hAnsi="Calibri" w:cs="Calibri"/>
          <w:b/>
          <w:color w:val="000000"/>
        </w:rPr>
      </w:pPr>
    </w:p>
    <w:p w:rsidR="00EC6A68" w:rsidRDefault="00EC6A68" w:rsidP="00720FD7">
      <w:pPr>
        <w:shd w:val="clear" w:color="auto" w:fill="B8CCE4" w:themeFill="accent1" w:themeFillTint="66"/>
        <w:autoSpaceDE w:val="0"/>
        <w:autoSpaceDN w:val="0"/>
        <w:adjustRightInd w:val="0"/>
        <w:spacing w:line="240" w:lineRule="auto"/>
        <w:ind w:left="90"/>
        <w:jc w:val="center"/>
        <w:rPr>
          <w:rFonts w:ascii="Calibri" w:hAnsi="Calibri" w:cs="Calibri"/>
          <w:b/>
          <w:color w:val="000000"/>
        </w:rPr>
      </w:pPr>
      <w:r>
        <w:rPr>
          <w:rFonts w:ascii="Calibri" w:hAnsi="Calibri" w:cs="Calibri"/>
          <w:b/>
          <w:color w:val="000000"/>
        </w:rPr>
        <w:t>Student Enrollment by Ethnicity (Six Year Trend)</w:t>
      </w:r>
    </w:p>
    <w:p w:rsidR="00EC6A68" w:rsidRDefault="00EC6A68" w:rsidP="001D75B1">
      <w:pPr>
        <w:autoSpaceDE w:val="0"/>
        <w:autoSpaceDN w:val="0"/>
        <w:adjustRightInd w:val="0"/>
        <w:spacing w:line="240" w:lineRule="auto"/>
        <w:rPr>
          <w:rFonts w:ascii="Calibri" w:hAnsi="Calibri" w:cs="Calibri"/>
          <w:b/>
          <w:color w:val="000000"/>
        </w:rPr>
      </w:pPr>
      <w:r w:rsidRPr="00EC6A68">
        <w:rPr>
          <w:rFonts w:ascii="Calibri" w:hAnsi="Calibri" w:cs="Calibri"/>
          <w:b/>
          <w:noProof/>
          <w:color w:val="000000"/>
        </w:rPr>
        <w:drawing>
          <wp:inline distT="0" distB="0" distL="0" distR="0">
            <wp:extent cx="5486400" cy="3200400"/>
            <wp:effectExtent l="19050" t="0" r="19050" b="0"/>
            <wp:docPr id="27"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C6A68" w:rsidRDefault="00EC6A68" w:rsidP="001D75B1">
      <w:pPr>
        <w:autoSpaceDE w:val="0"/>
        <w:autoSpaceDN w:val="0"/>
        <w:adjustRightInd w:val="0"/>
        <w:spacing w:line="240" w:lineRule="auto"/>
        <w:rPr>
          <w:rFonts w:ascii="Calibri" w:hAnsi="Calibri" w:cs="Calibri"/>
          <w:b/>
          <w:color w:val="000000"/>
        </w:rPr>
      </w:pPr>
    </w:p>
    <w:p w:rsidR="005C34E9" w:rsidRPr="00917431" w:rsidRDefault="005C34E9" w:rsidP="00FF204B">
      <w:pPr>
        <w:pBdr>
          <w:top w:val="thinThickSmallGap" w:sz="12" w:space="1" w:color="45A98F"/>
        </w:pBdr>
        <w:ind w:right="-990" w:hanging="720"/>
        <w:rPr>
          <w:rFonts w:cstheme="minorHAnsi"/>
        </w:rPr>
      </w:pPr>
    </w:p>
    <w:p w:rsidR="00D169B4" w:rsidRDefault="0013404E" w:rsidP="00954D6E">
      <w:pPr>
        <w:pStyle w:val="ListParagraph"/>
        <w:numPr>
          <w:ilvl w:val="0"/>
          <w:numId w:val="5"/>
        </w:numPr>
        <w:autoSpaceDE w:val="0"/>
        <w:autoSpaceDN w:val="0"/>
        <w:adjustRightInd w:val="0"/>
        <w:spacing w:line="240" w:lineRule="auto"/>
        <w:ind w:left="360"/>
        <w:rPr>
          <w:rFonts w:cstheme="minorHAnsi"/>
          <w:b/>
          <w:i/>
          <w:color w:val="000000"/>
        </w:rPr>
      </w:pPr>
      <w:r w:rsidRPr="00D169B4">
        <w:rPr>
          <w:rFonts w:cstheme="minorHAnsi"/>
          <w:b/>
          <w:i/>
          <w:color w:val="000000"/>
        </w:rPr>
        <w:t>Identify enrollment patterns of the department/program in the last 6 years and provide an analysis of any notable trends or patterns.</w:t>
      </w:r>
    </w:p>
    <w:p w:rsidR="00D169B4" w:rsidRDefault="00D169B4" w:rsidP="00D169B4">
      <w:pPr>
        <w:autoSpaceDE w:val="0"/>
        <w:autoSpaceDN w:val="0"/>
        <w:adjustRightInd w:val="0"/>
        <w:spacing w:line="240" w:lineRule="auto"/>
        <w:rPr>
          <w:rFonts w:cstheme="minorHAnsi"/>
          <w:b/>
          <w:i/>
          <w:color w:val="000000"/>
        </w:rPr>
      </w:pPr>
    </w:p>
    <w:p w:rsidR="009E7890" w:rsidRDefault="00092526" w:rsidP="00092526">
      <w:pPr>
        <w:autoSpaceDE w:val="0"/>
        <w:autoSpaceDN w:val="0"/>
        <w:adjustRightInd w:val="0"/>
        <w:spacing w:line="240" w:lineRule="auto"/>
        <w:ind w:left="360" w:firstLine="360"/>
        <w:rPr>
          <w:rFonts w:cstheme="minorHAnsi"/>
          <w:color w:val="000000"/>
        </w:rPr>
      </w:pPr>
      <w:r>
        <w:rPr>
          <w:rFonts w:cstheme="minorHAnsi"/>
          <w:color w:val="000000"/>
        </w:rPr>
        <w:t xml:space="preserve">The AJ Program enjoys a robust student population </w:t>
      </w:r>
      <w:r w:rsidR="002450D8">
        <w:rPr>
          <w:rFonts w:cstheme="minorHAnsi"/>
          <w:color w:val="000000"/>
        </w:rPr>
        <w:t>with</w:t>
      </w:r>
      <w:r>
        <w:rPr>
          <w:rFonts w:cstheme="minorHAnsi"/>
          <w:color w:val="000000"/>
        </w:rPr>
        <w:t xml:space="preserve"> </w:t>
      </w:r>
      <w:r w:rsidR="002450D8">
        <w:rPr>
          <w:rFonts w:cstheme="minorHAnsi"/>
          <w:color w:val="000000"/>
        </w:rPr>
        <w:t xml:space="preserve">sections offered as scheduled </w:t>
      </w:r>
      <w:r w:rsidR="00A30AA4">
        <w:rPr>
          <w:rFonts w:cstheme="minorHAnsi"/>
          <w:color w:val="000000"/>
        </w:rPr>
        <w:t>and</w:t>
      </w:r>
      <w:r w:rsidR="002450D8">
        <w:rPr>
          <w:rFonts w:cstheme="minorHAnsi"/>
          <w:color w:val="000000"/>
        </w:rPr>
        <w:t xml:space="preserve"> very few cancelations</w:t>
      </w:r>
      <w:r w:rsidR="00A30AA4">
        <w:rPr>
          <w:rFonts w:cstheme="minorHAnsi"/>
          <w:color w:val="000000"/>
        </w:rPr>
        <w:t xml:space="preserve"> of sections</w:t>
      </w:r>
      <w:r w:rsidR="002450D8">
        <w:rPr>
          <w:rFonts w:cstheme="minorHAnsi"/>
          <w:color w:val="000000"/>
        </w:rPr>
        <w:t xml:space="preserve"> due to low enrollment.  In fact, overall e</w:t>
      </w:r>
      <w:r w:rsidR="00FF461C">
        <w:rPr>
          <w:rFonts w:cstheme="minorHAnsi"/>
          <w:color w:val="000000"/>
        </w:rPr>
        <w:t>nrollment</w:t>
      </w:r>
      <w:r>
        <w:rPr>
          <w:rFonts w:cstheme="minorHAnsi"/>
          <w:color w:val="000000"/>
        </w:rPr>
        <w:t xml:space="preserve"> </w:t>
      </w:r>
      <w:r w:rsidR="00FF461C">
        <w:rPr>
          <w:rFonts w:cstheme="minorHAnsi"/>
          <w:color w:val="000000"/>
        </w:rPr>
        <w:t>ha</w:t>
      </w:r>
      <w:r>
        <w:rPr>
          <w:rFonts w:cstheme="minorHAnsi"/>
          <w:color w:val="000000"/>
        </w:rPr>
        <w:t>s</w:t>
      </w:r>
      <w:r w:rsidR="00FF461C">
        <w:rPr>
          <w:rFonts w:cstheme="minorHAnsi"/>
          <w:color w:val="000000"/>
        </w:rPr>
        <w:t xml:space="preserve"> </w:t>
      </w:r>
      <w:r>
        <w:rPr>
          <w:rFonts w:cstheme="minorHAnsi"/>
          <w:color w:val="000000"/>
        </w:rPr>
        <w:t>increased since 200</w:t>
      </w:r>
      <w:r w:rsidR="0098157B">
        <w:rPr>
          <w:rFonts w:cstheme="minorHAnsi"/>
          <w:color w:val="000000"/>
        </w:rPr>
        <w:t>7, growing at a rate of about 21% from 2008 to 2011</w:t>
      </w:r>
      <w:r>
        <w:rPr>
          <w:rFonts w:cstheme="minorHAnsi"/>
          <w:color w:val="000000"/>
        </w:rPr>
        <w:t xml:space="preserve">.  Enrollment flattened out </w:t>
      </w:r>
      <w:r w:rsidR="005B003A">
        <w:rPr>
          <w:rFonts w:cstheme="minorHAnsi"/>
          <w:color w:val="000000"/>
        </w:rPr>
        <w:t xml:space="preserve">slightly </w:t>
      </w:r>
      <w:r>
        <w:rPr>
          <w:rFonts w:cstheme="minorHAnsi"/>
          <w:color w:val="000000"/>
        </w:rPr>
        <w:t xml:space="preserve">during 2010 and 2011, and </w:t>
      </w:r>
      <w:r w:rsidR="002450D8">
        <w:rPr>
          <w:rFonts w:cstheme="minorHAnsi"/>
          <w:color w:val="000000"/>
        </w:rPr>
        <w:t xml:space="preserve">based on current numbers, </w:t>
      </w:r>
      <w:r>
        <w:rPr>
          <w:rFonts w:cstheme="minorHAnsi"/>
          <w:color w:val="000000"/>
        </w:rPr>
        <w:t xml:space="preserve">is projected to dip slightly in 2012.   This slight decrease, of less than 1%, is believed to be attributed to increased registration costs that were implemented in </w:t>
      </w:r>
      <w:r w:rsidR="006126C4">
        <w:rPr>
          <w:rFonts w:cstheme="minorHAnsi"/>
          <w:color w:val="000000"/>
        </w:rPr>
        <w:t xml:space="preserve">2010 and </w:t>
      </w:r>
      <w:r>
        <w:rPr>
          <w:rFonts w:cstheme="minorHAnsi"/>
          <w:color w:val="000000"/>
        </w:rPr>
        <w:t xml:space="preserve">summer 2012.  </w:t>
      </w:r>
    </w:p>
    <w:p w:rsidR="002450D8" w:rsidRDefault="002450D8" w:rsidP="00092526">
      <w:pPr>
        <w:autoSpaceDE w:val="0"/>
        <w:autoSpaceDN w:val="0"/>
        <w:adjustRightInd w:val="0"/>
        <w:spacing w:line="240" w:lineRule="auto"/>
        <w:ind w:left="360" w:firstLine="360"/>
        <w:rPr>
          <w:rFonts w:cstheme="minorHAnsi"/>
          <w:color w:val="000000"/>
        </w:rPr>
      </w:pPr>
    </w:p>
    <w:p w:rsidR="002450D8" w:rsidRDefault="005B003A" w:rsidP="00092526">
      <w:pPr>
        <w:autoSpaceDE w:val="0"/>
        <w:autoSpaceDN w:val="0"/>
        <w:adjustRightInd w:val="0"/>
        <w:spacing w:line="240" w:lineRule="auto"/>
        <w:ind w:left="360" w:firstLine="360"/>
        <w:rPr>
          <w:rFonts w:cstheme="minorHAnsi"/>
          <w:color w:val="000000"/>
        </w:rPr>
      </w:pPr>
      <w:r>
        <w:rPr>
          <w:rFonts w:cstheme="minorHAnsi"/>
          <w:color w:val="000000"/>
        </w:rPr>
        <w:t>Despite positive enrollment</w:t>
      </w:r>
      <w:r w:rsidR="002450D8">
        <w:rPr>
          <w:rFonts w:cstheme="minorHAnsi"/>
          <w:color w:val="000000"/>
        </w:rPr>
        <w:t xml:space="preserve"> g</w:t>
      </w:r>
      <w:r w:rsidR="00124C5D">
        <w:rPr>
          <w:rFonts w:cstheme="minorHAnsi"/>
          <w:color w:val="000000"/>
        </w:rPr>
        <w:t>rowth</w:t>
      </w:r>
      <w:r w:rsidR="002450D8">
        <w:rPr>
          <w:rFonts w:cstheme="minorHAnsi"/>
          <w:color w:val="000000"/>
        </w:rPr>
        <w:t xml:space="preserve"> over the </w:t>
      </w:r>
      <w:r>
        <w:rPr>
          <w:rFonts w:cstheme="minorHAnsi"/>
          <w:color w:val="000000"/>
        </w:rPr>
        <w:t>past</w:t>
      </w:r>
      <w:r w:rsidR="002450D8">
        <w:rPr>
          <w:rFonts w:cstheme="minorHAnsi"/>
          <w:color w:val="000000"/>
        </w:rPr>
        <w:t xml:space="preserve"> few years, the gap between </w:t>
      </w:r>
      <w:r w:rsidR="0098157B">
        <w:rPr>
          <w:rFonts w:cstheme="minorHAnsi"/>
          <w:color w:val="000000"/>
        </w:rPr>
        <w:t>seat</w:t>
      </w:r>
      <w:r w:rsidR="00A30AA4">
        <w:rPr>
          <w:rFonts w:cstheme="minorHAnsi"/>
          <w:color w:val="000000"/>
        </w:rPr>
        <w:t>count</w:t>
      </w:r>
      <w:r w:rsidR="002450D8">
        <w:rPr>
          <w:rFonts w:cstheme="minorHAnsi"/>
          <w:color w:val="000000"/>
        </w:rPr>
        <w:t xml:space="preserve"> and headcount </w:t>
      </w:r>
      <w:r>
        <w:rPr>
          <w:rFonts w:cstheme="minorHAnsi"/>
          <w:color w:val="000000"/>
        </w:rPr>
        <w:t xml:space="preserve">has remained about the same.  </w:t>
      </w:r>
      <w:r w:rsidR="0098157B">
        <w:rPr>
          <w:rFonts w:cstheme="minorHAnsi"/>
          <w:color w:val="000000"/>
        </w:rPr>
        <w:t>The average gap between seat</w:t>
      </w:r>
      <w:r w:rsidR="00A30AA4">
        <w:rPr>
          <w:rFonts w:cstheme="minorHAnsi"/>
          <w:color w:val="000000"/>
        </w:rPr>
        <w:t>count and headcount</w:t>
      </w:r>
      <w:r w:rsidR="000B36D7">
        <w:rPr>
          <w:rFonts w:cstheme="minorHAnsi"/>
          <w:color w:val="000000"/>
        </w:rPr>
        <w:t xml:space="preserve"> over the last six years</w:t>
      </w:r>
      <w:r w:rsidR="00A30AA4">
        <w:rPr>
          <w:rFonts w:cstheme="minorHAnsi"/>
          <w:color w:val="000000"/>
        </w:rPr>
        <w:t xml:space="preserve"> is </w:t>
      </w:r>
      <w:r w:rsidR="0098157B">
        <w:rPr>
          <w:rFonts w:cstheme="minorHAnsi"/>
          <w:color w:val="000000"/>
        </w:rPr>
        <w:t xml:space="preserve">about </w:t>
      </w:r>
      <w:r w:rsidR="00A30AA4">
        <w:rPr>
          <w:rFonts w:cstheme="minorHAnsi"/>
          <w:color w:val="000000"/>
        </w:rPr>
        <w:t xml:space="preserve">25%, which means sections are averaging </w:t>
      </w:r>
      <w:r>
        <w:rPr>
          <w:rFonts w:cstheme="minorHAnsi"/>
          <w:color w:val="000000"/>
        </w:rPr>
        <w:t xml:space="preserve">about </w:t>
      </w:r>
      <w:r w:rsidR="00A30AA4">
        <w:rPr>
          <w:rFonts w:cstheme="minorHAnsi"/>
          <w:color w:val="000000"/>
        </w:rPr>
        <w:t xml:space="preserve">75% </w:t>
      </w:r>
      <w:r w:rsidR="006126C4">
        <w:rPr>
          <w:rFonts w:cstheme="minorHAnsi"/>
          <w:color w:val="000000"/>
        </w:rPr>
        <w:t>operational efficiency</w:t>
      </w:r>
      <w:r w:rsidR="00A30AA4">
        <w:rPr>
          <w:rFonts w:cstheme="minorHAnsi"/>
          <w:color w:val="000000"/>
        </w:rPr>
        <w:t xml:space="preserve">.  </w:t>
      </w:r>
      <w:r>
        <w:rPr>
          <w:rFonts w:cstheme="minorHAnsi"/>
          <w:color w:val="000000"/>
        </w:rPr>
        <w:t>The drop in 2012 is even more dramatic with projections in</w:t>
      </w:r>
      <w:r w:rsidR="0098157B">
        <w:rPr>
          <w:rFonts w:cstheme="minorHAnsi"/>
          <w:color w:val="000000"/>
        </w:rPr>
        <w:t>dicating a 33% gap between seat</w:t>
      </w:r>
      <w:r>
        <w:rPr>
          <w:rFonts w:cstheme="minorHAnsi"/>
          <w:color w:val="000000"/>
        </w:rPr>
        <w:t xml:space="preserve">count and headcount.  This means the Program </w:t>
      </w:r>
      <w:r w:rsidR="0098157B">
        <w:rPr>
          <w:rFonts w:cstheme="minorHAnsi"/>
          <w:color w:val="000000"/>
        </w:rPr>
        <w:t>in 2012 will be</w:t>
      </w:r>
      <w:r>
        <w:rPr>
          <w:rFonts w:cstheme="minorHAnsi"/>
          <w:color w:val="000000"/>
        </w:rPr>
        <w:t xml:space="preserve"> operating at </w:t>
      </w:r>
      <w:r w:rsidR="0098157B">
        <w:rPr>
          <w:rFonts w:cstheme="minorHAnsi"/>
          <w:color w:val="000000"/>
        </w:rPr>
        <w:t xml:space="preserve">about </w:t>
      </w:r>
      <w:r>
        <w:rPr>
          <w:rFonts w:cstheme="minorHAnsi"/>
          <w:color w:val="000000"/>
        </w:rPr>
        <w:t xml:space="preserve">67% </w:t>
      </w:r>
      <w:r w:rsidR="000B36D7">
        <w:rPr>
          <w:rFonts w:cstheme="minorHAnsi"/>
          <w:color w:val="000000"/>
        </w:rPr>
        <w:t xml:space="preserve">of its </w:t>
      </w:r>
      <w:r>
        <w:rPr>
          <w:rFonts w:cstheme="minorHAnsi"/>
          <w:color w:val="000000"/>
        </w:rPr>
        <w:t xml:space="preserve">operational </w:t>
      </w:r>
      <w:r w:rsidR="006126C4">
        <w:rPr>
          <w:rFonts w:cstheme="minorHAnsi"/>
          <w:color w:val="000000"/>
        </w:rPr>
        <w:t>efficiency</w:t>
      </w:r>
      <w:r>
        <w:rPr>
          <w:rFonts w:cstheme="minorHAnsi"/>
          <w:color w:val="000000"/>
        </w:rPr>
        <w:t xml:space="preserve">.  </w:t>
      </w:r>
      <w:r w:rsidR="002450D8">
        <w:rPr>
          <w:rFonts w:cstheme="minorHAnsi"/>
          <w:color w:val="000000"/>
        </w:rPr>
        <w:t xml:space="preserve">There </w:t>
      </w:r>
      <w:r w:rsidR="0098157B">
        <w:rPr>
          <w:rFonts w:cstheme="minorHAnsi"/>
          <w:color w:val="000000"/>
        </w:rPr>
        <w:t>are</w:t>
      </w:r>
      <w:r w:rsidR="002450D8">
        <w:rPr>
          <w:rFonts w:cstheme="minorHAnsi"/>
          <w:color w:val="000000"/>
        </w:rPr>
        <w:t xml:space="preserve"> several variables </w:t>
      </w:r>
      <w:r w:rsidR="0098157B">
        <w:rPr>
          <w:rFonts w:cstheme="minorHAnsi"/>
          <w:color w:val="000000"/>
        </w:rPr>
        <w:t xml:space="preserve">that may be causing this </w:t>
      </w:r>
      <w:r w:rsidR="000B36D7">
        <w:rPr>
          <w:rFonts w:cstheme="minorHAnsi"/>
          <w:color w:val="000000"/>
        </w:rPr>
        <w:t xml:space="preserve">inefficiency </w:t>
      </w:r>
      <w:r w:rsidR="0098157B">
        <w:rPr>
          <w:rFonts w:cstheme="minorHAnsi"/>
          <w:color w:val="000000"/>
        </w:rPr>
        <w:t xml:space="preserve">range </w:t>
      </w:r>
      <w:r w:rsidR="002450D8">
        <w:rPr>
          <w:rFonts w:cstheme="minorHAnsi"/>
          <w:color w:val="000000"/>
        </w:rPr>
        <w:t xml:space="preserve">such as students dropping the </w:t>
      </w:r>
      <w:r>
        <w:rPr>
          <w:rFonts w:cstheme="minorHAnsi"/>
          <w:color w:val="000000"/>
        </w:rPr>
        <w:t xml:space="preserve">class </w:t>
      </w:r>
      <w:r w:rsidR="0098157B">
        <w:rPr>
          <w:rFonts w:cstheme="minorHAnsi"/>
          <w:color w:val="000000"/>
        </w:rPr>
        <w:t xml:space="preserve">at various intervals </w:t>
      </w:r>
      <w:r>
        <w:rPr>
          <w:rFonts w:cstheme="minorHAnsi"/>
          <w:color w:val="000000"/>
        </w:rPr>
        <w:t>during the semester</w:t>
      </w:r>
      <w:r w:rsidR="002450D8">
        <w:rPr>
          <w:rFonts w:cstheme="minorHAnsi"/>
          <w:color w:val="000000"/>
        </w:rPr>
        <w:t>, students registering</w:t>
      </w:r>
      <w:r w:rsidR="0098157B">
        <w:rPr>
          <w:rFonts w:cstheme="minorHAnsi"/>
          <w:color w:val="000000"/>
        </w:rPr>
        <w:t xml:space="preserve"> for the class</w:t>
      </w:r>
      <w:r w:rsidR="002450D8">
        <w:rPr>
          <w:rFonts w:cstheme="minorHAnsi"/>
          <w:color w:val="000000"/>
        </w:rPr>
        <w:t xml:space="preserve">, but never </w:t>
      </w:r>
      <w:r w:rsidR="0098157B">
        <w:rPr>
          <w:rFonts w:cstheme="minorHAnsi"/>
          <w:color w:val="000000"/>
        </w:rPr>
        <w:t xml:space="preserve">actually </w:t>
      </w:r>
      <w:r w:rsidR="002450D8">
        <w:rPr>
          <w:rFonts w:cstheme="minorHAnsi"/>
          <w:color w:val="000000"/>
        </w:rPr>
        <w:t>attending</w:t>
      </w:r>
      <w:r>
        <w:rPr>
          <w:rFonts w:cstheme="minorHAnsi"/>
          <w:color w:val="000000"/>
        </w:rPr>
        <w:t xml:space="preserve">, </w:t>
      </w:r>
      <w:r w:rsidR="00720FD7">
        <w:rPr>
          <w:rFonts w:cstheme="minorHAnsi"/>
          <w:color w:val="000000"/>
        </w:rPr>
        <w:t>over- saturation</w:t>
      </w:r>
      <w:r w:rsidR="0098157B">
        <w:rPr>
          <w:rFonts w:cstheme="minorHAnsi"/>
          <w:color w:val="000000"/>
        </w:rPr>
        <w:t xml:space="preserve"> </w:t>
      </w:r>
      <w:r w:rsidR="00720FD7">
        <w:rPr>
          <w:rFonts w:cstheme="minorHAnsi"/>
          <w:color w:val="000000"/>
        </w:rPr>
        <w:t>of</w:t>
      </w:r>
      <w:r>
        <w:rPr>
          <w:rFonts w:cstheme="minorHAnsi"/>
          <w:color w:val="000000"/>
        </w:rPr>
        <w:t xml:space="preserve"> </w:t>
      </w:r>
      <w:r w:rsidR="00720FD7">
        <w:rPr>
          <w:rFonts w:cstheme="minorHAnsi"/>
          <w:color w:val="000000"/>
        </w:rPr>
        <w:t xml:space="preserve">certain </w:t>
      </w:r>
      <w:r>
        <w:rPr>
          <w:rFonts w:cstheme="minorHAnsi"/>
          <w:color w:val="000000"/>
        </w:rPr>
        <w:t xml:space="preserve">sections, or improper alignment of desired sections either by topic, time, or day.  More study needs to </w:t>
      </w:r>
      <w:r w:rsidR="00720FD7">
        <w:rPr>
          <w:rFonts w:cstheme="minorHAnsi"/>
          <w:color w:val="000000"/>
        </w:rPr>
        <w:t>be done</w:t>
      </w:r>
      <w:r>
        <w:rPr>
          <w:rFonts w:cstheme="minorHAnsi"/>
          <w:color w:val="000000"/>
        </w:rPr>
        <w:t xml:space="preserve"> in order to determine potential </w:t>
      </w:r>
      <w:r w:rsidR="00720FD7">
        <w:rPr>
          <w:rFonts w:cstheme="minorHAnsi"/>
          <w:color w:val="000000"/>
        </w:rPr>
        <w:t xml:space="preserve">and actual </w:t>
      </w:r>
      <w:r>
        <w:rPr>
          <w:rFonts w:cstheme="minorHAnsi"/>
          <w:color w:val="000000"/>
        </w:rPr>
        <w:t>causes</w:t>
      </w:r>
      <w:r w:rsidR="000B36D7">
        <w:rPr>
          <w:rFonts w:cstheme="minorHAnsi"/>
          <w:color w:val="000000"/>
        </w:rPr>
        <w:t xml:space="preserve">, but </w:t>
      </w:r>
      <w:r>
        <w:rPr>
          <w:rFonts w:cstheme="minorHAnsi"/>
          <w:color w:val="000000"/>
        </w:rPr>
        <w:t>one go</w:t>
      </w:r>
      <w:r w:rsidR="00720FD7">
        <w:rPr>
          <w:rFonts w:cstheme="minorHAnsi"/>
          <w:color w:val="000000"/>
        </w:rPr>
        <w:t>al should be to reduce the seat</w:t>
      </w:r>
      <w:r>
        <w:rPr>
          <w:rFonts w:cstheme="minorHAnsi"/>
          <w:color w:val="000000"/>
        </w:rPr>
        <w:t xml:space="preserve">count/headcount gap </w:t>
      </w:r>
      <w:r w:rsidR="000B36D7">
        <w:rPr>
          <w:rFonts w:cstheme="minorHAnsi"/>
          <w:color w:val="000000"/>
        </w:rPr>
        <w:t>and</w:t>
      </w:r>
      <w:r>
        <w:rPr>
          <w:rFonts w:cstheme="minorHAnsi"/>
          <w:color w:val="000000"/>
        </w:rPr>
        <w:t xml:space="preserve"> bring</w:t>
      </w:r>
      <w:r w:rsidR="00720FD7">
        <w:rPr>
          <w:rFonts w:cstheme="minorHAnsi"/>
          <w:color w:val="000000"/>
        </w:rPr>
        <w:t xml:space="preserve"> the Program into at least an 80</w:t>
      </w:r>
      <w:r>
        <w:rPr>
          <w:rFonts w:cstheme="minorHAnsi"/>
          <w:color w:val="000000"/>
        </w:rPr>
        <w:t xml:space="preserve">% minimum operating </w:t>
      </w:r>
      <w:r w:rsidR="00720FD7">
        <w:rPr>
          <w:rFonts w:cstheme="minorHAnsi"/>
          <w:color w:val="000000"/>
        </w:rPr>
        <w:t>efficiency</w:t>
      </w:r>
      <w:r>
        <w:rPr>
          <w:rFonts w:cstheme="minorHAnsi"/>
          <w:color w:val="000000"/>
        </w:rPr>
        <w:t xml:space="preserve"> zone.  </w:t>
      </w:r>
      <w:r w:rsidR="000B36D7">
        <w:rPr>
          <w:rFonts w:cstheme="minorHAnsi"/>
          <w:color w:val="000000"/>
        </w:rPr>
        <w:t xml:space="preserve">Achieving this goal </w:t>
      </w:r>
      <w:r w:rsidR="00720FD7">
        <w:rPr>
          <w:rFonts w:cstheme="minorHAnsi"/>
          <w:color w:val="000000"/>
        </w:rPr>
        <w:t xml:space="preserve">will take some time, but will ultimately </w:t>
      </w:r>
      <w:r w:rsidR="000B36D7">
        <w:rPr>
          <w:rFonts w:cstheme="minorHAnsi"/>
          <w:color w:val="000000"/>
        </w:rPr>
        <w:t>create greater efficiencies for the AJ Program, and thus</w:t>
      </w:r>
      <w:r w:rsidR="00124C5D">
        <w:rPr>
          <w:rFonts w:cstheme="minorHAnsi"/>
          <w:color w:val="000000"/>
        </w:rPr>
        <w:t xml:space="preserve"> will</w:t>
      </w:r>
      <w:r w:rsidR="000B36D7">
        <w:rPr>
          <w:rFonts w:cstheme="minorHAnsi"/>
          <w:color w:val="000000"/>
        </w:rPr>
        <w:t xml:space="preserve"> positively impact the college</w:t>
      </w:r>
      <w:r w:rsidR="00124C5D">
        <w:rPr>
          <w:rFonts w:cstheme="minorHAnsi"/>
          <w:color w:val="000000"/>
        </w:rPr>
        <w:t xml:space="preserve"> overall</w:t>
      </w:r>
      <w:r w:rsidR="000B36D7">
        <w:rPr>
          <w:rFonts w:cstheme="minorHAnsi"/>
          <w:color w:val="000000"/>
        </w:rPr>
        <w:t>.  See below for further explanation.</w:t>
      </w:r>
    </w:p>
    <w:p w:rsidR="002B4839" w:rsidRDefault="002B4839" w:rsidP="00FF204B">
      <w:pPr>
        <w:autoSpaceDE w:val="0"/>
        <w:autoSpaceDN w:val="0"/>
        <w:adjustRightInd w:val="0"/>
        <w:spacing w:line="240" w:lineRule="auto"/>
        <w:rPr>
          <w:rFonts w:cstheme="minorHAnsi"/>
          <w:color w:val="000000"/>
        </w:rPr>
      </w:pPr>
    </w:p>
    <w:p w:rsidR="00EE3B23" w:rsidRDefault="00EE3B23" w:rsidP="00FF204B">
      <w:pPr>
        <w:autoSpaceDE w:val="0"/>
        <w:autoSpaceDN w:val="0"/>
        <w:adjustRightInd w:val="0"/>
        <w:spacing w:line="240" w:lineRule="auto"/>
        <w:rPr>
          <w:rFonts w:cstheme="minorHAnsi"/>
          <w:color w:val="000000"/>
        </w:rPr>
      </w:pPr>
    </w:p>
    <w:p w:rsidR="0013404E" w:rsidRPr="00720FD7" w:rsidRDefault="00720FD7" w:rsidP="00720FD7">
      <w:pPr>
        <w:shd w:val="clear" w:color="auto" w:fill="B8CCE4" w:themeFill="accent1" w:themeFillTint="66"/>
        <w:ind w:right="-270" w:hanging="90"/>
        <w:jc w:val="center"/>
        <w:rPr>
          <w:rFonts w:cstheme="minorHAnsi"/>
          <w:b/>
        </w:rPr>
      </w:pPr>
      <w:r>
        <w:rPr>
          <w:rFonts w:cstheme="minorHAnsi"/>
          <w:b/>
          <w:color w:val="000000"/>
        </w:rPr>
        <w:t xml:space="preserve">Enrollment Trend:  </w:t>
      </w:r>
      <w:r w:rsidRPr="00720FD7">
        <w:rPr>
          <w:rFonts w:cstheme="minorHAnsi"/>
          <w:b/>
          <w:color w:val="000000"/>
        </w:rPr>
        <w:t>Combined Seat/Head Count; Multiple Year</w:t>
      </w:r>
      <w:r>
        <w:rPr>
          <w:rFonts w:cstheme="minorHAnsi"/>
          <w:b/>
          <w:color w:val="000000"/>
        </w:rPr>
        <w:t>s</w:t>
      </w:r>
    </w:p>
    <w:tbl>
      <w:tblPr>
        <w:tblStyle w:val="LightShading-Accent12"/>
        <w:tblW w:w="9080" w:type="dxa"/>
        <w:tblLook w:val="04A0" w:firstRow="1" w:lastRow="0" w:firstColumn="1" w:lastColumn="0" w:noHBand="0" w:noVBand="1"/>
      </w:tblPr>
      <w:tblGrid>
        <w:gridCol w:w="1368"/>
        <w:gridCol w:w="222"/>
        <w:gridCol w:w="933"/>
        <w:gridCol w:w="222"/>
        <w:gridCol w:w="125"/>
        <w:gridCol w:w="898"/>
        <w:gridCol w:w="960"/>
        <w:gridCol w:w="231"/>
        <w:gridCol w:w="283"/>
        <w:gridCol w:w="1072"/>
        <w:gridCol w:w="1076"/>
        <w:gridCol w:w="1221"/>
        <w:gridCol w:w="133"/>
        <w:gridCol w:w="116"/>
        <w:gridCol w:w="135"/>
        <w:gridCol w:w="85"/>
      </w:tblGrid>
      <w:tr w:rsidR="00FA36EE" w:rsidTr="005C2112">
        <w:trPr>
          <w:gridAfter w:val="1"/>
          <w:cnfStyle w:val="100000000000" w:firstRow="1" w:lastRow="0" w:firstColumn="0" w:lastColumn="0" w:oddVBand="0" w:evenVBand="0" w:oddHBand="0" w:evenHBand="0" w:firstRowFirstColumn="0" w:firstRowLastColumn="0" w:lastRowFirstColumn="0" w:lastRowLastColumn="0"/>
          <w:wAfter w:w="85" w:type="dxa"/>
          <w:trHeight w:val="310"/>
        </w:trPr>
        <w:tc>
          <w:tcPr>
            <w:cnfStyle w:val="001000000000" w:firstRow="0" w:lastRow="0" w:firstColumn="1" w:lastColumn="0" w:oddVBand="0" w:evenVBand="0" w:oddHBand="0" w:evenHBand="0" w:firstRowFirstColumn="0" w:firstRowLastColumn="0" w:lastRowFirstColumn="0" w:lastRowLastColumn="0"/>
            <w:tcW w:w="1368" w:type="dxa"/>
          </w:tcPr>
          <w:p w:rsidR="00FA36EE" w:rsidRPr="00FA36EE" w:rsidRDefault="00FA36EE" w:rsidP="001F48F7">
            <w:pPr>
              <w:jc w:val="center"/>
              <w:rPr>
                <w:rFonts w:cstheme="minorHAnsi"/>
                <w:color w:val="002060"/>
              </w:rPr>
            </w:pPr>
            <w:r w:rsidRPr="00FA36EE">
              <w:rPr>
                <w:rFonts w:cstheme="minorHAnsi"/>
                <w:color w:val="002060"/>
              </w:rPr>
              <w:t>Year</w:t>
            </w:r>
          </w:p>
        </w:tc>
        <w:tc>
          <w:tcPr>
            <w:tcW w:w="222" w:type="dxa"/>
          </w:tcPr>
          <w:p w:rsidR="00FA36EE" w:rsidRPr="00FA36EE" w:rsidRDefault="00FA36EE" w:rsidP="007B249B">
            <w:pP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933" w:type="dxa"/>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2007</w:t>
            </w:r>
            <w:r w:rsidR="00720FD7">
              <w:rPr>
                <w:rFonts w:cstheme="minorHAnsi"/>
                <w:bCs w:val="0"/>
                <w:color w:val="002060"/>
              </w:rPr>
              <w:t>(P)</w:t>
            </w:r>
          </w:p>
        </w:tc>
        <w:tc>
          <w:tcPr>
            <w:tcW w:w="347"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898" w:type="dxa"/>
          </w:tcPr>
          <w:p w:rsidR="00FA36EE" w:rsidRPr="006D6802" w:rsidRDefault="007A59AB" w:rsidP="00FA36EE">
            <w:pPr>
              <w:ind w:hanging="108"/>
              <w:cnfStyle w:val="100000000000" w:firstRow="1"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w:t>
            </w:r>
            <w:r w:rsidR="00FA36EE" w:rsidRPr="006D6802">
              <w:rPr>
                <w:rFonts w:cstheme="minorHAnsi"/>
                <w:color w:val="002060"/>
              </w:rPr>
              <w:t>2008</w:t>
            </w:r>
          </w:p>
        </w:tc>
        <w:tc>
          <w:tcPr>
            <w:tcW w:w="1191"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2009</w:t>
            </w:r>
          </w:p>
        </w:tc>
        <w:tc>
          <w:tcPr>
            <w:tcW w:w="283" w:type="dxa"/>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1072" w:type="dxa"/>
          </w:tcPr>
          <w:p w:rsidR="00FA36EE" w:rsidRPr="001E6AA3" w:rsidRDefault="00FA36EE" w:rsidP="007A59AB">
            <w:pP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1E6AA3">
              <w:rPr>
                <w:rFonts w:cstheme="minorHAnsi"/>
                <w:bCs w:val="0"/>
                <w:color w:val="002060"/>
              </w:rPr>
              <w:t>2010</w:t>
            </w:r>
          </w:p>
        </w:tc>
        <w:tc>
          <w:tcPr>
            <w:tcW w:w="1076" w:type="dxa"/>
          </w:tcPr>
          <w:p w:rsidR="00FA36EE" w:rsidRPr="001E6AA3"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2011</w:t>
            </w:r>
          </w:p>
        </w:tc>
        <w:tc>
          <w:tcPr>
            <w:tcW w:w="1354"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2012</w:t>
            </w:r>
            <w:r w:rsidR="00720FD7">
              <w:rPr>
                <w:rFonts w:cstheme="minorHAnsi"/>
                <w:bCs w:val="0"/>
                <w:color w:val="002060"/>
              </w:rPr>
              <w:t>(P)</w:t>
            </w:r>
          </w:p>
        </w:tc>
        <w:tc>
          <w:tcPr>
            <w:tcW w:w="251" w:type="dxa"/>
            <w:gridSpan w:val="2"/>
          </w:tcPr>
          <w:p w:rsidR="00FA36EE" w:rsidRPr="001F48F7"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rPr>
            </w:pPr>
          </w:p>
        </w:tc>
      </w:tr>
      <w:tr w:rsidR="00FA36EE" w:rsidTr="005C2112">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1368" w:type="dxa"/>
          </w:tcPr>
          <w:p w:rsidR="001F48F7" w:rsidRDefault="001F48F7" w:rsidP="001F48F7">
            <w:pPr>
              <w:jc w:val="center"/>
              <w:rPr>
                <w:rFonts w:cstheme="minorHAnsi"/>
              </w:rPr>
            </w:pPr>
            <w:r>
              <w:rPr>
                <w:rFonts w:cstheme="minorHAnsi"/>
              </w:rPr>
              <w:t>Seatcount</w:t>
            </w:r>
          </w:p>
        </w:tc>
        <w:tc>
          <w:tcPr>
            <w:tcW w:w="222" w:type="dxa"/>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3" w:type="dxa"/>
          </w:tcPr>
          <w:p w:rsidR="001F48F7" w:rsidRPr="006D6802" w:rsidRDefault="00571819"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431</w:t>
            </w:r>
          </w:p>
        </w:tc>
        <w:tc>
          <w:tcPr>
            <w:tcW w:w="222" w:type="dxa"/>
          </w:tcPr>
          <w:p w:rsidR="001F48F7" w:rsidRPr="006D6802"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p>
        </w:tc>
        <w:tc>
          <w:tcPr>
            <w:tcW w:w="1023" w:type="dxa"/>
            <w:gridSpan w:val="2"/>
          </w:tcPr>
          <w:p w:rsidR="001F48F7" w:rsidRPr="006D6802" w:rsidRDefault="007A59AB"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w:t>
            </w:r>
            <w:r w:rsidR="00571819" w:rsidRPr="006D6802">
              <w:rPr>
                <w:rFonts w:cstheme="minorHAnsi"/>
                <w:color w:val="002060"/>
              </w:rPr>
              <w:t>972</w:t>
            </w:r>
          </w:p>
        </w:tc>
        <w:tc>
          <w:tcPr>
            <w:tcW w:w="960" w:type="dxa"/>
          </w:tcPr>
          <w:p w:rsidR="001F48F7" w:rsidRPr="006D6802"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w:t>
            </w:r>
            <w:r w:rsidR="007A59AB" w:rsidRPr="006D6802">
              <w:rPr>
                <w:rFonts w:cstheme="minorHAnsi"/>
                <w:color w:val="002060"/>
              </w:rPr>
              <w:t xml:space="preserve">  </w:t>
            </w:r>
            <w:r w:rsidRPr="006D6802">
              <w:rPr>
                <w:rFonts w:cstheme="minorHAnsi"/>
                <w:color w:val="002060"/>
              </w:rPr>
              <w:t>1096</w:t>
            </w:r>
          </w:p>
        </w:tc>
        <w:tc>
          <w:tcPr>
            <w:tcW w:w="514" w:type="dxa"/>
            <w:gridSpan w:val="2"/>
          </w:tcPr>
          <w:p w:rsidR="001F48F7" w:rsidRPr="006D6802" w:rsidRDefault="001F48F7"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p>
        </w:tc>
        <w:tc>
          <w:tcPr>
            <w:tcW w:w="1072" w:type="dxa"/>
          </w:tcPr>
          <w:p w:rsidR="001F48F7" w:rsidRPr="001E6AA3" w:rsidRDefault="00FA36EE" w:rsidP="005C2112">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1E6AA3">
              <w:rPr>
                <w:rFonts w:cstheme="minorHAnsi"/>
                <w:color w:val="002060"/>
              </w:rPr>
              <w:t>12</w:t>
            </w:r>
            <w:r w:rsidR="005C2112" w:rsidRPr="001E6AA3">
              <w:rPr>
                <w:rFonts w:cstheme="minorHAnsi"/>
                <w:color w:val="002060"/>
              </w:rPr>
              <w:t>18</w:t>
            </w:r>
          </w:p>
        </w:tc>
        <w:tc>
          <w:tcPr>
            <w:tcW w:w="1076" w:type="dxa"/>
          </w:tcPr>
          <w:p w:rsidR="001F48F7" w:rsidRPr="001E6AA3"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1E6AA3">
              <w:rPr>
                <w:rFonts w:cstheme="minorHAnsi"/>
                <w:color w:val="002060"/>
              </w:rPr>
              <w:t>1207</w:t>
            </w:r>
          </w:p>
        </w:tc>
        <w:tc>
          <w:tcPr>
            <w:tcW w:w="1221" w:type="dxa"/>
          </w:tcPr>
          <w:p w:rsidR="001F48F7" w:rsidRPr="006D6802"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668</w:t>
            </w:r>
          </w:p>
        </w:tc>
        <w:tc>
          <w:tcPr>
            <w:tcW w:w="249" w:type="dxa"/>
            <w:gridSpan w:val="2"/>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220" w:type="dxa"/>
            <w:gridSpan w:val="2"/>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r>
      <w:tr w:rsidR="00FA36EE" w:rsidTr="005C2112">
        <w:trPr>
          <w:trHeight w:val="321"/>
        </w:trPr>
        <w:tc>
          <w:tcPr>
            <w:cnfStyle w:val="001000000000" w:firstRow="0" w:lastRow="0" w:firstColumn="1" w:lastColumn="0" w:oddVBand="0" w:evenVBand="0" w:oddHBand="0" w:evenHBand="0" w:firstRowFirstColumn="0" w:firstRowLastColumn="0" w:lastRowFirstColumn="0" w:lastRowLastColumn="0"/>
            <w:tcW w:w="1368" w:type="dxa"/>
          </w:tcPr>
          <w:p w:rsidR="001F48F7" w:rsidRDefault="001F48F7" w:rsidP="005C2112">
            <w:pPr>
              <w:tabs>
                <w:tab w:val="left" w:pos="1032"/>
              </w:tabs>
              <w:jc w:val="center"/>
              <w:rPr>
                <w:rFonts w:cstheme="minorHAnsi"/>
              </w:rPr>
            </w:pPr>
            <w:r>
              <w:rPr>
                <w:rFonts w:cstheme="minorHAnsi"/>
              </w:rPr>
              <w:t>Headcount</w:t>
            </w:r>
          </w:p>
        </w:tc>
        <w:tc>
          <w:tcPr>
            <w:tcW w:w="222" w:type="dxa"/>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3" w:type="dxa"/>
          </w:tcPr>
          <w:p w:rsidR="001F48F7" w:rsidRPr="006D6802" w:rsidRDefault="00571819"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371</w:t>
            </w:r>
          </w:p>
        </w:tc>
        <w:tc>
          <w:tcPr>
            <w:tcW w:w="222" w:type="dxa"/>
          </w:tcPr>
          <w:p w:rsidR="001F48F7" w:rsidRPr="006D6802"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p>
        </w:tc>
        <w:tc>
          <w:tcPr>
            <w:tcW w:w="1023" w:type="dxa"/>
            <w:gridSpan w:val="2"/>
          </w:tcPr>
          <w:p w:rsidR="001F48F7" w:rsidRPr="006D6802" w:rsidRDefault="007A59AB"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w:t>
            </w:r>
            <w:r w:rsidR="00571819" w:rsidRPr="006D6802">
              <w:rPr>
                <w:rFonts w:cstheme="minorHAnsi"/>
                <w:color w:val="002060"/>
              </w:rPr>
              <w:t>711</w:t>
            </w:r>
          </w:p>
        </w:tc>
        <w:tc>
          <w:tcPr>
            <w:tcW w:w="960" w:type="dxa"/>
          </w:tcPr>
          <w:p w:rsidR="001F48F7" w:rsidRPr="006D6802"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804</w:t>
            </w:r>
          </w:p>
        </w:tc>
        <w:tc>
          <w:tcPr>
            <w:tcW w:w="514" w:type="dxa"/>
            <w:gridSpan w:val="2"/>
          </w:tcPr>
          <w:p w:rsidR="001F48F7" w:rsidRPr="006D6802" w:rsidRDefault="001F48F7"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p>
        </w:tc>
        <w:tc>
          <w:tcPr>
            <w:tcW w:w="1072" w:type="dxa"/>
          </w:tcPr>
          <w:p w:rsidR="001F48F7" w:rsidRPr="001E6AA3" w:rsidRDefault="007A59AB" w:rsidP="007A59A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 xml:space="preserve"> </w:t>
            </w:r>
            <w:r w:rsidR="00FA36EE" w:rsidRPr="001E6AA3">
              <w:rPr>
                <w:rFonts w:cstheme="minorHAnsi"/>
                <w:color w:val="002060"/>
              </w:rPr>
              <w:t>904</w:t>
            </w:r>
          </w:p>
        </w:tc>
        <w:tc>
          <w:tcPr>
            <w:tcW w:w="1076" w:type="dxa"/>
          </w:tcPr>
          <w:p w:rsidR="001F48F7" w:rsidRPr="001E6AA3"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901</w:t>
            </w:r>
          </w:p>
        </w:tc>
        <w:tc>
          <w:tcPr>
            <w:tcW w:w="1221" w:type="dxa"/>
          </w:tcPr>
          <w:p w:rsidR="001F48F7" w:rsidRPr="006D6802"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447</w:t>
            </w:r>
          </w:p>
        </w:tc>
        <w:tc>
          <w:tcPr>
            <w:tcW w:w="249" w:type="dxa"/>
            <w:gridSpan w:val="2"/>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220" w:type="dxa"/>
            <w:gridSpan w:val="2"/>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r>
    </w:tbl>
    <w:p w:rsidR="001F48F7" w:rsidRPr="00720FD7" w:rsidRDefault="00720FD7" w:rsidP="007B249B">
      <w:pPr>
        <w:rPr>
          <w:rFonts w:cstheme="minorHAnsi"/>
          <w:i/>
        </w:rPr>
      </w:pPr>
      <w:r w:rsidRPr="00720FD7">
        <w:rPr>
          <w:rFonts w:cstheme="minorHAnsi"/>
          <w:i/>
        </w:rPr>
        <w:t>*(P) = Partial Year or one semester only.</w:t>
      </w:r>
    </w:p>
    <w:p w:rsidR="000B36D7" w:rsidRDefault="000B36D7" w:rsidP="007B249B">
      <w:pPr>
        <w:rPr>
          <w:rFonts w:cstheme="minorHAnsi"/>
        </w:rPr>
      </w:pPr>
    </w:p>
    <w:p w:rsidR="00EE3B23" w:rsidRDefault="00EE3B23" w:rsidP="007B249B">
      <w:pPr>
        <w:rPr>
          <w:rFonts w:cstheme="minorHAnsi"/>
        </w:rPr>
      </w:pPr>
    </w:p>
    <w:p w:rsidR="006B66D3" w:rsidRDefault="006B66D3" w:rsidP="007B249B">
      <w:pPr>
        <w:rPr>
          <w:rFonts w:cstheme="minorHAnsi"/>
        </w:rPr>
      </w:pPr>
    </w:p>
    <w:p w:rsidR="000B36D7" w:rsidRDefault="00720FD7" w:rsidP="000B36D7">
      <w:pPr>
        <w:shd w:val="clear" w:color="auto" w:fill="B8CCE4" w:themeFill="accent1" w:themeFillTint="66"/>
        <w:ind w:left="360" w:right="-270"/>
        <w:rPr>
          <w:rFonts w:cstheme="minorHAnsi"/>
          <w:b/>
        </w:rPr>
      </w:pPr>
      <w:r>
        <w:rPr>
          <w:rFonts w:cstheme="minorHAnsi"/>
          <w:b/>
        </w:rPr>
        <w:t>Enrollment Trend</w:t>
      </w:r>
      <w:r w:rsidR="000B36D7" w:rsidRPr="00FA36EE">
        <w:rPr>
          <w:rFonts w:cstheme="minorHAnsi"/>
          <w:b/>
        </w:rPr>
        <w:t xml:space="preserve"> (Seat/Head Count by Semester)</w:t>
      </w:r>
    </w:p>
    <w:tbl>
      <w:tblPr>
        <w:tblW w:w="8523" w:type="dxa"/>
        <w:tblInd w:w="495" w:type="dxa"/>
        <w:tblLook w:val="04A0" w:firstRow="1" w:lastRow="0" w:firstColumn="1" w:lastColumn="0" w:noHBand="0" w:noVBand="1"/>
      </w:tblPr>
      <w:tblGrid>
        <w:gridCol w:w="2133"/>
        <w:gridCol w:w="1260"/>
        <w:gridCol w:w="1170"/>
        <w:gridCol w:w="1350"/>
        <w:gridCol w:w="1350"/>
        <w:gridCol w:w="1260"/>
      </w:tblGrid>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336699"/>
            <w:noWrap/>
            <w:vAlign w:val="center"/>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AJ Program</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2008</w:t>
            </w:r>
          </w:p>
        </w:tc>
        <w:tc>
          <w:tcPr>
            <w:tcW w:w="117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2008</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2009</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2009</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2010</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Seatcount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433</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5C2112">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w:t>
            </w:r>
            <w:r w:rsidR="005C2112">
              <w:rPr>
                <w:rFonts w:ascii="Calibri" w:eastAsia="Times New Roman" w:hAnsi="Calibri" w:cs="Times New Roman"/>
                <w:b/>
                <w:bCs/>
                <w:color w:val="3F3F3F"/>
              </w:rPr>
              <w:t>3</w:t>
            </w:r>
            <w:r>
              <w:rPr>
                <w:rFonts w:ascii="Calibri" w:eastAsia="Times New Roman" w:hAnsi="Calibri" w:cs="Times New Roman"/>
                <w:b/>
                <w:bCs/>
                <w:color w:val="3F3F3F"/>
              </w:rPr>
              <w:t>9</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567</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529</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5C2112">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63</w:t>
            </w:r>
            <w:r w:rsidR="005C2112">
              <w:rPr>
                <w:rFonts w:ascii="Calibri" w:eastAsia="Times New Roman" w:hAnsi="Calibri" w:cs="Times New Roman"/>
                <w:b/>
                <w:bCs/>
                <w:color w:val="3F3F3F"/>
              </w:rPr>
              <w:t>6</w:t>
            </w:r>
          </w:p>
        </w:tc>
      </w:tr>
      <w:tr w:rsidR="000B36D7" w:rsidRPr="001054EF" w:rsidTr="002E25D3">
        <w:trPr>
          <w:trHeight w:val="377"/>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Headcount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5C2112"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309</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402</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400</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404</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445</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 </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2010</w:t>
            </w:r>
          </w:p>
        </w:tc>
        <w:tc>
          <w:tcPr>
            <w:tcW w:w="117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2011</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2011</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2012</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2012</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Seatcount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582</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582</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625</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668</w:t>
            </w:r>
          </w:p>
        </w:tc>
        <w:tc>
          <w:tcPr>
            <w:tcW w:w="1260" w:type="dxa"/>
            <w:tcBorders>
              <w:top w:val="nil"/>
              <w:left w:val="nil"/>
              <w:bottom w:val="single" w:sz="4" w:space="0" w:color="3F3F3F"/>
              <w:right w:val="single" w:sz="4" w:space="0" w:color="3F3F3F"/>
            </w:tcBorders>
            <w:shd w:val="clear" w:color="auto" w:fill="DBE5F1" w:themeFill="accent1" w:themeFillTint="33"/>
            <w:noWrap/>
            <w:vAlign w:val="bottom"/>
            <w:hideMark/>
          </w:tcPr>
          <w:p w:rsidR="000B36D7" w:rsidRPr="00930181" w:rsidRDefault="000B36D7" w:rsidP="002E25D3">
            <w:pPr>
              <w:spacing w:line="240" w:lineRule="auto"/>
              <w:jc w:val="center"/>
              <w:rPr>
                <w:rFonts w:ascii="Calibri" w:eastAsia="Times New Roman" w:hAnsi="Calibri" w:cs="Times New Roman"/>
                <w:b/>
                <w:bCs/>
                <w:color w:val="7030A0"/>
                <w:highlight w:val="yellow"/>
              </w:rPr>
            </w:pP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Headcount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459</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421</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480</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477</w:t>
            </w:r>
          </w:p>
        </w:tc>
        <w:tc>
          <w:tcPr>
            <w:tcW w:w="1260" w:type="dxa"/>
            <w:tcBorders>
              <w:top w:val="nil"/>
              <w:left w:val="nil"/>
              <w:bottom w:val="single" w:sz="4" w:space="0" w:color="3F3F3F"/>
              <w:right w:val="single" w:sz="4" w:space="0" w:color="3F3F3F"/>
            </w:tcBorders>
            <w:shd w:val="clear" w:color="auto" w:fill="DBE5F1" w:themeFill="accent1" w:themeFillTint="33"/>
            <w:noWrap/>
            <w:vAlign w:val="bottom"/>
            <w:hideMark/>
          </w:tcPr>
          <w:p w:rsidR="000B36D7" w:rsidRPr="00930181" w:rsidRDefault="000B36D7" w:rsidP="002E25D3">
            <w:pPr>
              <w:spacing w:line="240" w:lineRule="auto"/>
              <w:jc w:val="center"/>
              <w:rPr>
                <w:rFonts w:ascii="Calibri" w:eastAsia="Times New Roman" w:hAnsi="Calibri" w:cs="Times New Roman"/>
                <w:b/>
                <w:bCs/>
                <w:color w:val="7030A0"/>
                <w:highlight w:val="yellow"/>
              </w:rPr>
            </w:pPr>
          </w:p>
        </w:tc>
      </w:tr>
    </w:tbl>
    <w:p w:rsidR="000B36D7" w:rsidRDefault="000B36D7" w:rsidP="007B249B">
      <w:pPr>
        <w:rPr>
          <w:rFonts w:cstheme="minorHAnsi"/>
        </w:rPr>
      </w:pPr>
    </w:p>
    <w:p w:rsidR="00FF204B" w:rsidRDefault="00FF204B" w:rsidP="007B249B">
      <w:pPr>
        <w:rPr>
          <w:rFonts w:cstheme="minorHAnsi"/>
        </w:rPr>
      </w:pPr>
    </w:p>
    <w:p w:rsidR="00FF204B" w:rsidRDefault="00FF204B" w:rsidP="007B249B">
      <w:pPr>
        <w:rPr>
          <w:rFonts w:cstheme="minorHAnsi"/>
        </w:rPr>
      </w:pPr>
    </w:p>
    <w:p w:rsidR="00FF204B" w:rsidRDefault="00FF204B" w:rsidP="007B249B">
      <w:pPr>
        <w:rPr>
          <w:rFonts w:cstheme="minorHAnsi"/>
        </w:rPr>
      </w:pPr>
    </w:p>
    <w:p w:rsidR="00FF461C" w:rsidRDefault="00FF461C" w:rsidP="00FF204B">
      <w:pPr>
        <w:pBdr>
          <w:top w:val="thinThickSmallGap" w:sz="12" w:space="1" w:color="45A98F"/>
        </w:pBdr>
        <w:ind w:right="-990" w:hanging="720"/>
        <w:rPr>
          <w:rFonts w:cstheme="minorHAnsi"/>
        </w:rPr>
      </w:pPr>
    </w:p>
    <w:p w:rsidR="00DC63BC" w:rsidRPr="00FF461C" w:rsidRDefault="00DC63BC" w:rsidP="000B36D7">
      <w:pPr>
        <w:shd w:val="clear" w:color="auto" w:fill="B8CCE4" w:themeFill="accent1" w:themeFillTint="66"/>
        <w:ind w:left="360" w:right="-360"/>
        <w:rPr>
          <w:rFonts w:cstheme="minorHAnsi"/>
          <w:b/>
        </w:rPr>
      </w:pPr>
      <w:r w:rsidRPr="00DC63BC">
        <w:rPr>
          <w:rFonts w:cstheme="minorHAnsi"/>
          <w:b/>
        </w:rPr>
        <w:t xml:space="preserve">Enrollment </w:t>
      </w:r>
      <w:r>
        <w:rPr>
          <w:rFonts w:cstheme="minorHAnsi"/>
          <w:b/>
        </w:rPr>
        <w:t>Trends (Seatcount versus Headcount)</w:t>
      </w:r>
      <w:r w:rsidR="006E0713">
        <w:rPr>
          <w:rFonts w:cstheme="minorHAnsi"/>
          <w:b/>
        </w:rPr>
        <w:t>, 2008</w:t>
      </w:r>
      <w:r w:rsidRPr="00DC63BC">
        <w:rPr>
          <w:rFonts w:cstheme="minorHAnsi"/>
          <w:b/>
        </w:rPr>
        <w:t xml:space="preserve"> to 2012</w:t>
      </w:r>
    </w:p>
    <w:p w:rsidR="005C34E9" w:rsidRDefault="005C34E9" w:rsidP="000B36D7">
      <w:pPr>
        <w:pStyle w:val="NoSpacing"/>
        <w:ind w:firstLine="360"/>
        <w:jc w:val="center"/>
      </w:pPr>
      <w:r>
        <w:rPr>
          <w:noProof/>
        </w:rPr>
        <w:drawing>
          <wp:inline distT="0" distB="0" distL="0" distR="0">
            <wp:extent cx="5486400" cy="3200400"/>
            <wp:effectExtent l="19050" t="0" r="19050"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C34E9" w:rsidRDefault="005C34E9" w:rsidP="007B249B">
      <w:pPr>
        <w:rPr>
          <w:rFonts w:cstheme="minorHAnsi"/>
        </w:rPr>
      </w:pPr>
    </w:p>
    <w:p w:rsidR="009B7161" w:rsidRDefault="009B7161" w:rsidP="00FF204B">
      <w:pPr>
        <w:autoSpaceDE w:val="0"/>
        <w:autoSpaceDN w:val="0"/>
        <w:adjustRightInd w:val="0"/>
        <w:spacing w:line="240" w:lineRule="auto"/>
        <w:ind w:right="-1080"/>
        <w:rPr>
          <w:rFonts w:ascii="Calibri" w:hAnsi="Calibri" w:cs="Calibri"/>
          <w:b/>
          <w:noProof/>
          <w:color w:val="000000"/>
        </w:rPr>
      </w:pPr>
    </w:p>
    <w:p w:rsidR="00015189" w:rsidRDefault="006713F8" w:rsidP="002E25D3">
      <w:pPr>
        <w:autoSpaceDE w:val="0"/>
        <w:autoSpaceDN w:val="0"/>
        <w:adjustRightInd w:val="0"/>
        <w:spacing w:line="240" w:lineRule="auto"/>
        <w:ind w:left="180" w:firstLine="180"/>
        <w:rPr>
          <w:rFonts w:ascii="Calibri" w:hAnsi="Calibri" w:cs="Calibri"/>
          <w:b/>
          <w:noProof/>
          <w:color w:val="000000"/>
        </w:rPr>
      </w:pPr>
      <w:r>
        <w:rPr>
          <w:rFonts w:ascii="Calibri" w:hAnsi="Calibri" w:cs="Calibri"/>
          <w:b/>
          <w:noProof/>
          <w:color w:val="000000"/>
        </w:rPr>
        <w:t>Schedule Preference</w:t>
      </w:r>
    </w:p>
    <w:p w:rsidR="006713F8" w:rsidRDefault="006713F8" w:rsidP="005E4D2D">
      <w:pPr>
        <w:autoSpaceDE w:val="0"/>
        <w:autoSpaceDN w:val="0"/>
        <w:adjustRightInd w:val="0"/>
        <w:spacing w:line="240" w:lineRule="auto"/>
        <w:ind w:left="180" w:hanging="90"/>
        <w:rPr>
          <w:rFonts w:ascii="Calibri" w:hAnsi="Calibri" w:cs="Calibri"/>
          <w:b/>
          <w:noProof/>
          <w:color w:val="000000"/>
        </w:rPr>
      </w:pPr>
    </w:p>
    <w:p w:rsidR="0083050F" w:rsidRDefault="007C3763"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ab/>
      </w:r>
      <w:r w:rsidR="006126C4">
        <w:rPr>
          <w:rFonts w:ascii="Calibri" w:hAnsi="Calibri" w:cs="Calibri"/>
          <w:bCs/>
        </w:rPr>
        <w:t>Trending</w:t>
      </w:r>
      <w:r w:rsidR="002E25D3">
        <w:rPr>
          <w:rFonts w:ascii="Calibri" w:hAnsi="Calibri" w:cs="Calibri"/>
          <w:bCs/>
        </w:rPr>
        <w:t xml:space="preserve"> </w:t>
      </w:r>
      <w:r w:rsidR="006B66D3">
        <w:rPr>
          <w:rFonts w:ascii="Calibri" w:hAnsi="Calibri" w:cs="Calibri"/>
          <w:bCs/>
        </w:rPr>
        <w:t>of the past four years indicates</w:t>
      </w:r>
      <w:r w:rsidR="002E25D3">
        <w:rPr>
          <w:rFonts w:ascii="Calibri" w:hAnsi="Calibri" w:cs="Calibri"/>
          <w:bCs/>
        </w:rPr>
        <w:t xml:space="preserve"> that </w:t>
      </w:r>
      <w:r w:rsidR="006713F8">
        <w:rPr>
          <w:rFonts w:ascii="Calibri" w:hAnsi="Calibri" w:cs="Calibri"/>
          <w:bCs/>
        </w:rPr>
        <w:t>approximately 53</w:t>
      </w:r>
      <w:r w:rsidR="006713F8" w:rsidRPr="0028568B">
        <w:rPr>
          <w:rFonts w:ascii="Calibri" w:hAnsi="Calibri" w:cs="Calibri"/>
          <w:bCs/>
        </w:rPr>
        <w:t>% of the studen</w:t>
      </w:r>
      <w:r w:rsidR="006713F8">
        <w:rPr>
          <w:rFonts w:ascii="Calibri" w:hAnsi="Calibri" w:cs="Calibri"/>
          <w:bCs/>
        </w:rPr>
        <w:t>ts are classified as “part-time</w:t>
      </w:r>
      <w:r w:rsidR="006713F8" w:rsidRPr="0028568B">
        <w:rPr>
          <w:rFonts w:ascii="Calibri" w:hAnsi="Calibri" w:cs="Calibri"/>
          <w:bCs/>
        </w:rPr>
        <w:t xml:space="preserve">” </w:t>
      </w:r>
      <w:r w:rsidR="006713F8">
        <w:rPr>
          <w:rFonts w:ascii="Calibri" w:hAnsi="Calibri" w:cs="Calibri"/>
          <w:bCs/>
        </w:rPr>
        <w:t xml:space="preserve">and 47% are classified as “full-time.”  </w:t>
      </w:r>
      <w:r w:rsidR="006713F8" w:rsidRPr="0028568B">
        <w:rPr>
          <w:rFonts w:ascii="Calibri" w:hAnsi="Calibri" w:cs="Calibri"/>
          <w:bCs/>
        </w:rPr>
        <w:t xml:space="preserve"> This population is distributed </w:t>
      </w:r>
      <w:r w:rsidR="006713F8">
        <w:rPr>
          <w:rFonts w:ascii="Calibri" w:hAnsi="Calibri" w:cs="Calibri"/>
          <w:bCs/>
        </w:rPr>
        <w:t xml:space="preserve">almost equally </w:t>
      </w:r>
      <w:r w:rsidR="006713F8" w:rsidRPr="0028568B">
        <w:rPr>
          <w:rFonts w:ascii="Calibri" w:hAnsi="Calibri" w:cs="Calibri"/>
          <w:bCs/>
        </w:rPr>
        <w:t>between those taking day and evening class</w:t>
      </w:r>
      <w:r w:rsidR="006713F8">
        <w:rPr>
          <w:rFonts w:ascii="Calibri" w:hAnsi="Calibri" w:cs="Calibri"/>
          <w:bCs/>
        </w:rPr>
        <w:t>es</w:t>
      </w:r>
      <w:r w:rsidR="006713F8" w:rsidRPr="0028568B">
        <w:rPr>
          <w:rFonts w:ascii="Calibri" w:hAnsi="Calibri" w:cs="Calibri"/>
          <w:bCs/>
        </w:rPr>
        <w:t xml:space="preserve">.  </w:t>
      </w:r>
      <w:r w:rsidR="0083050F">
        <w:rPr>
          <w:rFonts w:ascii="Calibri" w:hAnsi="Calibri" w:cs="Calibri"/>
          <w:bCs/>
        </w:rPr>
        <w:t xml:space="preserve">The AJ program differs slightly from the college in that more AJ students attend night classes.  In addition, about 49% of AJ students attend full time, which is approximately 16% higher than the </w:t>
      </w:r>
      <w:r w:rsidR="0002249B">
        <w:rPr>
          <w:rFonts w:ascii="Calibri" w:hAnsi="Calibri" w:cs="Calibri"/>
          <w:bCs/>
        </w:rPr>
        <w:t>college student population</w:t>
      </w:r>
      <w:r w:rsidR="0083050F">
        <w:rPr>
          <w:rFonts w:ascii="Calibri" w:hAnsi="Calibri" w:cs="Calibri"/>
          <w:bCs/>
        </w:rPr>
        <w:t>.</w:t>
      </w:r>
    </w:p>
    <w:p w:rsidR="0083050F" w:rsidRDefault="0083050F"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p>
    <w:p w:rsidR="006713F8" w:rsidRDefault="007C3763"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ab/>
      </w:r>
      <w:r w:rsidR="002E25D3">
        <w:rPr>
          <w:rFonts w:ascii="Calibri" w:hAnsi="Calibri" w:cs="Calibri"/>
          <w:bCs/>
        </w:rPr>
        <w:t xml:space="preserve">Informal surveys and self reporting by students suggests </w:t>
      </w:r>
      <w:r w:rsidR="006713F8" w:rsidRPr="0028568B">
        <w:rPr>
          <w:rFonts w:ascii="Calibri" w:hAnsi="Calibri" w:cs="Calibri"/>
          <w:bCs/>
        </w:rPr>
        <w:t>that most of the students are employed at leas</w:t>
      </w:r>
      <w:r w:rsidR="002E25D3">
        <w:rPr>
          <w:rFonts w:ascii="Calibri" w:hAnsi="Calibri" w:cs="Calibri"/>
          <w:bCs/>
        </w:rPr>
        <w:t>t part-time and some full-time.  A</w:t>
      </w:r>
      <w:r w:rsidR="006713F8" w:rsidRPr="0028568B">
        <w:rPr>
          <w:rFonts w:ascii="Calibri" w:hAnsi="Calibri" w:cs="Calibri"/>
          <w:bCs/>
        </w:rPr>
        <w:t xml:space="preserve">dditionally </w:t>
      </w:r>
      <w:r w:rsidR="006713F8">
        <w:rPr>
          <w:rFonts w:ascii="Calibri" w:hAnsi="Calibri" w:cs="Calibri"/>
          <w:bCs/>
        </w:rPr>
        <w:t xml:space="preserve">a </w:t>
      </w:r>
      <w:r w:rsidR="006713F8" w:rsidRPr="0028568B">
        <w:rPr>
          <w:rFonts w:ascii="Calibri" w:hAnsi="Calibri" w:cs="Calibri"/>
          <w:bCs/>
        </w:rPr>
        <w:t>significant portion of the student population self-report</w:t>
      </w:r>
      <w:r w:rsidR="006713F8">
        <w:rPr>
          <w:rFonts w:ascii="Calibri" w:hAnsi="Calibri" w:cs="Calibri"/>
          <w:bCs/>
        </w:rPr>
        <w:t>s</w:t>
      </w:r>
      <w:r w:rsidR="006713F8" w:rsidRPr="0028568B">
        <w:rPr>
          <w:rFonts w:ascii="Calibri" w:hAnsi="Calibri" w:cs="Calibri"/>
          <w:bCs/>
        </w:rPr>
        <w:t xml:space="preserve"> as single parent head of household.</w:t>
      </w:r>
      <w:r w:rsidR="006B66D3">
        <w:rPr>
          <w:rFonts w:ascii="Calibri" w:hAnsi="Calibri" w:cs="Calibri"/>
          <w:bCs/>
        </w:rPr>
        <w:t xml:space="preserve">  To meet these</w:t>
      </w:r>
      <w:r w:rsidR="006713F8">
        <w:rPr>
          <w:rFonts w:ascii="Calibri" w:hAnsi="Calibri" w:cs="Calibri"/>
          <w:bCs/>
        </w:rPr>
        <w:t xml:space="preserve"> need</w:t>
      </w:r>
      <w:r w:rsidR="006B66D3">
        <w:rPr>
          <w:rFonts w:ascii="Calibri" w:hAnsi="Calibri" w:cs="Calibri"/>
          <w:bCs/>
        </w:rPr>
        <w:t>s</w:t>
      </w:r>
      <w:r w:rsidR="006713F8">
        <w:rPr>
          <w:rFonts w:ascii="Calibri" w:hAnsi="Calibri" w:cs="Calibri"/>
          <w:bCs/>
        </w:rPr>
        <w:t>, the AJ Program maintains a course rotation schedule to ensure that all the core courses are available to both day and evening students.  In addition, the Program is exploring coordinating its course offerings with our counterpart at SJCC.</w:t>
      </w:r>
    </w:p>
    <w:p w:rsidR="00BB3DF5" w:rsidRDefault="00BB3DF5" w:rsidP="001D75B1">
      <w:pPr>
        <w:autoSpaceDE w:val="0"/>
        <w:autoSpaceDN w:val="0"/>
        <w:adjustRightInd w:val="0"/>
        <w:spacing w:line="240" w:lineRule="auto"/>
        <w:rPr>
          <w:rFonts w:ascii="Calibri" w:hAnsi="Calibri" w:cs="Calibri"/>
          <w:color w:val="000000"/>
        </w:rPr>
      </w:pPr>
    </w:p>
    <w:p w:rsidR="00B11B27" w:rsidRDefault="00B11B27" w:rsidP="00B11B27">
      <w:pPr>
        <w:shd w:val="clear" w:color="auto" w:fill="B8CCE4" w:themeFill="accent1" w:themeFillTint="66"/>
        <w:autoSpaceDE w:val="0"/>
        <w:autoSpaceDN w:val="0"/>
        <w:adjustRightInd w:val="0"/>
        <w:spacing w:line="240" w:lineRule="auto"/>
        <w:ind w:left="360"/>
        <w:rPr>
          <w:rFonts w:ascii="Calibri" w:hAnsi="Calibri" w:cs="Calibri"/>
          <w:b/>
          <w:color w:val="000000"/>
        </w:rPr>
      </w:pPr>
      <w:r>
        <w:rPr>
          <w:rFonts w:ascii="Calibri" w:hAnsi="Calibri" w:cs="Calibri"/>
          <w:b/>
          <w:color w:val="000000"/>
        </w:rPr>
        <w:t>Student Schedule Preference; Four Year Trend</w:t>
      </w:r>
    </w:p>
    <w:tbl>
      <w:tblPr>
        <w:tblStyle w:val="LightList-Accent12"/>
        <w:tblW w:w="0" w:type="auto"/>
        <w:tblInd w:w="468" w:type="dxa"/>
        <w:tblLook w:val="04A0" w:firstRow="1" w:lastRow="0" w:firstColumn="1" w:lastColumn="0" w:noHBand="0" w:noVBand="1"/>
      </w:tblPr>
      <w:tblGrid>
        <w:gridCol w:w="1800"/>
        <w:gridCol w:w="1170"/>
        <w:gridCol w:w="1080"/>
        <w:gridCol w:w="236"/>
        <w:gridCol w:w="1370"/>
        <w:gridCol w:w="1170"/>
        <w:gridCol w:w="236"/>
        <w:gridCol w:w="1260"/>
      </w:tblGrid>
      <w:tr w:rsidR="00B11B27" w:rsidTr="00CF1817">
        <w:trPr>
          <w:cnfStyle w:val="100000000000" w:firstRow="1" w:lastRow="0" w:firstColumn="0" w:lastColumn="0" w:oddVBand="0" w:evenVBand="0" w:oddHBand="0"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vAlign w:val="center"/>
          </w:tcPr>
          <w:p w:rsidR="00B11B27" w:rsidRDefault="00B11B27" w:rsidP="00CF1817">
            <w:pPr>
              <w:autoSpaceDE w:val="0"/>
              <w:autoSpaceDN w:val="0"/>
              <w:adjustRightInd w:val="0"/>
              <w:ind w:left="360" w:hanging="180"/>
              <w:jc w:val="center"/>
              <w:rPr>
                <w:rFonts w:ascii="Calibri" w:hAnsi="Calibri" w:cs="Calibri"/>
              </w:rPr>
            </w:pPr>
            <w:r>
              <w:rPr>
                <w:rFonts w:ascii="Calibri" w:hAnsi="Calibri" w:cs="Calibri"/>
              </w:rPr>
              <w:t>A</w:t>
            </w:r>
            <w:r w:rsidRPr="00F47A22">
              <w:rPr>
                <w:rFonts w:ascii="Calibri" w:hAnsi="Calibri" w:cs="Calibri"/>
              </w:rPr>
              <w:t xml:space="preserve">cademic </w:t>
            </w:r>
          </w:p>
          <w:p w:rsidR="00B11B27" w:rsidRPr="00F47A22" w:rsidRDefault="00B11B27" w:rsidP="00CF1817">
            <w:pPr>
              <w:autoSpaceDE w:val="0"/>
              <w:autoSpaceDN w:val="0"/>
              <w:adjustRightInd w:val="0"/>
              <w:ind w:left="360" w:hanging="180"/>
              <w:jc w:val="center"/>
              <w:rPr>
                <w:rFonts w:ascii="Calibri" w:hAnsi="Calibri" w:cs="Calibri"/>
              </w:rPr>
            </w:pPr>
            <w:r w:rsidRPr="00F47A22">
              <w:rPr>
                <w:rFonts w:ascii="Calibri" w:hAnsi="Calibri" w:cs="Calibri"/>
              </w:rPr>
              <w:t>Year</w:t>
            </w:r>
          </w:p>
        </w:tc>
        <w:tc>
          <w:tcPr>
            <w:tcW w:w="1170" w:type="dxa"/>
            <w:tcBorders>
              <w:left w:val="single" w:sz="4" w:space="0" w:color="auto"/>
              <w:right w:val="single" w:sz="4" w:space="0" w:color="auto"/>
            </w:tcBorders>
            <w:vAlign w:val="center"/>
          </w:tcPr>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Day</w:t>
            </w:r>
          </w:p>
        </w:tc>
        <w:tc>
          <w:tcPr>
            <w:tcW w:w="1080" w:type="dxa"/>
            <w:tcBorders>
              <w:left w:val="single" w:sz="4" w:space="0" w:color="auto"/>
            </w:tcBorders>
            <w:vAlign w:val="center"/>
          </w:tcPr>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Night</w:t>
            </w:r>
          </w:p>
        </w:tc>
        <w:tc>
          <w:tcPr>
            <w:tcW w:w="236" w:type="dxa"/>
            <w:tcBorders>
              <w:right w:val="single" w:sz="4" w:space="0" w:color="auto"/>
            </w:tcBorders>
            <w:vAlign w:val="center"/>
          </w:tcPr>
          <w:p w:rsidR="00B11B27"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p>
        </w:tc>
        <w:tc>
          <w:tcPr>
            <w:tcW w:w="1370" w:type="dxa"/>
            <w:tcBorders>
              <w:left w:val="single" w:sz="4" w:space="0" w:color="auto"/>
              <w:right w:val="single" w:sz="4" w:space="0" w:color="auto"/>
            </w:tcBorders>
            <w:vAlign w:val="center"/>
          </w:tcPr>
          <w:p w:rsidR="00B11B27"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Day</w:t>
            </w:r>
            <w:r w:rsidR="00E00D4C">
              <w:rPr>
                <w:rFonts w:ascii="Calibri" w:hAnsi="Calibri" w:cs="Calibri"/>
              </w:rPr>
              <w:t xml:space="preserve"> </w:t>
            </w:r>
          </w:p>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F47A22">
              <w:rPr>
                <w:rFonts w:ascii="Calibri" w:hAnsi="Calibri" w:cs="Calibri"/>
              </w:rPr>
              <w:t>Night</w:t>
            </w:r>
          </w:p>
        </w:tc>
        <w:tc>
          <w:tcPr>
            <w:tcW w:w="1170" w:type="dxa"/>
            <w:tcBorders>
              <w:lef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Full</w:t>
            </w: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Time</w:t>
            </w:r>
          </w:p>
        </w:tc>
        <w:tc>
          <w:tcPr>
            <w:tcW w:w="236" w:type="dxa"/>
            <w:tcBorders>
              <w:righ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p>
        </w:tc>
        <w:tc>
          <w:tcPr>
            <w:tcW w:w="1260" w:type="dxa"/>
            <w:tcBorders>
              <w:lef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Part</w:t>
            </w: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r w:rsidRPr="00197603">
              <w:rPr>
                <w:rFonts w:ascii="Calibri" w:hAnsi="Calibri" w:cs="Calibri"/>
                <w:color w:val="auto"/>
              </w:rPr>
              <w:t>Time</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2008</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46%</w:t>
            </w:r>
          </w:p>
        </w:tc>
        <w:tc>
          <w:tcPr>
            <w:tcW w:w="1080" w:type="dxa"/>
            <w:tcBorders>
              <w:lef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36%</w:t>
            </w:r>
          </w:p>
        </w:tc>
        <w:tc>
          <w:tcPr>
            <w:tcW w:w="236" w:type="dxa"/>
            <w:tcBorders>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18%</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44%</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57%</w:t>
            </w:r>
          </w:p>
        </w:tc>
      </w:tr>
      <w:tr w:rsidR="00B11B27" w:rsidTr="00CF1817">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2009</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43%</w:t>
            </w:r>
          </w:p>
        </w:tc>
        <w:tc>
          <w:tcPr>
            <w:tcW w:w="1080" w:type="dxa"/>
            <w:tcBorders>
              <w:lef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42%</w:t>
            </w:r>
          </w:p>
        </w:tc>
        <w:tc>
          <w:tcPr>
            <w:tcW w:w="236" w:type="dxa"/>
            <w:tcBorders>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12%</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46%</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54%</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2010</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1080" w:type="dxa"/>
            <w:tcBorders>
              <w:lef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43%</w:t>
            </w:r>
          </w:p>
        </w:tc>
        <w:tc>
          <w:tcPr>
            <w:tcW w:w="236" w:type="dxa"/>
            <w:tcBorders>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12%</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50%</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50%</w:t>
            </w:r>
          </w:p>
        </w:tc>
      </w:tr>
      <w:tr w:rsidR="00B11B27" w:rsidTr="00CF1817">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2011</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1080" w:type="dxa"/>
            <w:tcBorders>
              <w:lef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236" w:type="dxa"/>
            <w:tcBorders>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11%</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49%</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51%</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shd w:val="clear" w:color="auto" w:fill="FFFF00"/>
          </w:tcPr>
          <w:p w:rsidR="00B11B27" w:rsidRPr="00197603" w:rsidRDefault="00B11B27" w:rsidP="00CF1817">
            <w:pPr>
              <w:autoSpaceDE w:val="0"/>
              <w:autoSpaceDN w:val="0"/>
              <w:adjustRightInd w:val="0"/>
              <w:jc w:val="center"/>
              <w:rPr>
                <w:rFonts w:ascii="Calibri" w:hAnsi="Calibri" w:cs="Calibri"/>
                <w:b w:val="0"/>
                <w:color w:val="000000"/>
              </w:rPr>
            </w:pPr>
            <w:r w:rsidRPr="00197603">
              <w:rPr>
                <w:rFonts w:ascii="Calibri" w:hAnsi="Calibri" w:cs="Calibri"/>
                <w:b w:val="0"/>
                <w:color w:val="000000"/>
              </w:rPr>
              <w:t>Total</w:t>
            </w:r>
          </w:p>
        </w:tc>
        <w:tc>
          <w:tcPr>
            <w:tcW w:w="1170" w:type="dxa"/>
            <w:tcBorders>
              <w:left w:val="single" w:sz="4" w:space="0" w:color="auto"/>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45%</w:t>
            </w:r>
          </w:p>
        </w:tc>
        <w:tc>
          <w:tcPr>
            <w:tcW w:w="108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42%</w:t>
            </w:r>
          </w:p>
        </w:tc>
        <w:tc>
          <w:tcPr>
            <w:tcW w:w="236" w:type="dxa"/>
            <w:tcBorders>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13%</w:t>
            </w:r>
          </w:p>
        </w:tc>
        <w:tc>
          <w:tcPr>
            <w:tcW w:w="117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47%</w:t>
            </w:r>
          </w:p>
        </w:tc>
        <w:tc>
          <w:tcPr>
            <w:tcW w:w="236" w:type="dxa"/>
            <w:tcBorders>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highlight w:val="yellow"/>
              </w:rPr>
            </w:pPr>
            <w:r w:rsidRPr="00197603">
              <w:rPr>
                <w:rFonts w:ascii="Calibri" w:hAnsi="Calibri" w:cs="Calibri"/>
                <w:b/>
                <w:color w:val="000000"/>
                <w:highlight w:val="yellow"/>
              </w:rPr>
              <w:t xml:space="preserve">        53%</w:t>
            </w:r>
          </w:p>
        </w:tc>
      </w:tr>
    </w:tbl>
    <w:p w:rsidR="00720FD7" w:rsidRDefault="00720FD7" w:rsidP="00B11B27">
      <w:pPr>
        <w:autoSpaceDE w:val="0"/>
        <w:autoSpaceDN w:val="0"/>
        <w:adjustRightInd w:val="0"/>
        <w:spacing w:line="240" w:lineRule="auto"/>
        <w:ind w:right="360"/>
        <w:rPr>
          <w:rFonts w:ascii="Calibri" w:hAnsi="Calibri" w:cs="Calibri"/>
          <w:b/>
          <w:color w:val="000000"/>
        </w:rPr>
      </w:pPr>
    </w:p>
    <w:p w:rsidR="00720FD7" w:rsidRDefault="00720FD7" w:rsidP="00FF204B">
      <w:pPr>
        <w:pBdr>
          <w:top w:val="thinThickSmallGap" w:sz="12" w:space="1" w:color="45A98F"/>
        </w:pBdr>
        <w:autoSpaceDE w:val="0"/>
        <w:autoSpaceDN w:val="0"/>
        <w:adjustRightInd w:val="0"/>
        <w:spacing w:line="240" w:lineRule="auto"/>
        <w:ind w:right="-990" w:hanging="720"/>
        <w:rPr>
          <w:rFonts w:ascii="Calibri" w:hAnsi="Calibri" w:cs="Calibri"/>
          <w:b/>
          <w:color w:val="000000"/>
        </w:rPr>
      </w:pPr>
    </w:p>
    <w:p w:rsidR="00B11B27" w:rsidRDefault="00B11B27" w:rsidP="000022DD">
      <w:pPr>
        <w:shd w:val="clear" w:color="auto" w:fill="B8CCE4" w:themeFill="accent1" w:themeFillTint="66"/>
        <w:autoSpaceDE w:val="0"/>
        <w:autoSpaceDN w:val="0"/>
        <w:adjustRightInd w:val="0"/>
        <w:spacing w:line="240" w:lineRule="auto"/>
        <w:ind w:left="360" w:right="-360" w:firstLine="360"/>
        <w:rPr>
          <w:rFonts w:ascii="Calibri" w:hAnsi="Calibri" w:cs="Calibri"/>
          <w:b/>
          <w:color w:val="000000"/>
        </w:rPr>
      </w:pPr>
      <w:r>
        <w:rPr>
          <w:rFonts w:ascii="Calibri" w:hAnsi="Calibri" w:cs="Calibri"/>
          <w:b/>
          <w:color w:val="000000"/>
        </w:rPr>
        <w:t xml:space="preserve">       Student Schedule Preference; Four Year Trend Graph</w:t>
      </w:r>
    </w:p>
    <w:p w:rsidR="00B11B27" w:rsidRDefault="00B11B27" w:rsidP="000022DD">
      <w:pPr>
        <w:autoSpaceDE w:val="0"/>
        <w:autoSpaceDN w:val="0"/>
        <w:adjustRightInd w:val="0"/>
        <w:spacing w:line="240" w:lineRule="auto"/>
        <w:ind w:left="90" w:firstLine="270"/>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4"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11B27" w:rsidRDefault="00B11B27" w:rsidP="00FF204B">
      <w:pPr>
        <w:ind w:right="-1080"/>
        <w:rPr>
          <w:rFonts w:ascii="Calibri" w:hAnsi="Calibri" w:cs="Calibri"/>
        </w:rPr>
      </w:pPr>
    </w:p>
    <w:p w:rsidR="00B11B27" w:rsidRDefault="00B11B27" w:rsidP="00B11B27">
      <w:pPr>
        <w:rPr>
          <w:rFonts w:ascii="Calibri" w:hAnsi="Calibri" w:cs="Calibri"/>
        </w:rPr>
      </w:pPr>
    </w:p>
    <w:p w:rsidR="00B11B27" w:rsidRPr="00B11B27" w:rsidRDefault="00B11B27" w:rsidP="00B11B27">
      <w:pPr>
        <w:shd w:val="clear" w:color="auto" w:fill="B8CCE4" w:themeFill="accent1" w:themeFillTint="66"/>
        <w:jc w:val="center"/>
        <w:rPr>
          <w:rFonts w:ascii="Calibri" w:hAnsi="Calibri" w:cs="Calibri"/>
          <w:b/>
        </w:rPr>
      </w:pPr>
      <w:r w:rsidRPr="00B11B27">
        <w:rPr>
          <w:rFonts w:ascii="Calibri" w:hAnsi="Calibri" w:cs="Calibri"/>
          <w:b/>
        </w:rPr>
        <w:t>S</w:t>
      </w:r>
      <w:r w:rsidRPr="00B11B27">
        <w:rPr>
          <w:rFonts w:ascii="Calibri" w:hAnsi="Calibri" w:cs="Calibri"/>
          <w:b/>
          <w:shd w:val="clear" w:color="auto" w:fill="B8CCE4" w:themeFill="accent1" w:themeFillTint="66"/>
        </w:rPr>
        <w:t>tudent Schedule Preference; Campus Comparison - Academic Year 2011</w:t>
      </w:r>
    </w:p>
    <w:p w:rsidR="00B11B27" w:rsidRDefault="00B11B27" w:rsidP="00B11B27">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5"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566AE" w:rsidRDefault="000566AE" w:rsidP="00B11B27">
      <w:pPr>
        <w:autoSpaceDE w:val="0"/>
        <w:autoSpaceDN w:val="0"/>
        <w:adjustRightInd w:val="0"/>
        <w:spacing w:line="240" w:lineRule="auto"/>
        <w:rPr>
          <w:rFonts w:ascii="Calibri" w:hAnsi="Calibri" w:cs="Calibri"/>
          <w:b/>
          <w:color w:val="000000"/>
        </w:rPr>
      </w:pPr>
    </w:p>
    <w:p w:rsidR="00FF204B" w:rsidRDefault="00FF204B" w:rsidP="00B11B27">
      <w:pPr>
        <w:autoSpaceDE w:val="0"/>
        <w:autoSpaceDN w:val="0"/>
        <w:adjustRightInd w:val="0"/>
        <w:spacing w:line="240" w:lineRule="auto"/>
        <w:rPr>
          <w:rFonts w:ascii="Calibri" w:hAnsi="Calibri" w:cs="Calibri"/>
          <w:b/>
          <w:color w:val="000000"/>
        </w:rPr>
      </w:pPr>
    </w:p>
    <w:p w:rsidR="00FF204B" w:rsidRDefault="00FF204B" w:rsidP="00B11B27">
      <w:pPr>
        <w:autoSpaceDE w:val="0"/>
        <w:autoSpaceDN w:val="0"/>
        <w:adjustRightInd w:val="0"/>
        <w:spacing w:line="240" w:lineRule="auto"/>
        <w:rPr>
          <w:rFonts w:ascii="Calibri" w:hAnsi="Calibri" w:cs="Calibri"/>
          <w:b/>
          <w:color w:val="000000"/>
        </w:rPr>
      </w:pPr>
    </w:p>
    <w:p w:rsidR="00FF204B" w:rsidRDefault="00FF204B" w:rsidP="00B11B27">
      <w:pPr>
        <w:autoSpaceDE w:val="0"/>
        <w:autoSpaceDN w:val="0"/>
        <w:adjustRightInd w:val="0"/>
        <w:spacing w:line="240" w:lineRule="auto"/>
        <w:rPr>
          <w:rFonts w:ascii="Calibri" w:hAnsi="Calibri" w:cs="Calibri"/>
          <w:b/>
          <w:color w:val="000000"/>
        </w:rPr>
      </w:pPr>
    </w:p>
    <w:p w:rsidR="00FF204B" w:rsidRDefault="00FF204B" w:rsidP="00B11B27">
      <w:pPr>
        <w:autoSpaceDE w:val="0"/>
        <w:autoSpaceDN w:val="0"/>
        <w:adjustRightInd w:val="0"/>
        <w:spacing w:line="240" w:lineRule="auto"/>
        <w:rPr>
          <w:rFonts w:ascii="Calibri" w:hAnsi="Calibri" w:cs="Calibri"/>
          <w:b/>
          <w:color w:val="000000"/>
        </w:rPr>
      </w:pPr>
    </w:p>
    <w:p w:rsidR="000566AE" w:rsidRDefault="000566AE" w:rsidP="00FF204B">
      <w:pPr>
        <w:pBdr>
          <w:top w:val="thinThickSmallGap" w:sz="12" w:space="1" w:color="45A98F"/>
        </w:pBdr>
        <w:autoSpaceDE w:val="0"/>
        <w:autoSpaceDN w:val="0"/>
        <w:adjustRightInd w:val="0"/>
        <w:spacing w:line="240" w:lineRule="auto"/>
        <w:ind w:right="-1080" w:hanging="720"/>
        <w:rPr>
          <w:rFonts w:ascii="Calibri" w:hAnsi="Calibri" w:cs="Calibri"/>
          <w:b/>
          <w:color w:val="000000"/>
        </w:rPr>
      </w:pPr>
    </w:p>
    <w:p w:rsidR="00B11B27" w:rsidRDefault="00B11B27" w:rsidP="00B11B27">
      <w:pPr>
        <w:shd w:val="clear" w:color="auto" w:fill="B8CCE4" w:themeFill="accent1" w:themeFillTint="66"/>
        <w:autoSpaceDE w:val="0"/>
        <w:autoSpaceDN w:val="0"/>
        <w:adjustRightInd w:val="0"/>
        <w:spacing w:line="240" w:lineRule="auto"/>
        <w:jc w:val="center"/>
        <w:rPr>
          <w:rFonts w:ascii="Calibri" w:hAnsi="Calibri" w:cs="Calibri"/>
          <w:b/>
          <w:color w:val="000000"/>
          <w:shd w:val="clear" w:color="auto" w:fill="B8CCE4" w:themeFill="accent1" w:themeFillTint="66"/>
        </w:rPr>
      </w:pPr>
      <w:r>
        <w:rPr>
          <w:rFonts w:ascii="Calibri" w:hAnsi="Calibri" w:cs="Calibri"/>
          <w:b/>
          <w:color w:val="000000"/>
        </w:rPr>
        <w:t>S</w:t>
      </w:r>
      <w:r w:rsidRPr="00B11B27">
        <w:rPr>
          <w:rFonts w:ascii="Calibri" w:hAnsi="Calibri" w:cs="Calibri"/>
          <w:b/>
          <w:color w:val="000000"/>
          <w:shd w:val="clear" w:color="auto" w:fill="B8CCE4" w:themeFill="accent1" w:themeFillTint="66"/>
        </w:rPr>
        <w:t>tudent Enrollment Based on Full/Part Time Status;</w:t>
      </w:r>
    </w:p>
    <w:p w:rsidR="00B11B27" w:rsidRDefault="00B11B27" w:rsidP="00B11B27">
      <w:pPr>
        <w:shd w:val="clear" w:color="auto" w:fill="B8CCE4" w:themeFill="accent1" w:themeFillTint="66"/>
        <w:autoSpaceDE w:val="0"/>
        <w:autoSpaceDN w:val="0"/>
        <w:adjustRightInd w:val="0"/>
        <w:spacing w:line="240" w:lineRule="auto"/>
        <w:jc w:val="center"/>
        <w:rPr>
          <w:rFonts w:ascii="Calibri" w:hAnsi="Calibri" w:cs="Calibri"/>
          <w:b/>
          <w:color w:val="000000"/>
        </w:rPr>
      </w:pPr>
      <w:r w:rsidRPr="00B11B27">
        <w:rPr>
          <w:rFonts w:ascii="Calibri" w:hAnsi="Calibri" w:cs="Calibri"/>
          <w:b/>
          <w:color w:val="000000"/>
          <w:shd w:val="clear" w:color="auto" w:fill="B8CCE4" w:themeFill="accent1" w:themeFillTint="66"/>
        </w:rPr>
        <w:t xml:space="preserve">Campus Comparison </w:t>
      </w:r>
      <w:r>
        <w:rPr>
          <w:rFonts w:ascii="Calibri" w:hAnsi="Calibri" w:cs="Calibri"/>
          <w:b/>
          <w:color w:val="000000"/>
          <w:shd w:val="clear" w:color="auto" w:fill="B8CCE4" w:themeFill="accent1" w:themeFillTint="66"/>
        </w:rPr>
        <w:t xml:space="preserve">- </w:t>
      </w:r>
      <w:r w:rsidRPr="00B11B27">
        <w:rPr>
          <w:rFonts w:ascii="Calibri" w:hAnsi="Calibri" w:cs="Calibri"/>
          <w:b/>
          <w:color w:val="000000"/>
          <w:shd w:val="clear" w:color="auto" w:fill="B8CCE4" w:themeFill="accent1" w:themeFillTint="66"/>
        </w:rPr>
        <w:t>Academic Year 2011</w:t>
      </w:r>
    </w:p>
    <w:p w:rsidR="00B11B27" w:rsidRDefault="00B11B27" w:rsidP="00B11B27">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6"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11B27" w:rsidRDefault="00B11B27" w:rsidP="00D24335">
      <w:pPr>
        <w:autoSpaceDE w:val="0"/>
        <w:autoSpaceDN w:val="0"/>
        <w:adjustRightInd w:val="0"/>
        <w:spacing w:line="240" w:lineRule="auto"/>
        <w:ind w:right="-1080"/>
        <w:rPr>
          <w:rFonts w:ascii="Calibri" w:hAnsi="Calibri" w:cs="Calibri"/>
          <w:color w:val="000000"/>
        </w:rPr>
      </w:pPr>
    </w:p>
    <w:p w:rsidR="001D75B1" w:rsidRPr="006712A4" w:rsidRDefault="001D75B1" w:rsidP="006712A4">
      <w:pPr>
        <w:autoSpaceDE w:val="0"/>
        <w:autoSpaceDN w:val="0"/>
        <w:adjustRightInd w:val="0"/>
        <w:spacing w:line="240" w:lineRule="auto"/>
        <w:ind w:left="360" w:hanging="360"/>
        <w:rPr>
          <w:rFonts w:ascii="Calibri" w:hAnsi="Calibri" w:cs="Calibri"/>
          <w:b/>
          <w:i/>
          <w:color w:val="000000"/>
        </w:rPr>
      </w:pPr>
      <w:r w:rsidRPr="006712A4">
        <w:rPr>
          <w:rFonts w:ascii="Calibri" w:hAnsi="Calibri" w:cs="Calibri"/>
          <w:b/>
          <w:color w:val="000000"/>
        </w:rPr>
        <w:t xml:space="preserve">7. </w:t>
      </w:r>
      <w:r w:rsidR="006712A4">
        <w:rPr>
          <w:rFonts w:ascii="Calibri" w:hAnsi="Calibri" w:cs="Calibri"/>
          <w:b/>
          <w:color w:val="000000"/>
        </w:rPr>
        <w:t xml:space="preserve">   </w:t>
      </w:r>
      <w:r w:rsidRPr="006712A4">
        <w:rPr>
          <w:rFonts w:ascii="Calibri" w:hAnsi="Calibri" w:cs="Calibri"/>
          <w:b/>
          <w:i/>
          <w:color w:val="000000"/>
        </w:rPr>
        <w:t>Identify department/program productivity (WSCH/FTEF).</w:t>
      </w:r>
    </w:p>
    <w:p w:rsidR="001D75B1" w:rsidRPr="00015189" w:rsidRDefault="001D75B1" w:rsidP="001D75B1">
      <w:pPr>
        <w:autoSpaceDE w:val="0"/>
        <w:autoSpaceDN w:val="0"/>
        <w:adjustRightInd w:val="0"/>
        <w:spacing w:line="240" w:lineRule="auto"/>
        <w:rPr>
          <w:rFonts w:ascii="Calibri" w:hAnsi="Calibri" w:cs="Calibri"/>
          <w:b/>
          <w:i/>
          <w:color w:val="000000"/>
        </w:rPr>
      </w:pPr>
    </w:p>
    <w:p w:rsidR="001D75B1" w:rsidRDefault="001D75B1" w:rsidP="006712A4">
      <w:pPr>
        <w:tabs>
          <w:tab w:val="left" w:pos="360"/>
        </w:tabs>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Pr="00A93C5F">
        <w:rPr>
          <w:rFonts w:ascii="Calibri" w:hAnsi="Calibri" w:cs="Calibri"/>
          <w:color w:val="000000"/>
        </w:rPr>
        <w:t xml:space="preserve">The </w:t>
      </w:r>
      <w:r w:rsidR="00C249CF" w:rsidRPr="00A93C5F">
        <w:rPr>
          <w:rFonts w:ascii="Calibri" w:hAnsi="Calibri" w:cs="Calibri"/>
          <w:color w:val="000000"/>
        </w:rPr>
        <w:t>AJ</w:t>
      </w:r>
      <w:r w:rsidRPr="00A93C5F">
        <w:rPr>
          <w:rFonts w:ascii="Calibri" w:hAnsi="Calibri" w:cs="Calibri"/>
          <w:color w:val="000000"/>
        </w:rPr>
        <w:t xml:space="preserve"> Program is one of the most productive C</w:t>
      </w:r>
      <w:r w:rsidR="006B14A0">
        <w:rPr>
          <w:rFonts w:ascii="Calibri" w:hAnsi="Calibri" w:cs="Calibri"/>
          <w:color w:val="000000"/>
        </w:rPr>
        <w:t xml:space="preserve">TE programs at EVC. Most CTE </w:t>
      </w:r>
      <w:r w:rsidRPr="00A93C5F">
        <w:rPr>
          <w:rFonts w:ascii="Calibri" w:hAnsi="Calibri" w:cs="Calibri"/>
          <w:color w:val="000000"/>
        </w:rPr>
        <w:t xml:space="preserve">programs have lower-than-average productivity because it is much more demanding to train students in a skills field than it is to pack a lecture hall for a general education transfer subject. As a California community college, Evergreen Valley College strives for an overall WSCH/FTEF ratio in the range of 500-525. In general, CTE classes drag the average down, while general education classes bring it up, due to their larger class sizes. </w:t>
      </w:r>
    </w:p>
    <w:p w:rsidR="00BB3DF5" w:rsidRPr="00A93C5F" w:rsidRDefault="00BB3DF5" w:rsidP="006712A4">
      <w:pPr>
        <w:tabs>
          <w:tab w:val="left" w:pos="360"/>
        </w:tabs>
        <w:autoSpaceDE w:val="0"/>
        <w:autoSpaceDN w:val="0"/>
        <w:adjustRightInd w:val="0"/>
        <w:spacing w:line="240" w:lineRule="auto"/>
        <w:ind w:left="360"/>
        <w:rPr>
          <w:rFonts w:ascii="Calibri" w:hAnsi="Calibri" w:cs="Calibri"/>
          <w:color w:val="000000"/>
        </w:rPr>
      </w:pPr>
    </w:p>
    <w:p w:rsidR="001D75B1" w:rsidRPr="00A93C5F" w:rsidRDefault="00BB3DF5" w:rsidP="006712A4">
      <w:pPr>
        <w:tabs>
          <w:tab w:val="left" w:pos="360"/>
        </w:tabs>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00E16A12">
        <w:rPr>
          <w:rFonts w:ascii="Calibri" w:hAnsi="Calibri" w:cs="Calibri"/>
          <w:color w:val="000000"/>
        </w:rPr>
        <w:t xml:space="preserve">The </w:t>
      </w:r>
      <w:r w:rsidR="00C249CF" w:rsidRPr="00A93C5F">
        <w:rPr>
          <w:rFonts w:ascii="Calibri" w:hAnsi="Calibri" w:cs="Calibri"/>
          <w:color w:val="000000"/>
        </w:rPr>
        <w:t>AJ</w:t>
      </w:r>
      <w:r w:rsidR="00E16A12">
        <w:rPr>
          <w:rFonts w:ascii="Calibri" w:hAnsi="Calibri" w:cs="Calibri"/>
          <w:color w:val="000000"/>
        </w:rPr>
        <w:t xml:space="preserve"> Program</w:t>
      </w:r>
      <w:r w:rsidR="001D75B1" w:rsidRPr="00A93C5F">
        <w:rPr>
          <w:rFonts w:ascii="Calibri" w:hAnsi="Calibri" w:cs="Calibri"/>
          <w:color w:val="000000"/>
        </w:rPr>
        <w:t xml:space="preserve"> is one of the few CTE programs with a WSCH/FTEF number in the </w:t>
      </w:r>
      <w:r w:rsidR="00E57109">
        <w:rPr>
          <w:rFonts w:ascii="Calibri" w:hAnsi="Calibri" w:cs="Calibri"/>
          <w:color w:val="000000"/>
        </w:rPr>
        <w:t>682-849</w:t>
      </w:r>
      <w:r w:rsidR="001D75B1" w:rsidRPr="00A93C5F">
        <w:rPr>
          <w:rFonts w:ascii="Calibri" w:hAnsi="Calibri" w:cs="Calibri"/>
          <w:color w:val="000000"/>
        </w:rPr>
        <w:t xml:space="preserve"> range. Its average WSCH/FTEF for 2011 is </w:t>
      </w:r>
      <w:r w:rsidR="00E57109">
        <w:rPr>
          <w:rFonts w:ascii="Calibri" w:hAnsi="Calibri" w:cs="Calibri"/>
          <w:color w:val="000000"/>
        </w:rPr>
        <w:t>776</w:t>
      </w:r>
      <w:r w:rsidR="001D75B1" w:rsidRPr="00A93C5F">
        <w:rPr>
          <w:rFonts w:ascii="Calibri" w:hAnsi="Calibri" w:cs="Calibri"/>
          <w:color w:val="000000"/>
        </w:rPr>
        <w:t xml:space="preserve">, which is </w:t>
      </w:r>
      <w:r w:rsidR="00E57109">
        <w:rPr>
          <w:rFonts w:ascii="Calibri" w:hAnsi="Calibri" w:cs="Calibri"/>
          <w:color w:val="000000"/>
        </w:rPr>
        <w:t>quite a bit more</w:t>
      </w:r>
      <w:r w:rsidR="001D75B1" w:rsidRPr="00A93C5F">
        <w:rPr>
          <w:rFonts w:ascii="Calibri" w:hAnsi="Calibri" w:cs="Calibri"/>
          <w:color w:val="000000"/>
        </w:rPr>
        <w:t xml:space="preserve"> productive </w:t>
      </w:r>
      <w:r w:rsidR="00E57109">
        <w:rPr>
          <w:rFonts w:ascii="Calibri" w:hAnsi="Calibri" w:cs="Calibri"/>
          <w:color w:val="000000"/>
        </w:rPr>
        <w:t>than</w:t>
      </w:r>
      <w:r w:rsidR="001D75B1" w:rsidRPr="00A93C5F">
        <w:rPr>
          <w:rFonts w:ascii="Calibri" w:hAnsi="Calibri" w:cs="Calibri"/>
          <w:color w:val="000000"/>
        </w:rPr>
        <w:t xml:space="preserve"> other CTE programs. Overall, th</w:t>
      </w:r>
      <w:r w:rsidR="00D26C2A">
        <w:rPr>
          <w:rFonts w:ascii="Calibri" w:hAnsi="Calibri" w:cs="Calibri"/>
          <w:color w:val="000000"/>
        </w:rPr>
        <w:t>e</w:t>
      </w:r>
      <w:r w:rsidR="001D75B1" w:rsidRPr="00A93C5F">
        <w:rPr>
          <w:rFonts w:ascii="Calibri" w:hAnsi="Calibri" w:cs="Calibri"/>
          <w:color w:val="000000"/>
        </w:rPr>
        <w:t xml:space="preserve"> college has very few career programs and all of them are important. </w:t>
      </w:r>
      <w:r w:rsidR="006B14A0">
        <w:rPr>
          <w:rFonts w:ascii="Calibri" w:hAnsi="Calibri" w:cs="Calibri"/>
          <w:color w:val="000000"/>
        </w:rPr>
        <w:t>While</w:t>
      </w:r>
      <w:r w:rsidR="001D75B1" w:rsidRPr="00A93C5F">
        <w:rPr>
          <w:rFonts w:ascii="Calibri" w:hAnsi="Calibri" w:cs="Calibri"/>
          <w:color w:val="000000"/>
        </w:rPr>
        <w:t xml:space="preserve"> supporting some of these programs may be a difficult financial choice, the productivity of </w:t>
      </w:r>
      <w:r w:rsidR="00E16A12">
        <w:rPr>
          <w:rFonts w:ascii="Calibri" w:hAnsi="Calibri" w:cs="Calibri"/>
          <w:color w:val="000000"/>
        </w:rPr>
        <w:t xml:space="preserve">the </w:t>
      </w:r>
      <w:r w:rsidR="00A93C5F" w:rsidRPr="00A93C5F">
        <w:rPr>
          <w:rFonts w:ascii="Calibri" w:hAnsi="Calibri" w:cs="Calibri"/>
          <w:color w:val="000000"/>
        </w:rPr>
        <w:t>AJ</w:t>
      </w:r>
      <w:r w:rsidR="00E16A12">
        <w:rPr>
          <w:rFonts w:ascii="Calibri" w:hAnsi="Calibri" w:cs="Calibri"/>
          <w:color w:val="000000"/>
        </w:rPr>
        <w:t xml:space="preserve"> Program</w:t>
      </w:r>
      <w:r w:rsidR="001D75B1" w:rsidRPr="00A93C5F">
        <w:rPr>
          <w:rFonts w:ascii="Calibri" w:hAnsi="Calibri" w:cs="Calibri"/>
          <w:color w:val="000000"/>
        </w:rPr>
        <w:t xml:space="preserve"> indicates that it </w:t>
      </w:r>
      <w:r w:rsidR="00E57109">
        <w:rPr>
          <w:rFonts w:ascii="Calibri" w:hAnsi="Calibri" w:cs="Calibri"/>
          <w:color w:val="000000"/>
        </w:rPr>
        <w:t xml:space="preserve">is a fiscal </w:t>
      </w:r>
      <w:r w:rsidR="00E16A12">
        <w:rPr>
          <w:rFonts w:ascii="Calibri" w:hAnsi="Calibri" w:cs="Calibri"/>
          <w:color w:val="000000"/>
        </w:rPr>
        <w:t>benefit</w:t>
      </w:r>
      <w:r w:rsidR="00E57109">
        <w:rPr>
          <w:rFonts w:ascii="Calibri" w:hAnsi="Calibri" w:cs="Calibri"/>
          <w:color w:val="000000"/>
        </w:rPr>
        <w:t xml:space="preserve"> for the college. In addition, m</w:t>
      </w:r>
      <w:r w:rsidR="001D75B1" w:rsidRPr="00A93C5F">
        <w:rPr>
          <w:rFonts w:ascii="Calibri" w:hAnsi="Calibri" w:cs="Calibri"/>
          <w:color w:val="000000"/>
        </w:rPr>
        <w:t xml:space="preserve">any </w:t>
      </w:r>
      <w:r w:rsidR="00D26C2A">
        <w:rPr>
          <w:rFonts w:ascii="Calibri" w:hAnsi="Calibri" w:cs="Calibri"/>
          <w:color w:val="000000"/>
        </w:rPr>
        <w:t>AJ</w:t>
      </w:r>
      <w:r w:rsidR="001D75B1" w:rsidRPr="00A93C5F">
        <w:rPr>
          <w:rFonts w:ascii="Calibri" w:hAnsi="Calibri" w:cs="Calibri"/>
          <w:color w:val="000000"/>
        </w:rPr>
        <w:t xml:space="preserve"> students </w:t>
      </w:r>
      <w:r w:rsidR="00E57109">
        <w:rPr>
          <w:rFonts w:ascii="Calibri" w:hAnsi="Calibri" w:cs="Calibri"/>
          <w:color w:val="000000"/>
        </w:rPr>
        <w:t>also</w:t>
      </w:r>
      <w:r w:rsidR="001D75B1" w:rsidRPr="00A93C5F">
        <w:rPr>
          <w:rFonts w:ascii="Calibri" w:hAnsi="Calibri" w:cs="Calibri"/>
          <w:color w:val="000000"/>
        </w:rPr>
        <w:t xml:space="preserve"> take general education courses en route to an A.A. </w:t>
      </w:r>
      <w:r w:rsidR="004F53F9">
        <w:rPr>
          <w:rFonts w:ascii="Calibri" w:hAnsi="Calibri" w:cs="Calibri"/>
          <w:color w:val="000000"/>
        </w:rPr>
        <w:t>or A.S. degree, so overall the P</w:t>
      </w:r>
      <w:r w:rsidR="001D75B1" w:rsidRPr="00A93C5F">
        <w:rPr>
          <w:rFonts w:ascii="Calibri" w:hAnsi="Calibri" w:cs="Calibri"/>
          <w:color w:val="000000"/>
        </w:rPr>
        <w:t xml:space="preserve">rogram provides </w:t>
      </w:r>
      <w:r w:rsidR="00E16A12">
        <w:rPr>
          <w:rFonts w:ascii="Calibri" w:hAnsi="Calibri" w:cs="Calibri"/>
          <w:color w:val="000000"/>
        </w:rPr>
        <w:t>not only a</w:t>
      </w:r>
      <w:r w:rsidR="001D75B1" w:rsidRPr="00A93C5F">
        <w:rPr>
          <w:rFonts w:ascii="Calibri" w:hAnsi="Calibri" w:cs="Calibri"/>
          <w:color w:val="000000"/>
        </w:rPr>
        <w:t xml:space="preserve"> financial </w:t>
      </w:r>
      <w:r w:rsidR="00E16A12">
        <w:rPr>
          <w:rFonts w:ascii="Calibri" w:hAnsi="Calibri" w:cs="Calibri"/>
          <w:color w:val="000000"/>
        </w:rPr>
        <w:t xml:space="preserve">incentive, but </w:t>
      </w:r>
      <w:r w:rsidR="00D26C2A">
        <w:rPr>
          <w:rFonts w:ascii="Calibri" w:hAnsi="Calibri" w:cs="Calibri"/>
          <w:color w:val="000000"/>
        </w:rPr>
        <w:t xml:space="preserve">a </w:t>
      </w:r>
      <w:r w:rsidR="00E16A12">
        <w:rPr>
          <w:rFonts w:ascii="Calibri" w:hAnsi="Calibri" w:cs="Calibri"/>
          <w:color w:val="000000"/>
        </w:rPr>
        <w:t>mission</w:t>
      </w:r>
      <w:r w:rsidR="00D26C2A">
        <w:rPr>
          <w:rFonts w:ascii="Calibri" w:hAnsi="Calibri" w:cs="Calibri"/>
          <w:color w:val="000000"/>
        </w:rPr>
        <w:t xml:space="preserve"> student</w:t>
      </w:r>
      <w:r w:rsidR="00E16A12">
        <w:rPr>
          <w:rFonts w:ascii="Calibri" w:hAnsi="Calibri" w:cs="Calibri"/>
          <w:color w:val="000000"/>
        </w:rPr>
        <w:t>-centric benefit</w:t>
      </w:r>
      <w:r w:rsidR="001D75B1" w:rsidRPr="00A93C5F">
        <w:rPr>
          <w:rFonts w:ascii="Calibri" w:hAnsi="Calibri" w:cs="Calibri"/>
          <w:color w:val="000000"/>
        </w:rPr>
        <w:t xml:space="preserve"> for the college</w:t>
      </w:r>
      <w:r w:rsidR="00C77539">
        <w:rPr>
          <w:rFonts w:ascii="Calibri" w:hAnsi="Calibri" w:cs="Calibri"/>
          <w:color w:val="000000"/>
        </w:rPr>
        <w:t xml:space="preserve"> as well</w:t>
      </w:r>
      <w:r w:rsidR="001D75B1" w:rsidRPr="00A93C5F">
        <w:rPr>
          <w:rFonts w:ascii="Calibri" w:hAnsi="Calibri" w:cs="Calibri"/>
          <w:color w:val="000000"/>
        </w:rPr>
        <w:t xml:space="preserve">. </w:t>
      </w:r>
    </w:p>
    <w:p w:rsidR="00B1227A" w:rsidRDefault="00B1227A" w:rsidP="001D75B1">
      <w:pPr>
        <w:autoSpaceDE w:val="0"/>
        <w:autoSpaceDN w:val="0"/>
        <w:adjustRightInd w:val="0"/>
        <w:spacing w:line="240" w:lineRule="auto"/>
        <w:rPr>
          <w:rFonts w:ascii="Calibri" w:hAnsi="Calibri" w:cs="Calibri"/>
          <w:b/>
          <w:color w:val="000000"/>
        </w:rPr>
      </w:pPr>
    </w:p>
    <w:p w:rsidR="003844B2" w:rsidRDefault="003844B2" w:rsidP="001D75B1">
      <w:pPr>
        <w:autoSpaceDE w:val="0"/>
        <w:autoSpaceDN w:val="0"/>
        <w:adjustRightInd w:val="0"/>
        <w:spacing w:line="240" w:lineRule="auto"/>
        <w:rPr>
          <w:rFonts w:ascii="Calibri" w:hAnsi="Calibri" w:cs="Calibri"/>
          <w:b/>
          <w:color w:val="000000"/>
        </w:rPr>
      </w:pPr>
    </w:p>
    <w:p w:rsidR="003844B2" w:rsidRDefault="003844B2" w:rsidP="001D75B1">
      <w:pPr>
        <w:autoSpaceDE w:val="0"/>
        <w:autoSpaceDN w:val="0"/>
        <w:adjustRightInd w:val="0"/>
        <w:spacing w:line="240" w:lineRule="auto"/>
        <w:rPr>
          <w:rFonts w:ascii="Calibri" w:hAnsi="Calibri" w:cs="Calibri"/>
          <w:b/>
          <w:color w:val="000000"/>
        </w:rPr>
      </w:pPr>
    </w:p>
    <w:p w:rsidR="00D24335" w:rsidRDefault="00D24335" w:rsidP="001D75B1">
      <w:pPr>
        <w:autoSpaceDE w:val="0"/>
        <w:autoSpaceDN w:val="0"/>
        <w:adjustRightInd w:val="0"/>
        <w:spacing w:line="240" w:lineRule="auto"/>
        <w:rPr>
          <w:rFonts w:ascii="Calibri" w:hAnsi="Calibri" w:cs="Calibri"/>
          <w:b/>
          <w:color w:val="000000"/>
        </w:rPr>
      </w:pPr>
    </w:p>
    <w:p w:rsidR="00D24335" w:rsidRDefault="00D24335" w:rsidP="001D75B1">
      <w:pPr>
        <w:autoSpaceDE w:val="0"/>
        <w:autoSpaceDN w:val="0"/>
        <w:adjustRightInd w:val="0"/>
        <w:spacing w:line="240" w:lineRule="auto"/>
        <w:rPr>
          <w:rFonts w:ascii="Calibri" w:hAnsi="Calibri" w:cs="Calibri"/>
          <w:b/>
          <w:color w:val="000000"/>
        </w:rPr>
      </w:pPr>
    </w:p>
    <w:p w:rsidR="00D24335" w:rsidRDefault="00D24335" w:rsidP="001D75B1">
      <w:pPr>
        <w:autoSpaceDE w:val="0"/>
        <w:autoSpaceDN w:val="0"/>
        <w:adjustRightInd w:val="0"/>
        <w:spacing w:line="240" w:lineRule="auto"/>
        <w:rPr>
          <w:rFonts w:ascii="Calibri" w:hAnsi="Calibri" w:cs="Calibri"/>
          <w:b/>
          <w:color w:val="000000"/>
        </w:rPr>
      </w:pPr>
    </w:p>
    <w:p w:rsidR="00D24335" w:rsidRDefault="00D24335" w:rsidP="001D75B1">
      <w:pPr>
        <w:autoSpaceDE w:val="0"/>
        <w:autoSpaceDN w:val="0"/>
        <w:adjustRightInd w:val="0"/>
        <w:spacing w:line="240" w:lineRule="auto"/>
        <w:rPr>
          <w:rFonts w:ascii="Calibri" w:hAnsi="Calibri" w:cs="Calibri"/>
          <w:b/>
          <w:color w:val="000000"/>
        </w:rPr>
      </w:pPr>
    </w:p>
    <w:p w:rsidR="003844B2" w:rsidRDefault="003844B2" w:rsidP="001D75B1">
      <w:pPr>
        <w:autoSpaceDE w:val="0"/>
        <w:autoSpaceDN w:val="0"/>
        <w:adjustRightInd w:val="0"/>
        <w:spacing w:line="240" w:lineRule="auto"/>
        <w:rPr>
          <w:rFonts w:ascii="Calibri" w:hAnsi="Calibri" w:cs="Calibri"/>
          <w:b/>
          <w:color w:val="000000"/>
        </w:rPr>
      </w:pPr>
    </w:p>
    <w:p w:rsidR="008D3895" w:rsidRDefault="008D3895" w:rsidP="00D24335">
      <w:pPr>
        <w:pBdr>
          <w:top w:val="thinThickSmallGap" w:sz="12" w:space="1" w:color="45A98F"/>
        </w:pBdr>
        <w:autoSpaceDE w:val="0"/>
        <w:autoSpaceDN w:val="0"/>
        <w:adjustRightInd w:val="0"/>
        <w:spacing w:line="240" w:lineRule="auto"/>
        <w:ind w:right="-1080" w:hanging="720"/>
        <w:rPr>
          <w:rFonts w:ascii="Calibri" w:hAnsi="Calibri" w:cs="Calibri"/>
          <w:b/>
          <w:color w:val="000000"/>
        </w:rPr>
      </w:pPr>
    </w:p>
    <w:tbl>
      <w:tblPr>
        <w:tblStyle w:val="LightList-Accent11"/>
        <w:tblW w:w="8658" w:type="dxa"/>
        <w:tblInd w:w="490" w:type="dxa"/>
        <w:tblLook w:val="04A0" w:firstRow="1" w:lastRow="0" w:firstColumn="1" w:lastColumn="0" w:noHBand="0" w:noVBand="1"/>
      </w:tblPr>
      <w:tblGrid>
        <w:gridCol w:w="2718"/>
        <w:gridCol w:w="270"/>
        <w:gridCol w:w="900"/>
        <w:gridCol w:w="270"/>
        <w:gridCol w:w="900"/>
        <w:gridCol w:w="270"/>
        <w:gridCol w:w="900"/>
        <w:gridCol w:w="360"/>
        <w:gridCol w:w="810"/>
        <w:gridCol w:w="360"/>
        <w:gridCol w:w="900"/>
      </w:tblGrid>
      <w:tr w:rsidR="001054A9" w:rsidTr="00E16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vAlign w:val="center"/>
          </w:tcPr>
          <w:p w:rsidR="008D3895" w:rsidRPr="00E36059" w:rsidRDefault="008D3895" w:rsidP="00E36059">
            <w:pPr>
              <w:autoSpaceDE w:val="0"/>
              <w:autoSpaceDN w:val="0"/>
              <w:adjustRightInd w:val="0"/>
              <w:ind w:right="162"/>
              <w:jc w:val="center"/>
              <w:rPr>
                <w:rFonts w:ascii="Calibri" w:hAnsi="Calibri" w:cs="Calibri"/>
              </w:rPr>
            </w:pPr>
            <w:r w:rsidRPr="00E36059">
              <w:rPr>
                <w:rFonts w:ascii="Calibri" w:hAnsi="Calibri" w:cs="Calibri"/>
              </w:rPr>
              <w:t>AJ Productivity</w:t>
            </w:r>
          </w:p>
        </w:tc>
        <w:tc>
          <w:tcPr>
            <w:tcW w:w="270" w:type="dxa"/>
            <w:tcBorders>
              <w:left w:val="single" w:sz="4" w:space="0" w:color="auto"/>
            </w:tcBorders>
          </w:tcPr>
          <w:p w:rsidR="008D3895" w:rsidRPr="00E36059" w:rsidRDefault="008D3895" w:rsidP="008D3895">
            <w:pPr>
              <w:autoSpaceDE w:val="0"/>
              <w:autoSpaceDN w:val="0"/>
              <w:adjustRightInd w:val="0"/>
              <w:ind w:right="162"/>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Spring</w:t>
            </w:r>
          </w:p>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 xml:space="preserve"> 2008</w:t>
            </w:r>
          </w:p>
        </w:tc>
        <w:tc>
          <w:tcPr>
            <w:tcW w:w="27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Fall </w:t>
            </w:r>
          </w:p>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2008</w:t>
            </w:r>
          </w:p>
        </w:tc>
        <w:tc>
          <w:tcPr>
            <w:tcW w:w="27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Spring </w:t>
            </w:r>
          </w:p>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2009</w:t>
            </w:r>
          </w:p>
        </w:tc>
        <w:tc>
          <w:tcPr>
            <w:tcW w:w="36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81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Fall </w:t>
            </w:r>
          </w:p>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2009</w:t>
            </w:r>
          </w:p>
        </w:tc>
        <w:tc>
          <w:tcPr>
            <w:tcW w:w="36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Pr>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 xml:space="preserve">Spring </w:t>
            </w:r>
            <w:r w:rsidR="001054A9">
              <w:rPr>
                <w:rFonts w:ascii="Calibri" w:hAnsi="Calibri" w:cs="Calibri"/>
              </w:rPr>
              <w:t xml:space="preserve">  </w:t>
            </w:r>
            <w:r w:rsidRPr="00E36059">
              <w:rPr>
                <w:rFonts w:ascii="Calibri" w:hAnsi="Calibri" w:cs="Calibri"/>
              </w:rPr>
              <w:t>2010</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Census (CAP)%</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86%</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99%</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102%</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104%</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105%</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Completion Rate %</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86%</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92%</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89%</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WSCH</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1,540</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1,929</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1,973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1,863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2,207</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FTES</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47.9</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60.4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61.8</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57.7</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68.6</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FTEF</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2.2</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2.4</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2.4</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2.2</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2.6</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Productivity (WSCH/FTEF)</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698</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770</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822</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847</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849</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Awards</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12</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21</w:t>
            </w:r>
          </w:p>
        </w:tc>
      </w:tr>
      <w:tr w:rsidR="008D3895"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shd w:val="clear" w:color="auto" w:fill="4F81BD" w:themeFill="accent1"/>
            <w:vAlign w:val="center"/>
          </w:tcPr>
          <w:p w:rsidR="008D3895" w:rsidRPr="001054A9" w:rsidRDefault="001054A9" w:rsidP="001054A9">
            <w:pPr>
              <w:autoSpaceDE w:val="0"/>
              <w:autoSpaceDN w:val="0"/>
              <w:adjustRightInd w:val="0"/>
              <w:jc w:val="center"/>
              <w:rPr>
                <w:rFonts w:ascii="Calibri" w:hAnsi="Calibri" w:cs="Calibri"/>
                <w:color w:val="FFFFFF" w:themeColor="background1"/>
              </w:rPr>
            </w:pPr>
            <w:r w:rsidRPr="001054A9">
              <w:rPr>
                <w:rFonts w:ascii="Calibri" w:hAnsi="Calibri" w:cs="Calibri"/>
                <w:color w:val="FFFFFF" w:themeColor="background1"/>
              </w:rPr>
              <w:t>AJ Productivity</w:t>
            </w:r>
          </w:p>
        </w:tc>
        <w:tc>
          <w:tcPr>
            <w:tcW w:w="270" w:type="dxa"/>
            <w:tcBorders>
              <w:left w:val="single" w:sz="4" w:space="0" w:color="auto"/>
            </w:tcBorders>
            <w:shd w:val="clear" w:color="auto" w:fill="4F81BD" w:themeFill="accent1"/>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2010</w:t>
            </w:r>
          </w:p>
        </w:tc>
        <w:tc>
          <w:tcPr>
            <w:tcW w:w="27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tcBorders>
              <w:right w:val="single" w:sz="4" w:space="0" w:color="auto"/>
            </w:tcBorders>
            <w:shd w:val="clear" w:color="auto" w:fill="4F81BD" w:themeFill="accent1"/>
          </w:tcPr>
          <w:p w:rsidR="001054A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 xml:space="preserve">Spring </w:t>
            </w:r>
            <w:r w:rsidR="001054A9">
              <w:rPr>
                <w:rFonts w:ascii="Calibri" w:hAnsi="Calibri" w:cs="Calibri"/>
                <w:b/>
                <w:color w:val="FFFFFF" w:themeColor="background1"/>
              </w:rPr>
              <w:t xml:space="preserve">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2011</w:t>
            </w:r>
          </w:p>
        </w:tc>
        <w:tc>
          <w:tcPr>
            <w:tcW w:w="27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tcBorders>
              <w:right w:val="single" w:sz="4" w:space="0" w:color="auto"/>
            </w:tcBorders>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2011</w:t>
            </w:r>
          </w:p>
        </w:tc>
        <w:tc>
          <w:tcPr>
            <w:tcW w:w="36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810" w:type="dxa"/>
            <w:tcBorders>
              <w:right w:val="single" w:sz="4" w:space="0" w:color="auto"/>
            </w:tcBorders>
            <w:shd w:val="clear" w:color="auto" w:fill="4F81BD" w:themeFill="accent1"/>
          </w:tcPr>
          <w:p w:rsidR="001054A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 xml:space="preserve">Spring </w:t>
            </w:r>
            <w:r w:rsidR="001054A9">
              <w:rPr>
                <w:rFonts w:ascii="Calibri" w:hAnsi="Calibri" w:cs="Calibri"/>
                <w:b/>
                <w:color w:val="FFFFFF" w:themeColor="background1"/>
              </w:rPr>
              <w:t xml:space="preserve">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2012</w:t>
            </w:r>
          </w:p>
        </w:tc>
        <w:tc>
          <w:tcPr>
            <w:tcW w:w="36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2012</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Census (CAP)%</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vAlign w:val="bottom"/>
          </w:tcPr>
          <w:p w:rsidR="00E36059" w:rsidRPr="00D26C2A" w:rsidRDefault="001054A9" w:rsidP="001054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w:t>
            </w:r>
            <w:r w:rsidR="00E36059" w:rsidRPr="00D26C2A">
              <w:rPr>
                <w:rFonts w:ascii="Calibri" w:eastAsia="Times New Roman" w:hAnsi="Calibri" w:cs="Times New Roman"/>
                <w:bCs/>
              </w:rPr>
              <w:t>97%</w:t>
            </w:r>
          </w:p>
        </w:tc>
        <w:tc>
          <w:tcPr>
            <w:tcW w:w="270" w:type="dxa"/>
            <w:tcBorders>
              <w:left w:val="single" w:sz="4" w:space="0" w:color="auto"/>
            </w:tcBorders>
            <w:vAlign w:val="bottom"/>
          </w:tcPr>
          <w:p w:rsidR="00E36059" w:rsidRPr="00D26C2A" w:rsidRDefault="00E36059" w:rsidP="00E3605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p>
        </w:tc>
        <w:tc>
          <w:tcPr>
            <w:tcW w:w="900" w:type="dxa"/>
            <w:tcBorders>
              <w:right w:val="single" w:sz="4" w:space="0" w:color="auto"/>
            </w:tcBorders>
            <w:vAlign w:val="bottom"/>
          </w:tcPr>
          <w:p w:rsidR="00E36059" w:rsidRPr="00D26C2A" w:rsidRDefault="00E36059" w:rsidP="00E3605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99%</w:t>
            </w:r>
          </w:p>
        </w:tc>
        <w:tc>
          <w:tcPr>
            <w:tcW w:w="270" w:type="dxa"/>
            <w:tcBorders>
              <w:left w:val="single" w:sz="4" w:space="0" w:color="auto"/>
            </w:tcBorders>
            <w:vAlign w:val="bottom"/>
          </w:tcPr>
          <w:p w:rsidR="00E36059" w:rsidRPr="00D26C2A" w:rsidRDefault="00E36059" w:rsidP="00E3605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p>
        </w:tc>
        <w:tc>
          <w:tcPr>
            <w:tcW w:w="900" w:type="dxa"/>
            <w:tcBorders>
              <w:right w:val="single" w:sz="4" w:space="0" w:color="auto"/>
            </w:tcBorders>
            <w:vAlign w:val="bottom"/>
          </w:tcPr>
          <w:p w:rsidR="00E36059" w:rsidRPr="00D26C2A" w:rsidRDefault="00E36059" w:rsidP="00E3605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w:t>
            </w:r>
            <w:r w:rsidR="001054A9" w:rsidRPr="00D26C2A">
              <w:rPr>
                <w:rFonts w:ascii="Calibri" w:eastAsia="Times New Roman" w:hAnsi="Calibri" w:cs="Times New Roman"/>
                <w:bCs/>
              </w:rPr>
              <w:t xml:space="preserve"> </w:t>
            </w:r>
            <w:r w:rsidRPr="00D26C2A">
              <w:rPr>
                <w:rFonts w:ascii="Calibri" w:eastAsia="Times New Roman" w:hAnsi="Calibri" w:cs="Times New Roman"/>
                <w:bCs/>
              </w:rPr>
              <w:t>98%</w:t>
            </w:r>
          </w:p>
        </w:tc>
        <w:tc>
          <w:tcPr>
            <w:tcW w:w="360" w:type="dxa"/>
            <w:tcBorders>
              <w:left w:val="single" w:sz="4" w:space="0" w:color="auto"/>
            </w:tcBorders>
          </w:tcPr>
          <w:p w:rsidR="00E36059" w:rsidRPr="00D26C2A" w:rsidRDefault="00E36059" w:rsidP="00E3605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10" w:type="dxa"/>
            <w:tcBorders>
              <w:right w:val="single" w:sz="4" w:space="0" w:color="auto"/>
            </w:tcBorders>
          </w:tcPr>
          <w:p w:rsidR="00E36059" w:rsidRPr="00D26C2A" w:rsidRDefault="00E36059" w:rsidP="00E3605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26C2A">
              <w:rPr>
                <w:rFonts w:ascii="Calibri" w:eastAsia="Times New Roman" w:hAnsi="Calibri" w:cs="Times New Roman"/>
                <w:bCs/>
              </w:rPr>
              <w:t xml:space="preserve"> </w:t>
            </w:r>
            <w:r w:rsidR="001054A9" w:rsidRPr="00D26C2A">
              <w:rPr>
                <w:rFonts w:ascii="Calibri" w:eastAsia="Times New Roman" w:hAnsi="Calibri" w:cs="Times New Roman"/>
                <w:bCs/>
              </w:rPr>
              <w:t xml:space="preserve"> </w:t>
            </w:r>
            <w:r w:rsidRPr="00D26C2A">
              <w:rPr>
                <w:rFonts w:ascii="Calibri" w:eastAsia="Times New Roman" w:hAnsi="Calibri" w:cs="Times New Roman"/>
                <w:bCs/>
              </w:rPr>
              <w:t>91%</w:t>
            </w:r>
          </w:p>
        </w:tc>
        <w:tc>
          <w:tcPr>
            <w:tcW w:w="360" w:type="dxa"/>
            <w:tcBorders>
              <w:left w:val="single" w:sz="4" w:space="0" w:color="auto"/>
            </w:tcBorders>
            <w:shd w:val="clear" w:color="auto" w:fill="DBE5F1" w:themeFill="accent1" w:themeFillTint="33"/>
          </w:tcPr>
          <w:p w:rsidR="00E36059" w:rsidRDefault="00E36059" w:rsidP="00E3605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E3605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Completion Rate %</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WSCH</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1,983</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2,037</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2,144</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2,202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FTES</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62</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63.5</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66.3</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68</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FTEF</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2.6</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2.6</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2.8</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3.2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Productivity (WSCH/FETF)</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763</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783</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766</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682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Awards</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11</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27</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21</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48</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bl>
    <w:p w:rsidR="008D3895" w:rsidRDefault="008D3895" w:rsidP="001D75B1">
      <w:pPr>
        <w:autoSpaceDE w:val="0"/>
        <w:autoSpaceDN w:val="0"/>
        <w:adjustRightInd w:val="0"/>
        <w:spacing w:line="240" w:lineRule="auto"/>
        <w:rPr>
          <w:rFonts w:ascii="Calibri" w:hAnsi="Calibri" w:cs="Calibri"/>
          <w:b/>
          <w:color w:val="000000"/>
        </w:rPr>
      </w:pPr>
    </w:p>
    <w:p w:rsidR="001D75B1" w:rsidRDefault="001D75B1" w:rsidP="001D75B1">
      <w:pPr>
        <w:autoSpaceDE w:val="0"/>
        <w:autoSpaceDN w:val="0"/>
        <w:adjustRightInd w:val="0"/>
        <w:spacing w:line="240" w:lineRule="auto"/>
        <w:rPr>
          <w:rFonts w:ascii="Calibri" w:hAnsi="Calibri" w:cs="Calibri"/>
          <w:b/>
          <w:color w:val="000000"/>
        </w:rPr>
      </w:pPr>
    </w:p>
    <w:p w:rsidR="003844B2" w:rsidRPr="003844B2" w:rsidRDefault="001D75B1" w:rsidP="003844B2">
      <w:pPr>
        <w:autoSpaceDE w:val="0"/>
        <w:autoSpaceDN w:val="0"/>
        <w:adjustRightInd w:val="0"/>
        <w:spacing w:line="240" w:lineRule="auto"/>
        <w:ind w:left="540" w:hanging="180"/>
        <w:rPr>
          <w:rFonts w:ascii="Calibri" w:hAnsi="Calibri" w:cs="Calibri"/>
          <w:color w:val="000000"/>
        </w:rPr>
      </w:pPr>
      <w:r w:rsidRPr="00E16A12">
        <w:rPr>
          <w:rFonts w:ascii="Calibri" w:hAnsi="Calibri" w:cs="Calibri"/>
          <w:color w:val="000000"/>
        </w:rPr>
        <w:t xml:space="preserve">*The </w:t>
      </w:r>
      <w:r w:rsidR="00D26C2A">
        <w:rPr>
          <w:rFonts w:ascii="Calibri" w:hAnsi="Calibri" w:cs="Calibri"/>
          <w:color w:val="000000"/>
        </w:rPr>
        <w:t xml:space="preserve">slight </w:t>
      </w:r>
      <w:r w:rsidRPr="00E16A12">
        <w:rPr>
          <w:rFonts w:ascii="Calibri" w:hAnsi="Calibri" w:cs="Calibri"/>
          <w:color w:val="000000"/>
        </w:rPr>
        <w:t>enrollment/</w:t>
      </w:r>
      <w:r w:rsidR="00E16A12" w:rsidRPr="00E16A12">
        <w:rPr>
          <w:rFonts w:ascii="Calibri" w:hAnsi="Calibri" w:cs="Calibri"/>
          <w:color w:val="000000"/>
        </w:rPr>
        <w:t>productivity drop</w:t>
      </w:r>
      <w:r w:rsidRPr="00E16A12">
        <w:rPr>
          <w:rFonts w:ascii="Calibri" w:hAnsi="Calibri" w:cs="Calibri"/>
          <w:color w:val="000000"/>
        </w:rPr>
        <w:t xml:space="preserve"> in </w:t>
      </w:r>
      <w:r w:rsidR="00E16A12">
        <w:rPr>
          <w:rFonts w:ascii="Calibri" w:hAnsi="Calibri" w:cs="Calibri"/>
          <w:color w:val="000000"/>
        </w:rPr>
        <w:t>spring 2010</w:t>
      </w:r>
      <w:r w:rsidR="00C77539">
        <w:rPr>
          <w:rFonts w:ascii="Calibri" w:hAnsi="Calibri" w:cs="Calibri"/>
          <w:color w:val="000000"/>
        </w:rPr>
        <w:t xml:space="preserve"> and 2012</w:t>
      </w:r>
      <w:r w:rsidRPr="00E16A12">
        <w:rPr>
          <w:rFonts w:ascii="Calibri" w:hAnsi="Calibri" w:cs="Calibri"/>
          <w:color w:val="000000"/>
        </w:rPr>
        <w:t xml:space="preserve"> appears </w:t>
      </w:r>
      <w:r w:rsidR="00982F06">
        <w:rPr>
          <w:rFonts w:ascii="Calibri" w:hAnsi="Calibri" w:cs="Calibri"/>
          <w:color w:val="000000"/>
        </w:rPr>
        <w:t xml:space="preserve">to </w:t>
      </w:r>
      <w:r w:rsidR="00C77539">
        <w:rPr>
          <w:rFonts w:ascii="Calibri" w:hAnsi="Calibri" w:cs="Calibri"/>
          <w:color w:val="000000"/>
        </w:rPr>
        <w:t xml:space="preserve">be correlated with </w:t>
      </w:r>
      <w:r w:rsidR="00D26C2A">
        <w:rPr>
          <w:rFonts w:ascii="Calibri" w:hAnsi="Calibri" w:cs="Calibri"/>
          <w:color w:val="000000"/>
        </w:rPr>
        <w:t>increased registration costs.</w:t>
      </w:r>
    </w:p>
    <w:p w:rsidR="008D2045" w:rsidRDefault="008D2045" w:rsidP="001D75B1">
      <w:pPr>
        <w:autoSpaceDE w:val="0"/>
        <w:autoSpaceDN w:val="0"/>
        <w:adjustRightInd w:val="0"/>
        <w:spacing w:line="240" w:lineRule="auto"/>
        <w:rPr>
          <w:rFonts w:ascii="Calibri" w:hAnsi="Calibri" w:cs="Calibri"/>
          <w:b/>
          <w:color w:val="000000"/>
        </w:rPr>
      </w:pPr>
    </w:p>
    <w:p w:rsidR="003844B2" w:rsidRDefault="003844B2" w:rsidP="001D75B1">
      <w:pPr>
        <w:autoSpaceDE w:val="0"/>
        <w:autoSpaceDN w:val="0"/>
        <w:adjustRightInd w:val="0"/>
        <w:spacing w:line="240" w:lineRule="auto"/>
        <w:rPr>
          <w:rFonts w:ascii="Calibri" w:hAnsi="Calibri" w:cs="Calibri"/>
          <w:b/>
          <w:color w:val="000000"/>
        </w:rPr>
      </w:pPr>
    </w:p>
    <w:p w:rsidR="008D2045" w:rsidRDefault="00E16A12" w:rsidP="00E16A12">
      <w:pPr>
        <w:shd w:val="clear" w:color="auto" w:fill="B8CCE4" w:themeFill="accent1" w:themeFillTint="66"/>
        <w:autoSpaceDE w:val="0"/>
        <w:autoSpaceDN w:val="0"/>
        <w:adjustRightInd w:val="0"/>
        <w:spacing w:line="240" w:lineRule="auto"/>
        <w:jc w:val="center"/>
        <w:rPr>
          <w:rFonts w:ascii="Calibri" w:hAnsi="Calibri" w:cs="Calibri"/>
          <w:b/>
          <w:color w:val="000000"/>
        </w:rPr>
      </w:pPr>
      <w:r>
        <w:rPr>
          <w:rFonts w:ascii="Calibri" w:hAnsi="Calibri" w:cs="Calibri"/>
          <w:b/>
          <w:color w:val="000000"/>
        </w:rPr>
        <w:t>Productivity WSCH/FTEF</w:t>
      </w:r>
    </w:p>
    <w:p w:rsidR="008D2045" w:rsidRDefault="00CB1A75"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844B2" w:rsidRDefault="003844B2" w:rsidP="006E11EB">
      <w:pPr>
        <w:autoSpaceDE w:val="0"/>
        <w:autoSpaceDN w:val="0"/>
        <w:adjustRightInd w:val="0"/>
        <w:spacing w:line="240" w:lineRule="auto"/>
        <w:rPr>
          <w:rFonts w:ascii="Calibri" w:hAnsi="Calibri" w:cs="Calibri"/>
          <w:b/>
          <w:color w:val="000000"/>
        </w:rPr>
      </w:pPr>
    </w:p>
    <w:p w:rsidR="003844B2" w:rsidRDefault="006E11EB" w:rsidP="003844B2">
      <w:pPr>
        <w:pBdr>
          <w:top w:val="thinThickSmallGap" w:sz="12" w:space="1" w:color="45A98F"/>
        </w:pBdr>
        <w:autoSpaceDE w:val="0"/>
        <w:autoSpaceDN w:val="0"/>
        <w:adjustRightInd w:val="0"/>
        <w:spacing w:line="240" w:lineRule="auto"/>
        <w:ind w:right="-990" w:hanging="720"/>
        <w:rPr>
          <w:rFonts w:ascii="Calibri" w:hAnsi="Calibri" w:cs="Calibri"/>
          <w:b/>
          <w:color w:val="000000"/>
          <w:sz w:val="28"/>
          <w:szCs w:val="28"/>
        </w:rPr>
      </w:pPr>
      <w:r w:rsidRPr="00C60351">
        <w:rPr>
          <w:rFonts w:ascii="Calibri" w:hAnsi="Calibri" w:cs="Calibri"/>
          <w:b/>
          <w:color w:val="000000"/>
          <w:sz w:val="28"/>
          <w:szCs w:val="28"/>
        </w:rPr>
        <w:t xml:space="preserve">                    </w:t>
      </w:r>
      <w:r w:rsidR="00C60351">
        <w:rPr>
          <w:rFonts w:ascii="Calibri" w:hAnsi="Calibri" w:cs="Calibri"/>
          <w:b/>
          <w:color w:val="000000"/>
          <w:sz w:val="28"/>
          <w:szCs w:val="28"/>
        </w:rPr>
        <w:t xml:space="preserve">       </w:t>
      </w:r>
    </w:p>
    <w:p w:rsidR="00657495" w:rsidRPr="00C60351" w:rsidRDefault="00657495" w:rsidP="003844B2">
      <w:pPr>
        <w:pBdr>
          <w:top w:val="thinThickSmallGap" w:sz="12" w:space="1" w:color="45A98F"/>
        </w:pBdr>
        <w:autoSpaceDE w:val="0"/>
        <w:autoSpaceDN w:val="0"/>
        <w:adjustRightInd w:val="0"/>
        <w:spacing w:line="240" w:lineRule="auto"/>
        <w:ind w:right="-990" w:hanging="720"/>
        <w:rPr>
          <w:rFonts w:ascii="Calibri" w:hAnsi="Calibri" w:cs="Calibri"/>
          <w:b/>
          <w:color w:val="000000"/>
          <w:sz w:val="28"/>
          <w:szCs w:val="28"/>
        </w:rPr>
      </w:pPr>
    </w:p>
    <w:p w:rsidR="008D2045" w:rsidRDefault="00E16A12" w:rsidP="00E16A12">
      <w:pPr>
        <w:shd w:val="clear" w:color="auto" w:fill="B8CCE4" w:themeFill="accent1" w:themeFillTint="66"/>
        <w:autoSpaceDE w:val="0"/>
        <w:autoSpaceDN w:val="0"/>
        <w:adjustRightInd w:val="0"/>
        <w:spacing w:line="240" w:lineRule="auto"/>
        <w:jc w:val="center"/>
        <w:rPr>
          <w:rFonts w:ascii="Calibri" w:hAnsi="Calibri" w:cs="Calibri"/>
          <w:b/>
          <w:color w:val="000000"/>
        </w:rPr>
      </w:pPr>
      <w:r>
        <w:rPr>
          <w:rFonts w:ascii="Calibri" w:hAnsi="Calibri" w:cs="Calibri"/>
          <w:b/>
          <w:color w:val="000000"/>
        </w:rPr>
        <w:t>Census (CAP)</w:t>
      </w:r>
    </w:p>
    <w:p w:rsidR="00E16A12" w:rsidRDefault="003B7F17" w:rsidP="003844B2">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8582B" w:rsidRDefault="0088582B" w:rsidP="001D75B1">
      <w:pPr>
        <w:autoSpaceDE w:val="0"/>
        <w:autoSpaceDN w:val="0"/>
        <w:adjustRightInd w:val="0"/>
        <w:spacing w:line="240" w:lineRule="auto"/>
        <w:rPr>
          <w:rFonts w:ascii="Calibri" w:hAnsi="Calibri" w:cs="Calibri"/>
          <w:b/>
          <w:color w:val="000000"/>
        </w:rPr>
      </w:pPr>
    </w:p>
    <w:p w:rsidR="00657495" w:rsidRDefault="00657495" w:rsidP="001D75B1">
      <w:pPr>
        <w:autoSpaceDE w:val="0"/>
        <w:autoSpaceDN w:val="0"/>
        <w:adjustRightInd w:val="0"/>
        <w:spacing w:line="240" w:lineRule="auto"/>
        <w:rPr>
          <w:rFonts w:ascii="Calibri" w:hAnsi="Calibri" w:cs="Calibri"/>
          <w:b/>
          <w:color w:val="000000"/>
        </w:rPr>
      </w:pPr>
    </w:p>
    <w:tbl>
      <w:tblPr>
        <w:tblStyle w:val="LightShading-Accent12"/>
        <w:tblW w:w="7470" w:type="dxa"/>
        <w:tblInd w:w="918" w:type="dxa"/>
        <w:tblLook w:val="04A0" w:firstRow="1" w:lastRow="0" w:firstColumn="1" w:lastColumn="0" w:noHBand="0" w:noVBand="1"/>
      </w:tblPr>
      <w:tblGrid>
        <w:gridCol w:w="4552"/>
        <w:gridCol w:w="236"/>
        <w:gridCol w:w="2682"/>
      </w:tblGrid>
      <w:tr w:rsidR="0088582B" w:rsidTr="001F7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Borders>
              <w:right w:val="single" w:sz="4" w:space="0" w:color="auto"/>
            </w:tcBorders>
          </w:tcPr>
          <w:p w:rsidR="0088582B" w:rsidRDefault="001F7893" w:rsidP="001F7893">
            <w:pPr>
              <w:autoSpaceDE w:val="0"/>
              <w:autoSpaceDN w:val="0"/>
              <w:adjustRightInd w:val="0"/>
              <w:ind w:right="-4518"/>
              <w:rPr>
                <w:rFonts w:ascii="Calibri" w:hAnsi="Calibri" w:cs="Calibri"/>
                <w:b w:val="0"/>
                <w:color w:val="000000"/>
              </w:rPr>
            </w:pPr>
            <w:r>
              <w:rPr>
                <w:rFonts w:ascii="Calibri" w:hAnsi="Calibri" w:cs="Calibri"/>
                <w:b w:val="0"/>
                <w:color w:val="000000"/>
              </w:rPr>
              <w:t xml:space="preserve">                    </w:t>
            </w:r>
            <w:r w:rsidR="0088582B">
              <w:rPr>
                <w:rFonts w:ascii="Calibri" w:hAnsi="Calibri" w:cs="Calibri"/>
                <w:b w:val="0"/>
                <w:color w:val="000000"/>
              </w:rPr>
              <w:t xml:space="preserve">Productivity of </w:t>
            </w:r>
            <w:r>
              <w:rPr>
                <w:rFonts w:ascii="Calibri" w:hAnsi="Calibri" w:cs="Calibri"/>
                <w:b w:val="0"/>
                <w:color w:val="000000"/>
              </w:rPr>
              <w:t>AJ  Program</w:t>
            </w:r>
          </w:p>
        </w:tc>
        <w:tc>
          <w:tcPr>
            <w:tcW w:w="236" w:type="dxa"/>
            <w:tcBorders>
              <w:left w:val="single" w:sz="4" w:space="0" w:color="auto"/>
            </w:tcBorders>
          </w:tcPr>
          <w:p w:rsidR="0088582B" w:rsidRDefault="0088582B" w:rsidP="0088582B">
            <w:pPr>
              <w:autoSpaceDE w:val="0"/>
              <w:autoSpaceDN w:val="0"/>
              <w:adjustRightInd w:val="0"/>
              <w:ind w:right="-4518"/>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rPr>
            </w:pPr>
            <w:r>
              <w:rPr>
                <w:rFonts w:ascii="Calibri" w:hAnsi="Calibri" w:cs="Calibri"/>
                <w:bCs w:val="0"/>
                <w:color w:val="000000"/>
              </w:rPr>
              <w:t xml:space="preserve">                             2008-2012</w:t>
            </w:r>
          </w:p>
        </w:tc>
        <w:tc>
          <w:tcPr>
            <w:tcW w:w="2682" w:type="dxa"/>
          </w:tcPr>
          <w:p w:rsidR="0088582B" w:rsidRDefault="001F7893" w:rsidP="001F7893">
            <w:pPr>
              <w:tabs>
                <w:tab w:val="left" w:pos="2754"/>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Pr>
                <w:rFonts w:ascii="Calibri" w:hAnsi="Calibri" w:cs="Calibri"/>
                <w:b w:val="0"/>
                <w:color w:val="000000"/>
              </w:rPr>
              <w:t xml:space="preserve">       </w:t>
            </w:r>
            <w:r w:rsidR="0088582B">
              <w:rPr>
                <w:rFonts w:ascii="Calibri" w:hAnsi="Calibri" w:cs="Calibri"/>
                <w:b w:val="0"/>
                <w:color w:val="000000"/>
              </w:rPr>
              <w:t>2008-2012</w:t>
            </w:r>
          </w:p>
        </w:tc>
      </w:tr>
      <w:tr w:rsidR="0088582B"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Borders>
              <w:right w:val="single" w:sz="4" w:space="0" w:color="auto"/>
            </w:tcBorders>
          </w:tcPr>
          <w:p w:rsidR="0088582B" w:rsidRDefault="0088582B" w:rsidP="001F7893">
            <w:pPr>
              <w:autoSpaceDE w:val="0"/>
              <w:autoSpaceDN w:val="0"/>
              <w:adjustRightInd w:val="0"/>
              <w:jc w:val="center"/>
              <w:rPr>
                <w:rFonts w:ascii="Calibri" w:hAnsi="Calibri" w:cs="Calibri"/>
                <w:b w:val="0"/>
                <w:color w:val="000000"/>
              </w:rPr>
            </w:pPr>
            <w:r>
              <w:rPr>
                <w:rFonts w:ascii="Calibri" w:hAnsi="Calibri" w:cs="Calibri"/>
                <w:b w:val="0"/>
                <w:color w:val="000000"/>
              </w:rPr>
              <w:t>WSCH/FEF</w:t>
            </w:r>
          </w:p>
        </w:tc>
        <w:tc>
          <w:tcPr>
            <w:tcW w:w="236" w:type="dxa"/>
            <w:tcBorders>
              <w:left w:val="single" w:sz="4" w:space="0" w:color="auto"/>
            </w:tcBorders>
          </w:tcPr>
          <w:p w:rsidR="0088582B" w:rsidRDefault="0088582B" w:rsidP="0088582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2682" w:type="dxa"/>
          </w:tcPr>
          <w:p w:rsidR="0088582B"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774.5</w:t>
            </w:r>
          </w:p>
        </w:tc>
      </w:tr>
    </w:tbl>
    <w:p w:rsidR="0088582B" w:rsidRDefault="0088582B" w:rsidP="001D75B1">
      <w:pPr>
        <w:autoSpaceDE w:val="0"/>
        <w:autoSpaceDN w:val="0"/>
        <w:adjustRightInd w:val="0"/>
        <w:spacing w:line="240" w:lineRule="auto"/>
        <w:rPr>
          <w:rFonts w:ascii="Calibri" w:hAnsi="Calibri" w:cs="Calibri"/>
          <w:b/>
          <w:color w:val="000000"/>
        </w:rPr>
      </w:pPr>
    </w:p>
    <w:p w:rsidR="0088582B" w:rsidRDefault="0088582B" w:rsidP="001D75B1">
      <w:pPr>
        <w:autoSpaceDE w:val="0"/>
        <w:autoSpaceDN w:val="0"/>
        <w:adjustRightInd w:val="0"/>
        <w:spacing w:line="240" w:lineRule="auto"/>
        <w:rPr>
          <w:rFonts w:ascii="Calibri" w:hAnsi="Calibri" w:cs="Calibri"/>
          <w:b/>
          <w:color w:val="000000"/>
        </w:rPr>
      </w:pPr>
    </w:p>
    <w:tbl>
      <w:tblPr>
        <w:tblStyle w:val="LightList-Accent12"/>
        <w:tblW w:w="10116" w:type="dxa"/>
        <w:tblLook w:val="04A0" w:firstRow="1" w:lastRow="0" w:firstColumn="1" w:lastColumn="0" w:noHBand="0" w:noVBand="1"/>
      </w:tblPr>
      <w:tblGrid>
        <w:gridCol w:w="5328"/>
        <w:gridCol w:w="1200"/>
        <w:gridCol w:w="3588"/>
      </w:tblGrid>
      <w:tr w:rsidR="001F7893" w:rsidTr="001F7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rPr>
            </w:pPr>
            <w:r w:rsidRPr="001F7893">
              <w:rPr>
                <w:rFonts w:ascii="Calibri" w:hAnsi="Calibri" w:cs="Calibri"/>
              </w:rPr>
              <w:t>Productivity of EVC Vocation/CTE Programs</w:t>
            </w:r>
          </w:p>
          <w:p w:rsidR="001F7893" w:rsidRDefault="001F7893" w:rsidP="001F7893">
            <w:pPr>
              <w:autoSpaceDE w:val="0"/>
              <w:autoSpaceDN w:val="0"/>
              <w:adjustRightInd w:val="0"/>
              <w:jc w:val="center"/>
              <w:rPr>
                <w:rFonts w:ascii="Calibri" w:hAnsi="Calibri" w:cs="Calibri"/>
                <w:b w:val="0"/>
                <w:color w:val="000000"/>
              </w:rPr>
            </w:pPr>
            <w:r w:rsidRPr="001F7893">
              <w:rPr>
                <w:rFonts w:ascii="Calibri" w:hAnsi="Calibri" w:cs="Calibri"/>
              </w:rPr>
              <w:t>Comparison of WSCH/FTEF, 2011 (Spring/Fall average)</w:t>
            </w:r>
          </w:p>
        </w:tc>
        <w:tc>
          <w:tcPr>
            <w:tcW w:w="1200" w:type="dxa"/>
            <w:tcBorders>
              <w:right w:val="single" w:sz="4" w:space="0" w:color="auto"/>
            </w:tcBorders>
          </w:tcPr>
          <w:p w:rsidR="001F7893" w:rsidRDefault="001F7893"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p>
        </w:tc>
        <w:tc>
          <w:tcPr>
            <w:tcW w:w="3588" w:type="dxa"/>
            <w:tcBorders>
              <w:left w:val="single" w:sz="4" w:space="0" w:color="auto"/>
            </w:tcBorders>
            <w:vAlign w:val="center"/>
          </w:tcPr>
          <w:p w:rsidR="001F7893" w:rsidRPr="001F7893" w:rsidRDefault="001F7893" w:rsidP="001F7893">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r w:rsidRPr="001F7893">
              <w:rPr>
                <w:rFonts w:ascii="Calibri" w:hAnsi="Calibri" w:cs="Calibri"/>
                <w:bCs w:val="0"/>
              </w:rPr>
              <w:t>WSCH/FTEF</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shd w:val="clear" w:color="auto" w:fill="FFFF00"/>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Administration of Justice</w:t>
            </w:r>
          </w:p>
        </w:tc>
        <w:tc>
          <w:tcPr>
            <w:tcW w:w="1200" w:type="dxa"/>
            <w:tcBorders>
              <w:right w:val="single" w:sz="4" w:space="0" w:color="auto"/>
            </w:tcBorders>
            <w:shd w:val="clear" w:color="auto" w:fill="FFFF00"/>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shd w:val="clear" w:color="auto" w:fill="FFFF00"/>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774.5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Business Information Systems</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632.4</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Accounting</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589.75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Paralegal Studies (LA)</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507.9</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Computer &amp; Information</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478.45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Automotive</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440.5</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Engineering</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411.4</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Nursing</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342.95</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CADD</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246.75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Surveying/Geomatics</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243.2</w:t>
            </w:r>
          </w:p>
        </w:tc>
      </w:tr>
    </w:tbl>
    <w:p w:rsidR="0088582B" w:rsidRDefault="0088582B" w:rsidP="001D75B1">
      <w:pPr>
        <w:autoSpaceDE w:val="0"/>
        <w:autoSpaceDN w:val="0"/>
        <w:adjustRightInd w:val="0"/>
        <w:spacing w:line="240" w:lineRule="auto"/>
        <w:rPr>
          <w:rFonts w:ascii="Calibri" w:hAnsi="Calibri" w:cs="Calibri"/>
          <w:b/>
          <w:color w:val="000000"/>
        </w:rPr>
      </w:pPr>
    </w:p>
    <w:p w:rsidR="0013404E" w:rsidRDefault="0013404E"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Pr="00917431" w:rsidRDefault="00657495" w:rsidP="00657495">
      <w:pPr>
        <w:pBdr>
          <w:top w:val="thinThickSmallGap" w:sz="12" w:space="1" w:color="45A98F"/>
        </w:pBdr>
        <w:ind w:right="-990" w:hanging="720"/>
        <w:rPr>
          <w:rFonts w:cstheme="minorHAnsi"/>
        </w:rPr>
      </w:pPr>
    </w:p>
    <w:p w:rsidR="0013404E" w:rsidRPr="00BB3DF5" w:rsidRDefault="0013404E" w:rsidP="00BB3DF5">
      <w:pPr>
        <w:autoSpaceDE w:val="0"/>
        <w:autoSpaceDN w:val="0"/>
        <w:adjustRightInd w:val="0"/>
        <w:spacing w:line="240" w:lineRule="auto"/>
        <w:ind w:left="360" w:hanging="360"/>
        <w:rPr>
          <w:rFonts w:cstheme="minorHAnsi"/>
          <w:b/>
          <w:i/>
          <w:color w:val="000000"/>
        </w:rPr>
      </w:pPr>
      <w:r w:rsidRPr="00BB3DF5">
        <w:rPr>
          <w:rFonts w:cstheme="minorHAnsi"/>
          <w:b/>
          <w:i/>
          <w:color w:val="000000"/>
        </w:rPr>
        <w:t xml:space="preserve">8. </w:t>
      </w:r>
      <w:r w:rsidR="00BB3DF5">
        <w:rPr>
          <w:rFonts w:cstheme="minorHAnsi"/>
          <w:b/>
          <w:i/>
          <w:color w:val="000000"/>
        </w:rPr>
        <w:t xml:space="preserve">   </w:t>
      </w:r>
      <w:r w:rsidRPr="00BB3DF5">
        <w:rPr>
          <w:rFonts w:cstheme="minorHAnsi"/>
          <w:b/>
          <w:i/>
          <w:color w:val="000000"/>
        </w:rPr>
        <w:t>Identify student success rate and patterns within the department/program paying particular attention to our college’s target groups.</w:t>
      </w:r>
    </w:p>
    <w:p w:rsidR="0013404E" w:rsidRPr="00917431" w:rsidRDefault="0013404E" w:rsidP="007B249B">
      <w:pPr>
        <w:rPr>
          <w:rFonts w:cstheme="minorHAnsi"/>
        </w:rPr>
      </w:pPr>
    </w:p>
    <w:p w:rsidR="00BB3DF5" w:rsidRDefault="00DE0906" w:rsidP="00BF20FB">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Data shows</w:t>
      </w:r>
      <w:r w:rsidR="001D75B1" w:rsidRPr="00A93C5F">
        <w:rPr>
          <w:rFonts w:ascii="Calibri" w:hAnsi="Calibri" w:cs="Calibri"/>
          <w:color w:val="000000"/>
        </w:rPr>
        <w:t xml:space="preserve"> that all ethnic, gender, and age groups are experiencing success. Students in the </w:t>
      </w:r>
      <w:r w:rsidR="00A93C5F" w:rsidRPr="00A93C5F">
        <w:rPr>
          <w:rFonts w:ascii="Calibri" w:hAnsi="Calibri" w:cs="Calibri"/>
          <w:color w:val="000000"/>
        </w:rPr>
        <w:t>AJ</w:t>
      </w:r>
      <w:r w:rsidR="001D75B1" w:rsidRPr="00A93C5F">
        <w:rPr>
          <w:rFonts w:ascii="Calibri" w:hAnsi="Calibri" w:cs="Calibri"/>
          <w:color w:val="000000"/>
        </w:rPr>
        <w:t xml:space="preserve"> Program, including those in historically underachieving target groups, are </w:t>
      </w:r>
      <w:r w:rsidR="00284670">
        <w:rPr>
          <w:rFonts w:ascii="Calibri" w:hAnsi="Calibri" w:cs="Calibri"/>
          <w:color w:val="000000"/>
        </w:rPr>
        <w:t xml:space="preserve">typically </w:t>
      </w:r>
      <w:r w:rsidR="001D75B1" w:rsidRPr="00A93C5F">
        <w:rPr>
          <w:rFonts w:ascii="Calibri" w:hAnsi="Calibri" w:cs="Calibri"/>
          <w:color w:val="000000"/>
        </w:rPr>
        <w:t xml:space="preserve">experiencing success at higher rates than </w:t>
      </w:r>
      <w:r>
        <w:rPr>
          <w:rFonts w:ascii="Calibri" w:hAnsi="Calibri" w:cs="Calibri"/>
          <w:color w:val="000000"/>
        </w:rPr>
        <w:t xml:space="preserve">those of </w:t>
      </w:r>
      <w:r w:rsidR="001D75B1" w:rsidRPr="00A93C5F">
        <w:rPr>
          <w:rFonts w:ascii="Calibri" w:hAnsi="Calibri" w:cs="Calibri"/>
          <w:color w:val="000000"/>
        </w:rPr>
        <w:t xml:space="preserve">the general college population. The program’s high success rates are partly attributable to an excellent and dedicated group of faculty members who work hard to help students realize their potential. In addition, students in a career program such as </w:t>
      </w:r>
      <w:r w:rsidR="00D26C2A">
        <w:rPr>
          <w:rFonts w:ascii="Calibri" w:hAnsi="Calibri" w:cs="Calibri"/>
          <w:color w:val="000000"/>
        </w:rPr>
        <w:t>AJ</w:t>
      </w:r>
      <w:r w:rsidR="001D75B1" w:rsidRPr="00A93C5F">
        <w:rPr>
          <w:rFonts w:ascii="Calibri" w:hAnsi="Calibri" w:cs="Calibri"/>
          <w:color w:val="000000"/>
        </w:rPr>
        <w:t xml:space="preserve"> are highly motivated and, therefore, somewhat self-selecting. Please note that </w:t>
      </w:r>
      <w:r w:rsidR="00284670">
        <w:rPr>
          <w:rFonts w:ascii="Calibri" w:hAnsi="Calibri" w:cs="Calibri"/>
          <w:color w:val="000000"/>
        </w:rPr>
        <w:t>these conclusions are</w:t>
      </w:r>
      <w:r w:rsidR="001D75B1" w:rsidRPr="00A93C5F">
        <w:rPr>
          <w:rFonts w:ascii="Calibri" w:hAnsi="Calibri" w:cs="Calibri"/>
          <w:color w:val="000000"/>
        </w:rPr>
        <w:t xml:space="preserve"> most accurate for groups </w:t>
      </w:r>
      <w:r w:rsidR="00D26C2A">
        <w:rPr>
          <w:rFonts w:ascii="Calibri" w:hAnsi="Calibri" w:cs="Calibri"/>
          <w:color w:val="000000"/>
        </w:rPr>
        <w:t>with</w:t>
      </w:r>
      <w:r w:rsidR="001D75B1" w:rsidRPr="00A93C5F">
        <w:rPr>
          <w:rFonts w:ascii="Calibri" w:hAnsi="Calibri" w:cs="Calibri"/>
          <w:color w:val="000000"/>
        </w:rPr>
        <w:t xml:space="preserve"> well-represented </w:t>
      </w:r>
      <w:r w:rsidR="00D26C2A">
        <w:rPr>
          <w:rFonts w:ascii="Calibri" w:hAnsi="Calibri" w:cs="Calibri"/>
          <w:color w:val="000000"/>
        </w:rPr>
        <w:t>data</w:t>
      </w:r>
      <w:r w:rsidR="009A31A2">
        <w:rPr>
          <w:rFonts w:ascii="Calibri" w:hAnsi="Calibri" w:cs="Calibri"/>
          <w:color w:val="000000"/>
        </w:rPr>
        <w:t>, such as Latino/a and African-American students.</w:t>
      </w:r>
      <w:r w:rsidR="001D75B1" w:rsidRPr="00A93C5F">
        <w:rPr>
          <w:rFonts w:ascii="Calibri" w:hAnsi="Calibri" w:cs="Calibri"/>
          <w:color w:val="000000"/>
        </w:rPr>
        <w:t xml:space="preserve"> (please refer to data and charts in Part A(5), above, to see this demographic information). </w:t>
      </w:r>
      <w:r w:rsidR="009A31A2">
        <w:rPr>
          <w:rFonts w:ascii="Calibri" w:hAnsi="Calibri" w:cs="Calibri"/>
          <w:color w:val="000000"/>
        </w:rPr>
        <w:t xml:space="preserve">  </w:t>
      </w:r>
    </w:p>
    <w:p w:rsidR="009A31A2" w:rsidRDefault="009A31A2" w:rsidP="00BF20FB">
      <w:pPr>
        <w:autoSpaceDE w:val="0"/>
        <w:autoSpaceDN w:val="0"/>
        <w:adjustRightInd w:val="0"/>
        <w:spacing w:line="240" w:lineRule="auto"/>
        <w:ind w:left="360" w:right="-540" w:firstLine="360"/>
        <w:rPr>
          <w:rFonts w:ascii="Calibri" w:hAnsi="Calibri" w:cs="Calibri"/>
          <w:color w:val="000000"/>
        </w:rPr>
      </w:pPr>
    </w:p>
    <w:p w:rsidR="001D75B1" w:rsidRPr="00A93C5F" w:rsidRDefault="00D26C2A" w:rsidP="00BF20FB">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Latino/a and African American students</w:t>
      </w:r>
      <w:r w:rsidR="001D75B1" w:rsidRPr="00A93C5F">
        <w:rPr>
          <w:rFonts w:ascii="Calibri" w:hAnsi="Calibri" w:cs="Calibri"/>
          <w:color w:val="000000"/>
        </w:rPr>
        <w:t xml:space="preserve"> do not experience a significant achievement gap in </w:t>
      </w:r>
      <w:r w:rsidR="009A31A2">
        <w:rPr>
          <w:rFonts w:ascii="Calibri" w:hAnsi="Calibri" w:cs="Calibri"/>
          <w:color w:val="000000"/>
        </w:rPr>
        <w:t>the AJ P</w:t>
      </w:r>
      <w:r w:rsidR="00DE0906">
        <w:rPr>
          <w:rFonts w:ascii="Calibri" w:hAnsi="Calibri" w:cs="Calibri"/>
          <w:color w:val="000000"/>
        </w:rPr>
        <w:t>rogram when compared with</w:t>
      </w:r>
      <w:r w:rsidR="00BB3DF5">
        <w:rPr>
          <w:rFonts w:ascii="Calibri" w:hAnsi="Calibri" w:cs="Calibri"/>
          <w:color w:val="000000"/>
        </w:rPr>
        <w:t xml:space="preserve"> the </w:t>
      </w:r>
      <w:r w:rsidR="001D75B1" w:rsidRPr="00A93C5F">
        <w:rPr>
          <w:rFonts w:ascii="Calibri" w:hAnsi="Calibri" w:cs="Calibri"/>
          <w:color w:val="000000"/>
        </w:rPr>
        <w:t xml:space="preserve">college as a whole. </w:t>
      </w:r>
      <w:r w:rsidR="00BB3DF5">
        <w:rPr>
          <w:rFonts w:ascii="Calibri" w:hAnsi="Calibri" w:cs="Calibri"/>
          <w:color w:val="000000"/>
        </w:rPr>
        <w:t xml:space="preserve"> </w:t>
      </w:r>
      <w:r w:rsidR="001D75B1" w:rsidRPr="00A93C5F">
        <w:rPr>
          <w:rFonts w:ascii="Calibri" w:hAnsi="Calibri" w:cs="Calibri"/>
          <w:color w:val="000000"/>
        </w:rPr>
        <w:t xml:space="preserve">For ethnic groups which are not as well-represented in </w:t>
      </w:r>
      <w:r>
        <w:rPr>
          <w:rFonts w:ascii="Calibri" w:hAnsi="Calibri" w:cs="Calibri"/>
          <w:color w:val="000000"/>
        </w:rPr>
        <w:t>the AJ P</w:t>
      </w:r>
      <w:r w:rsidR="001D75B1" w:rsidRPr="00A93C5F">
        <w:rPr>
          <w:rFonts w:ascii="Calibri" w:hAnsi="Calibri" w:cs="Calibri"/>
          <w:color w:val="000000"/>
        </w:rPr>
        <w:t xml:space="preserve">rogram (such as Native American and Pacific Islander), success figures are based on small </w:t>
      </w:r>
      <w:r w:rsidR="00284670">
        <w:rPr>
          <w:rFonts w:ascii="Calibri" w:hAnsi="Calibri" w:cs="Calibri"/>
          <w:color w:val="000000"/>
        </w:rPr>
        <w:t>sample size</w:t>
      </w:r>
      <w:r w:rsidR="00DE0906">
        <w:rPr>
          <w:rFonts w:ascii="Calibri" w:hAnsi="Calibri" w:cs="Calibri"/>
          <w:color w:val="000000"/>
        </w:rPr>
        <w:t>s</w:t>
      </w:r>
      <w:r w:rsidR="001D75B1" w:rsidRPr="00A93C5F">
        <w:rPr>
          <w:rFonts w:ascii="Calibri" w:hAnsi="Calibri" w:cs="Calibri"/>
          <w:color w:val="000000"/>
        </w:rPr>
        <w:t xml:space="preserve">, and therefore accuracy is questionable. </w:t>
      </w:r>
      <w:r w:rsidR="00DE0906">
        <w:rPr>
          <w:rFonts w:ascii="Calibri" w:hAnsi="Calibri" w:cs="Calibri"/>
          <w:color w:val="000000"/>
        </w:rPr>
        <w:t xml:space="preserve"> </w:t>
      </w:r>
      <w:r w:rsidR="00DA6A9E">
        <w:rPr>
          <w:rFonts w:ascii="Calibri" w:hAnsi="Calibri" w:cs="Calibri"/>
          <w:color w:val="000000"/>
        </w:rPr>
        <w:t>Also, though the P</w:t>
      </w:r>
      <w:r w:rsidR="001D75B1" w:rsidRPr="00A93C5F">
        <w:rPr>
          <w:rFonts w:ascii="Calibri" w:hAnsi="Calibri" w:cs="Calibri"/>
          <w:color w:val="000000"/>
        </w:rPr>
        <w:t xml:space="preserve">rogram </w:t>
      </w:r>
      <w:r w:rsidR="00DE0906">
        <w:rPr>
          <w:rFonts w:ascii="Calibri" w:hAnsi="Calibri" w:cs="Calibri"/>
          <w:color w:val="000000"/>
        </w:rPr>
        <w:t>has gained</w:t>
      </w:r>
      <w:r w:rsidR="00284670">
        <w:rPr>
          <w:rFonts w:ascii="Calibri" w:hAnsi="Calibri" w:cs="Calibri"/>
          <w:color w:val="000000"/>
        </w:rPr>
        <w:t xml:space="preserve"> </w:t>
      </w:r>
      <w:r w:rsidR="001D75B1" w:rsidRPr="00A93C5F">
        <w:rPr>
          <w:rFonts w:ascii="Calibri" w:hAnsi="Calibri" w:cs="Calibri"/>
          <w:color w:val="000000"/>
        </w:rPr>
        <w:t xml:space="preserve">more Filipino students in </w:t>
      </w:r>
      <w:r w:rsidR="00284670">
        <w:rPr>
          <w:rFonts w:ascii="Calibri" w:hAnsi="Calibri" w:cs="Calibri"/>
          <w:color w:val="000000"/>
        </w:rPr>
        <w:t>recent</w:t>
      </w:r>
      <w:r w:rsidR="001D75B1" w:rsidRPr="00A93C5F">
        <w:rPr>
          <w:rFonts w:ascii="Calibri" w:hAnsi="Calibri" w:cs="Calibri"/>
          <w:color w:val="000000"/>
        </w:rPr>
        <w:t xml:space="preserve"> years, the lower success rate reported for Filipino students is based on only five enrolled students. </w:t>
      </w:r>
      <w:r w:rsidR="00284670">
        <w:rPr>
          <w:rFonts w:ascii="Calibri" w:hAnsi="Calibri" w:cs="Calibri"/>
          <w:color w:val="000000"/>
        </w:rPr>
        <w:t>As a result</w:t>
      </w:r>
      <w:r w:rsidR="001D75B1" w:rsidRPr="00A93C5F">
        <w:rPr>
          <w:rFonts w:ascii="Calibri" w:hAnsi="Calibri" w:cs="Calibri"/>
          <w:color w:val="000000"/>
        </w:rPr>
        <w:t xml:space="preserve">, we cannot draw any broad conclusions about the lower success rate reported for </w:t>
      </w:r>
      <w:r w:rsidR="00284670">
        <w:rPr>
          <w:rFonts w:ascii="Calibri" w:hAnsi="Calibri" w:cs="Calibri"/>
          <w:color w:val="000000"/>
        </w:rPr>
        <w:t>this</w:t>
      </w:r>
      <w:r w:rsidR="001D75B1" w:rsidRPr="00A93C5F">
        <w:rPr>
          <w:rFonts w:ascii="Calibri" w:hAnsi="Calibri" w:cs="Calibri"/>
          <w:color w:val="000000"/>
        </w:rPr>
        <w:t xml:space="preserve"> group</w:t>
      </w:r>
      <w:r w:rsidR="00284670">
        <w:rPr>
          <w:rFonts w:ascii="Calibri" w:hAnsi="Calibri" w:cs="Calibri"/>
          <w:color w:val="000000"/>
        </w:rPr>
        <w:t xml:space="preserve"> or</w:t>
      </w:r>
      <w:r w:rsidR="00DE0906">
        <w:rPr>
          <w:rFonts w:ascii="Calibri" w:hAnsi="Calibri" w:cs="Calibri"/>
          <w:color w:val="000000"/>
        </w:rPr>
        <w:t xml:space="preserve"> any</w:t>
      </w:r>
      <w:r w:rsidR="00284670">
        <w:rPr>
          <w:rFonts w:ascii="Calibri" w:hAnsi="Calibri" w:cs="Calibri"/>
          <w:color w:val="000000"/>
        </w:rPr>
        <w:t xml:space="preserve"> other groups </w:t>
      </w:r>
      <w:r w:rsidR="00DE0906">
        <w:rPr>
          <w:rFonts w:ascii="Calibri" w:hAnsi="Calibri" w:cs="Calibri"/>
          <w:color w:val="000000"/>
        </w:rPr>
        <w:t>that has</w:t>
      </w:r>
      <w:r w:rsidR="00284670">
        <w:rPr>
          <w:rFonts w:ascii="Calibri" w:hAnsi="Calibri" w:cs="Calibri"/>
          <w:color w:val="000000"/>
        </w:rPr>
        <w:t xml:space="preserve"> limited data</w:t>
      </w:r>
      <w:r w:rsidR="001D75B1" w:rsidRPr="00A93C5F">
        <w:rPr>
          <w:rFonts w:ascii="Calibri" w:hAnsi="Calibri" w:cs="Calibri"/>
          <w:color w:val="000000"/>
        </w:rPr>
        <w:t xml:space="preserve">. </w:t>
      </w:r>
      <w:r w:rsidR="00864D24">
        <w:rPr>
          <w:rFonts w:ascii="Calibri" w:hAnsi="Calibri" w:cs="Calibri"/>
          <w:color w:val="000000"/>
        </w:rPr>
        <w:t xml:space="preserve">  Finally, there is no way of knowing the ethnicities of students represented in the Unknown/Other category, which </w:t>
      </w:r>
      <w:r w:rsidR="00B12274">
        <w:rPr>
          <w:rFonts w:ascii="Calibri" w:hAnsi="Calibri" w:cs="Calibri"/>
          <w:color w:val="000000"/>
        </w:rPr>
        <w:t xml:space="preserve">is quite large, and ultimately </w:t>
      </w:r>
      <w:r w:rsidR="00485ED9">
        <w:rPr>
          <w:rFonts w:ascii="Calibri" w:hAnsi="Calibri" w:cs="Calibri"/>
          <w:color w:val="000000"/>
        </w:rPr>
        <w:t>influences</w:t>
      </w:r>
      <w:r w:rsidR="00864D24">
        <w:rPr>
          <w:rFonts w:ascii="Calibri" w:hAnsi="Calibri" w:cs="Calibri"/>
          <w:color w:val="000000"/>
        </w:rPr>
        <w:t xml:space="preserve"> the understanding and validation of the aggregate data.</w:t>
      </w:r>
    </w:p>
    <w:p w:rsidR="006D6802" w:rsidRDefault="006D6802" w:rsidP="00657495">
      <w:pPr>
        <w:autoSpaceDE w:val="0"/>
        <w:autoSpaceDN w:val="0"/>
        <w:adjustRightInd w:val="0"/>
        <w:spacing w:line="240" w:lineRule="auto"/>
        <w:ind w:right="-1080"/>
        <w:rPr>
          <w:rFonts w:ascii="Calibri" w:hAnsi="Calibri" w:cs="Calibri"/>
          <w:color w:val="000000"/>
        </w:rPr>
      </w:pPr>
    </w:p>
    <w:p w:rsidR="00657495" w:rsidRDefault="00657495" w:rsidP="00657495">
      <w:pPr>
        <w:autoSpaceDE w:val="0"/>
        <w:autoSpaceDN w:val="0"/>
        <w:adjustRightInd w:val="0"/>
        <w:spacing w:line="240" w:lineRule="auto"/>
        <w:ind w:right="-1080"/>
        <w:rPr>
          <w:rFonts w:ascii="Calibri" w:hAnsi="Calibri" w:cs="Calibri"/>
          <w:color w:val="000000"/>
        </w:rPr>
      </w:pPr>
    </w:p>
    <w:p w:rsidR="006D6802" w:rsidRDefault="006D6802" w:rsidP="00C952E7">
      <w:pPr>
        <w:shd w:val="clear" w:color="auto" w:fill="B8CCE4" w:themeFill="accent1" w:themeFillTint="66"/>
        <w:autoSpaceDE w:val="0"/>
        <w:autoSpaceDN w:val="0"/>
        <w:adjustRightInd w:val="0"/>
        <w:spacing w:line="240" w:lineRule="auto"/>
        <w:ind w:left="270" w:right="720"/>
        <w:rPr>
          <w:rFonts w:ascii="Calibri" w:hAnsi="Calibri" w:cs="Calibri"/>
          <w:color w:val="000000"/>
        </w:rPr>
      </w:pPr>
      <w:r>
        <w:rPr>
          <w:rFonts w:ascii="Calibri" w:hAnsi="Calibri" w:cs="Calibri"/>
          <w:color w:val="000000"/>
        </w:rPr>
        <w:t>Student Success Rate by Ethnicity; Academic Year 2011</w:t>
      </w:r>
    </w:p>
    <w:tbl>
      <w:tblPr>
        <w:tblStyle w:val="LightList-Accent12"/>
        <w:tblW w:w="7668" w:type="dxa"/>
        <w:tblInd w:w="378" w:type="dxa"/>
        <w:tblLook w:val="04A0" w:firstRow="1" w:lastRow="0" w:firstColumn="1" w:lastColumn="0" w:noHBand="0" w:noVBand="1"/>
      </w:tblPr>
      <w:tblGrid>
        <w:gridCol w:w="1913"/>
        <w:gridCol w:w="649"/>
        <w:gridCol w:w="236"/>
        <w:gridCol w:w="790"/>
        <w:gridCol w:w="236"/>
        <w:gridCol w:w="1900"/>
        <w:gridCol w:w="236"/>
        <w:gridCol w:w="649"/>
        <w:gridCol w:w="1059"/>
      </w:tblGrid>
      <w:tr w:rsidR="0022205B" w:rsidRPr="00D0737A" w:rsidTr="0022205B">
        <w:trPr>
          <w:cnfStyle w:val="100000000000" w:firstRow="1" w:lastRow="0" w:firstColumn="0" w:lastColumn="0" w:oddVBand="0" w:evenVBand="0" w:oddHBand="0"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Success Rates</w:t>
            </w:r>
          </w:p>
        </w:tc>
        <w:tc>
          <w:tcPr>
            <w:tcW w:w="649" w:type="dxa"/>
            <w:tcBorders>
              <w:left w:val="single" w:sz="4" w:space="0" w:color="auto"/>
            </w:tcBorders>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rsidRPr="00D0737A">
              <w:t>EVC (All)</w:t>
            </w:r>
          </w:p>
        </w:tc>
        <w:tc>
          <w:tcPr>
            <w:tcW w:w="236" w:type="dxa"/>
            <w:tcBorders>
              <w:righ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rPr>
                <w:b w:val="0"/>
                <w:bCs w:val="0"/>
              </w:rPr>
            </w:pPr>
            <w:r>
              <w:t>AJ</w:t>
            </w:r>
          </w:p>
        </w:tc>
        <w:tc>
          <w:tcPr>
            <w:tcW w:w="236"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p>
        </w:tc>
        <w:tc>
          <w:tcPr>
            <w:tcW w:w="1900" w:type="dxa"/>
            <w:tcBorders>
              <w:righ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t>Success Rates</w:t>
            </w:r>
          </w:p>
        </w:tc>
        <w:tc>
          <w:tcPr>
            <w:tcW w:w="236"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649" w:type="dxa"/>
            <w:tcBorders>
              <w:right w:val="single" w:sz="4" w:space="0" w:color="auto"/>
            </w:tcBorders>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rsidRPr="00D0737A">
              <w:t>EVC (All)</w:t>
            </w:r>
          </w:p>
        </w:tc>
        <w:tc>
          <w:tcPr>
            <w:tcW w:w="1059" w:type="dxa"/>
            <w:tcBorders>
              <w:lef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t>AJ</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African American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56%</w:t>
            </w:r>
          </w:p>
        </w:tc>
        <w:tc>
          <w:tcPr>
            <w:tcW w:w="236"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61%</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Filipino</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67%</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77%</w:t>
            </w:r>
          </w:p>
        </w:tc>
      </w:tr>
      <w:tr w:rsidR="0022205B" w:rsidRPr="00D0737A" w:rsidTr="0022205B">
        <w:trPr>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 (All other)</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71%</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78%</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Latina/o</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59%</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68%</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t>Asian/Cambodian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59%</w:t>
            </w:r>
          </w:p>
        </w:tc>
        <w:tc>
          <w:tcPr>
            <w:tcW w:w="236" w:type="dxa"/>
            <w:tcBorders>
              <w:right w:val="single" w:sz="4" w:space="0" w:color="auto"/>
            </w:tcBorders>
            <w:noWrap/>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86%</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Native American*</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61%</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100%</w:t>
            </w:r>
          </w:p>
        </w:tc>
      </w:tr>
      <w:tr w:rsidR="0022205B" w:rsidRPr="00D0737A" w:rsidTr="0022205B">
        <w:trPr>
          <w:trHeight w:val="6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Asian/Chinese</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74%</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34%</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9A31A2">
            <w:pPr>
              <w:jc w:val="center"/>
              <w:cnfStyle w:val="000000000000" w:firstRow="0" w:lastRow="0" w:firstColumn="0" w:lastColumn="0" w:oddVBand="0" w:evenVBand="0" w:oddHBand="0" w:evenHBand="0" w:firstRowFirstColumn="0" w:firstRowLastColumn="0" w:lastRowFirstColumn="0" w:lastRowLastColumn="0"/>
            </w:pPr>
            <w:r w:rsidRPr="00D0737A">
              <w:t>Pacific Islander</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65%</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64%</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Asian/Indian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67%</w:t>
            </w:r>
          </w:p>
        </w:tc>
        <w:tc>
          <w:tcPr>
            <w:tcW w:w="236"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90%</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White</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74%</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65%</w:t>
            </w:r>
          </w:p>
        </w:tc>
      </w:tr>
      <w:tr w:rsidR="0022205B" w:rsidRPr="00D0737A" w:rsidTr="0022205B">
        <w:trPr>
          <w:trHeight w:val="6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Asian/Vietnamese</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73%</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66%</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Other/Unknown</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65%</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69%</w:t>
            </w:r>
          </w:p>
        </w:tc>
      </w:tr>
    </w:tbl>
    <w:p w:rsidR="001D75B1" w:rsidRDefault="001D75B1" w:rsidP="006D6802">
      <w:pPr>
        <w:rPr>
          <w:rFonts w:cs="Calibri"/>
          <w:color w:val="000000"/>
        </w:rPr>
      </w:pPr>
    </w:p>
    <w:p w:rsidR="009A31A2" w:rsidRDefault="009A31A2" w:rsidP="000566AE">
      <w:pPr>
        <w:ind w:firstLine="720"/>
        <w:rPr>
          <w:rFonts w:cs="Calibri"/>
          <w:i/>
          <w:color w:val="000000"/>
        </w:rPr>
      </w:pPr>
      <w:r w:rsidRPr="009A31A2">
        <w:rPr>
          <w:rFonts w:cs="Calibri"/>
          <w:i/>
          <w:color w:val="000000"/>
        </w:rPr>
        <w:t xml:space="preserve">*Only (1) </w:t>
      </w:r>
      <w:r>
        <w:rPr>
          <w:rFonts w:cs="Calibri"/>
          <w:i/>
          <w:color w:val="000000"/>
        </w:rPr>
        <w:t xml:space="preserve">Native American </w:t>
      </w:r>
      <w:r w:rsidRPr="009A31A2">
        <w:rPr>
          <w:rFonts w:cs="Calibri"/>
          <w:i/>
          <w:color w:val="000000"/>
        </w:rPr>
        <w:t xml:space="preserve">student </w:t>
      </w:r>
      <w:r w:rsidR="00DE0906">
        <w:rPr>
          <w:rFonts w:cs="Calibri"/>
          <w:i/>
          <w:color w:val="000000"/>
        </w:rPr>
        <w:t xml:space="preserve">enrolled </w:t>
      </w:r>
      <w:r w:rsidR="00C952E7">
        <w:rPr>
          <w:rFonts w:cs="Calibri"/>
          <w:i/>
          <w:color w:val="000000"/>
        </w:rPr>
        <w:t>for A</w:t>
      </w:r>
      <w:r w:rsidR="00DE0906">
        <w:rPr>
          <w:rFonts w:cs="Calibri"/>
          <w:i/>
          <w:color w:val="000000"/>
        </w:rPr>
        <w:t xml:space="preserve">cademic </w:t>
      </w:r>
      <w:r w:rsidR="00C952E7">
        <w:rPr>
          <w:rFonts w:cs="Calibri"/>
          <w:i/>
          <w:color w:val="000000"/>
        </w:rPr>
        <w:t>Y</w:t>
      </w:r>
      <w:r w:rsidR="00DE0906">
        <w:rPr>
          <w:rFonts w:cs="Calibri"/>
          <w:i/>
          <w:color w:val="000000"/>
        </w:rPr>
        <w:t>ear</w:t>
      </w:r>
      <w:r w:rsidR="00C952E7">
        <w:rPr>
          <w:rFonts w:cs="Calibri"/>
          <w:i/>
          <w:color w:val="000000"/>
        </w:rPr>
        <w:t xml:space="preserve"> 2011</w:t>
      </w:r>
    </w:p>
    <w:p w:rsidR="00DE0906" w:rsidRPr="000566AE" w:rsidRDefault="00DE0906" w:rsidP="000566AE">
      <w:pPr>
        <w:ind w:firstLine="720"/>
        <w:rPr>
          <w:rFonts w:cs="Calibri"/>
          <w:i/>
          <w:color w:val="000000"/>
        </w:rPr>
      </w:pPr>
    </w:p>
    <w:p w:rsidR="009A31A2" w:rsidRDefault="009A31A2" w:rsidP="001D75B1">
      <w:pPr>
        <w:autoSpaceDE w:val="0"/>
        <w:autoSpaceDN w:val="0"/>
        <w:adjustRightInd w:val="0"/>
        <w:spacing w:line="240" w:lineRule="auto"/>
        <w:rPr>
          <w:rFonts w:ascii="Calibri" w:hAnsi="Calibri" w:cs="Calibri"/>
          <w:b/>
          <w:color w:val="000000"/>
          <w:sz w:val="24"/>
          <w:szCs w:val="24"/>
        </w:rPr>
      </w:pPr>
    </w:p>
    <w:p w:rsidR="00657495" w:rsidRDefault="00657495" w:rsidP="001D75B1">
      <w:pPr>
        <w:autoSpaceDE w:val="0"/>
        <w:autoSpaceDN w:val="0"/>
        <w:adjustRightInd w:val="0"/>
        <w:spacing w:line="240" w:lineRule="auto"/>
        <w:rPr>
          <w:rFonts w:ascii="Calibri" w:hAnsi="Calibri" w:cs="Calibri"/>
          <w:b/>
          <w:color w:val="000000"/>
          <w:sz w:val="24"/>
          <w:szCs w:val="24"/>
        </w:rPr>
      </w:pPr>
    </w:p>
    <w:p w:rsidR="00657495" w:rsidRDefault="00657495" w:rsidP="001D75B1">
      <w:pPr>
        <w:autoSpaceDE w:val="0"/>
        <w:autoSpaceDN w:val="0"/>
        <w:adjustRightInd w:val="0"/>
        <w:spacing w:line="240" w:lineRule="auto"/>
        <w:rPr>
          <w:rFonts w:ascii="Calibri" w:hAnsi="Calibri" w:cs="Calibri"/>
          <w:b/>
          <w:color w:val="000000"/>
          <w:sz w:val="24"/>
          <w:szCs w:val="24"/>
        </w:rPr>
      </w:pPr>
    </w:p>
    <w:p w:rsidR="00657495" w:rsidRDefault="00657495" w:rsidP="00657495">
      <w:pPr>
        <w:pBdr>
          <w:top w:val="thinThickSmallGap" w:sz="12" w:space="1" w:color="45A98F"/>
        </w:pBdr>
        <w:autoSpaceDE w:val="0"/>
        <w:autoSpaceDN w:val="0"/>
        <w:adjustRightInd w:val="0"/>
        <w:spacing w:line="240" w:lineRule="auto"/>
        <w:ind w:right="-990" w:hanging="720"/>
        <w:rPr>
          <w:rFonts w:ascii="Calibri" w:hAnsi="Calibri" w:cs="Calibri"/>
          <w:b/>
          <w:color w:val="000000"/>
          <w:sz w:val="24"/>
          <w:szCs w:val="24"/>
        </w:rPr>
      </w:pPr>
    </w:p>
    <w:p w:rsidR="00686B4B" w:rsidRPr="00C952E7" w:rsidRDefault="00686B4B" w:rsidP="00C952E7">
      <w:pPr>
        <w:shd w:val="clear" w:color="auto" w:fill="B8CCE4" w:themeFill="accent1" w:themeFillTint="66"/>
        <w:autoSpaceDE w:val="0"/>
        <w:autoSpaceDN w:val="0"/>
        <w:adjustRightInd w:val="0"/>
        <w:spacing w:line="240" w:lineRule="auto"/>
        <w:rPr>
          <w:rFonts w:ascii="Calibri" w:hAnsi="Calibri" w:cs="Calibri"/>
          <w:b/>
          <w:color w:val="000000"/>
          <w:sz w:val="24"/>
          <w:szCs w:val="24"/>
        </w:rPr>
      </w:pPr>
      <w:r w:rsidRPr="00686B4B">
        <w:rPr>
          <w:rFonts w:ascii="Calibri" w:hAnsi="Calibri" w:cs="Calibri"/>
          <w:b/>
          <w:color w:val="000000"/>
          <w:sz w:val="24"/>
          <w:szCs w:val="24"/>
        </w:rPr>
        <w:t>Success Rates by Ethnic Group:  Academic Year 2011</w:t>
      </w:r>
    </w:p>
    <w:p w:rsidR="002B7F5F" w:rsidRDefault="00E74620" w:rsidP="001D75B1">
      <w:pPr>
        <w:autoSpaceDE w:val="0"/>
        <w:autoSpaceDN w:val="0"/>
        <w:adjustRightInd w:val="0"/>
        <w:spacing w:line="240" w:lineRule="auto"/>
        <w:rPr>
          <w:rFonts w:ascii="Calibri" w:hAnsi="Calibri" w:cs="Calibri"/>
          <w:color w:val="000000"/>
        </w:rPr>
      </w:pPr>
      <w:r>
        <w:rPr>
          <w:rFonts w:ascii="Calibri" w:hAnsi="Calibri" w:cs="Calibri"/>
          <w:noProof/>
          <w:color w:val="000000"/>
        </w:rPr>
        <w:drawing>
          <wp:inline distT="0" distB="0" distL="0" distR="0">
            <wp:extent cx="5486400" cy="32004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B3EE9" w:rsidRDefault="003B3EE9" w:rsidP="001D75B1">
      <w:pPr>
        <w:autoSpaceDE w:val="0"/>
        <w:autoSpaceDN w:val="0"/>
        <w:adjustRightInd w:val="0"/>
        <w:spacing w:line="240" w:lineRule="auto"/>
        <w:rPr>
          <w:rFonts w:ascii="Calibri" w:hAnsi="Calibri" w:cs="Calibri"/>
          <w:color w:val="000000"/>
        </w:rPr>
      </w:pPr>
    </w:p>
    <w:p w:rsidR="000566AE" w:rsidRDefault="000566AE" w:rsidP="00657495">
      <w:pPr>
        <w:autoSpaceDE w:val="0"/>
        <w:autoSpaceDN w:val="0"/>
        <w:adjustRightInd w:val="0"/>
        <w:spacing w:line="240" w:lineRule="auto"/>
        <w:ind w:right="-1080"/>
        <w:rPr>
          <w:rFonts w:ascii="Calibri" w:hAnsi="Calibri" w:cs="Calibri"/>
          <w:noProof/>
          <w:color w:val="000000"/>
        </w:rPr>
      </w:pPr>
    </w:p>
    <w:p w:rsidR="0022205B" w:rsidRDefault="006815C5" w:rsidP="00C952E7">
      <w:pPr>
        <w:shd w:val="clear" w:color="auto" w:fill="B8CCE4" w:themeFill="accent1" w:themeFillTint="66"/>
        <w:autoSpaceDE w:val="0"/>
        <w:autoSpaceDN w:val="0"/>
        <w:adjustRightInd w:val="0"/>
        <w:spacing w:line="240" w:lineRule="auto"/>
        <w:rPr>
          <w:rFonts w:ascii="Calibri" w:hAnsi="Calibri" w:cs="Calibri"/>
          <w:noProof/>
          <w:color w:val="000000"/>
        </w:rPr>
      </w:pPr>
      <w:r>
        <w:rPr>
          <w:rFonts w:ascii="Calibri" w:hAnsi="Calibri" w:cs="Calibri"/>
          <w:noProof/>
          <w:color w:val="000000"/>
        </w:rPr>
        <w:t>Student Success Rate By Ethnicity; Four Year Trend</w:t>
      </w:r>
    </w:p>
    <w:p w:rsidR="0022205B" w:rsidRDefault="0022205B" w:rsidP="001D75B1">
      <w:pPr>
        <w:autoSpaceDE w:val="0"/>
        <w:autoSpaceDN w:val="0"/>
        <w:adjustRightInd w:val="0"/>
        <w:spacing w:line="240" w:lineRule="auto"/>
        <w:rPr>
          <w:rFonts w:ascii="Calibri" w:hAnsi="Calibri" w:cs="Calibri"/>
          <w:noProof/>
          <w:color w:val="000000"/>
        </w:rPr>
      </w:pPr>
      <w:r>
        <w:rPr>
          <w:rFonts w:ascii="Calibri" w:hAnsi="Calibri" w:cs="Calibri"/>
          <w:noProof/>
          <w:color w:val="000000"/>
        </w:rPr>
        <w:drawing>
          <wp:inline distT="0" distB="0" distL="0" distR="0">
            <wp:extent cx="5486400" cy="3200400"/>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86B4B" w:rsidRDefault="00686B4B" w:rsidP="001D75B1">
      <w:pPr>
        <w:autoSpaceDE w:val="0"/>
        <w:autoSpaceDN w:val="0"/>
        <w:adjustRightInd w:val="0"/>
        <w:spacing w:line="240" w:lineRule="auto"/>
        <w:rPr>
          <w:rFonts w:ascii="Calibri" w:hAnsi="Calibri" w:cs="Calibri"/>
          <w:color w:val="000000"/>
        </w:rPr>
      </w:pPr>
    </w:p>
    <w:p w:rsidR="0013404E" w:rsidRDefault="0013404E"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Default="00657495" w:rsidP="007B249B">
      <w:pPr>
        <w:rPr>
          <w:rFonts w:cstheme="minorHAnsi"/>
        </w:rPr>
      </w:pPr>
    </w:p>
    <w:p w:rsidR="00657495" w:rsidRPr="00917431" w:rsidRDefault="00657495" w:rsidP="00657495">
      <w:pPr>
        <w:pBdr>
          <w:top w:val="thinThickSmallGap" w:sz="12" w:space="1" w:color="45A98F"/>
        </w:pBdr>
        <w:ind w:right="-990" w:hanging="720"/>
        <w:rPr>
          <w:rFonts w:cstheme="minorHAnsi"/>
        </w:rPr>
      </w:pPr>
    </w:p>
    <w:p w:rsidR="0013404E" w:rsidRPr="002F10D5" w:rsidRDefault="0013404E" w:rsidP="00657495">
      <w:pPr>
        <w:tabs>
          <w:tab w:val="left" w:pos="360"/>
        </w:tabs>
        <w:autoSpaceDE w:val="0"/>
        <w:autoSpaceDN w:val="0"/>
        <w:adjustRightInd w:val="0"/>
        <w:spacing w:line="240" w:lineRule="auto"/>
        <w:ind w:left="360" w:hanging="360"/>
        <w:rPr>
          <w:rFonts w:cstheme="minorHAnsi"/>
          <w:b/>
          <w:i/>
          <w:color w:val="000000"/>
        </w:rPr>
      </w:pPr>
      <w:r w:rsidRPr="002F10D5">
        <w:rPr>
          <w:rFonts w:cstheme="minorHAnsi"/>
          <w:b/>
          <w:i/>
          <w:color w:val="000000"/>
        </w:rPr>
        <w:t>9.</w:t>
      </w:r>
      <w:r w:rsidR="00BB3DF5">
        <w:rPr>
          <w:rFonts w:cstheme="minorHAnsi"/>
          <w:b/>
          <w:i/>
          <w:color w:val="000000"/>
        </w:rPr>
        <w:t xml:space="preserve">   </w:t>
      </w:r>
      <w:r w:rsidRPr="002F10D5">
        <w:rPr>
          <w:rFonts w:cstheme="minorHAnsi"/>
          <w:b/>
          <w:i/>
          <w:color w:val="000000"/>
        </w:rPr>
        <w:t xml:space="preserve"> If the program utilizes advisory boards and/or professional organizations, describe their roles.</w:t>
      </w:r>
    </w:p>
    <w:p w:rsidR="0013404E" w:rsidRPr="00917431" w:rsidRDefault="0013404E" w:rsidP="007B249B">
      <w:pPr>
        <w:rPr>
          <w:rFonts w:cstheme="minorHAnsi"/>
        </w:rPr>
      </w:pPr>
    </w:p>
    <w:p w:rsidR="001D75B1" w:rsidRPr="002F10D5" w:rsidRDefault="001D75B1" w:rsidP="00BB3DF5">
      <w:pPr>
        <w:autoSpaceDE w:val="0"/>
        <w:autoSpaceDN w:val="0"/>
        <w:adjustRightInd w:val="0"/>
        <w:spacing w:line="240" w:lineRule="auto"/>
        <w:ind w:left="360" w:firstLine="360"/>
        <w:rPr>
          <w:rFonts w:ascii="Calibri" w:hAnsi="Calibri" w:cs="Calibri"/>
          <w:color w:val="000000"/>
        </w:rPr>
      </w:pPr>
      <w:r w:rsidRPr="002F10D5">
        <w:rPr>
          <w:rFonts w:ascii="Calibri" w:hAnsi="Calibri" w:cs="Calibri"/>
          <w:color w:val="000000"/>
        </w:rPr>
        <w:t xml:space="preserve">The </w:t>
      </w:r>
      <w:r w:rsidR="008A291E">
        <w:rPr>
          <w:rFonts w:ascii="Calibri" w:hAnsi="Calibri" w:cs="Calibri"/>
          <w:color w:val="000000"/>
        </w:rPr>
        <w:t xml:space="preserve">AJ </w:t>
      </w:r>
      <w:r w:rsidRPr="002F10D5">
        <w:rPr>
          <w:rFonts w:ascii="Calibri" w:hAnsi="Calibri" w:cs="Calibri"/>
          <w:color w:val="000000"/>
        </w:rPr>
        <w:t xml:space="preserve">Program </w:t>
      </w:r>
      <w:r w:rsidR="00F87969" w:rsidRPr="002F10D5">
        <w:rPr>
          <w:rFonts w:ascii="Calibri" w:hAnsi="Calibri" w:cs="Calibri"/>
          <w:color w:val="000000"/>
        </w:rPr>
        <w:t xml:space="preserve">receives </w:t>
      </w:r>
      <w:r w:rsidR="002F10D5" w:rsidRPr="002F10D5">
        <w:rPr>
          <w:rFonts w:ascii="Calibri" w:hAnsi="Calibri" w:cs="Calibri"/>
          <w:color w:val="000000"/>
        </w:rPr>
        <w:t xml:space="preserve">informal </w:t>
      </w:r>
      <w:r w:rsidR="00F87969" w:rsidRPr="002F10D5">
        <w:rPr>
          <w:rFonts w:ascii="Calibri" w:hAnsi="Calibri" w:cs="Calibri"/>
          <w:color w:val="000000"/>
        </w:rPr>
        <w:t>feedback a</w:t>
      </w:r>
      <w:r w:rsidR="008A291E">
        <w:rPr>
          <w:rFonts w:ascii="Calibri" w:hAnsi="Calibri" w:cs="Calibri"/>
          <w:color w:val="000000"/>
        </w:rPr>
        <w:t>n</w:t>
      </w:r>
      <w:r w:rsidR="00F87969" w:rsidRPr="002F10D5">
        <w:rPr>
          <w:rFonts w:ascii="Calibri" w:hAnsi="Calibri" w:cs="Calibri"/>
          <w:color w:val="000000"/>
        </w:rPr>
        <w:t>d suggestions from</w:t>
      </w:r>
      <w:r w:rsidRPr="002F10D5">
        <w:rPr>
          <w:rFonts w:ascii="Calibri" w:hAnsi="Calibri" w:cs="Calibri"/>
          <w:color w:val="000000"/>
        </w:rPr>
        <w:t xml:space="preserve"> </w:t>
      </w:r>
      <w:r w:rsidR="00F87969" w:rsidRPr="002F10D5">
        <w:rPr>
          <w:rFonts w:ascii="Calibri" w:hAnsi="Calibri" w:cs="Calibri"/>
          <w:color w:val="000000"/>
        </w:rPr>
        <w:t xml:space="preserve">Region 5 </w:t>
      </w:r>
      <w:r w:rsidRPr="002F10D5">
        <w:rPr>
          <w:rFonts w:ascii="Calibri" w:hAnsi="Calibri" w:cs="Calibri"/>
          <w:color w:val="000000"/>
        </w:rPr>
        <w:t>Advisory Committee</w:t>
      </w:r>
      <w:r w:rsidR="00F87969" w:rsidRPr="002F10D5">
        <w:rPr>
          <w:rFonts w:ascii="Calibri" w:hAnsi="Calibri" w:cs="Calibri"/>
          <w:color w:val="000000"/>
        </w:rPr>
        <w:t>s</w:t>
      </w:r>
      <w:r w:rsidRPr="002F10D5">
        <w:rPr>
          <w:rFonts w:ascii="Calibri" w:hAnsi="Calibri" w:cs="Calibri"/>
          <w:color w:val="000000"/>
        </w:rPr>
        <w:t xml:space="preserve"> comprised of </w:t>
      </w:r>
      <w:r w:rsidR="00F87969" w:rsidRPr="002F10D5">
        <w:rPr>
          <w:rFonts w:ascii="Calibri" w:hAnsi="Calibri" w:cs="Calibri"/>
          <w:color w:val="000000"/>
        </w:rPr>
        <w:t>South Bay Regional Public Safety Training Consortium staff, public safety training managers and administrators. Advisory Committee</w:t>
      </w:r>
      <w:r w:rsidR="00BF7B74" w:rsidRPr="002F10D5">
        <w:rPr>
          <w:rFonts w:ascii="Calibri" w:hAnsi="Calibri" w:cs="Calibri"/>
          <w:color w:val="000000"/>
        </w:rPr>
        <w:t>s</w:t>
      </w:r>
      <w:r w:rsidR="00F87969" w:rsidRPr="002F10D5">
        <w:rPr>
          <w:rFonts w:ascii="Calibri" w:hAnsi="Calibri" w:cs="Calibri"/>
          <w:color w:val="000000"/>
        </w:rPr>
        <w:t xml:space="preserve"> provide an important source of evaluation and assurance that the program is meeting its goals at a high level of quality</w:t>
      </w:r>
      <w:r w:rsidR="00D44961">
        <w:rPr>
          <w:rFonts w:ascii="Calibri" w:hAnsi="Calibri" w:cs="Calibri"/>
          <w:color w:val="000000"/>
        </w:rPr>
        <w:t xml:space="preserve"> and excellence</w:t>
      </w:r>
      <w:r w:rsidR="00F87969" w:rsidRPr="002F10D5">
        <w:rPr>
          <w:rFonts w:ascii="Calibri" w:hAnsi="Calibri" w:cs="Calibri"/>
          <w:color w:val="000000"/>
        </w:rPr>
        <w:t xml:space="preserve">.   In addition, </w:t>
      </w:r>
      <w:r w:rsidR="008A291E">
        <w:rPr>
          <w:rFonts w:ascii="Calibri" w:hAnsi="Calibri" w:cs="Calibri"/>
          <w:color w:val="000000"/>
        </w:rPr>
        <w:t>AJ faculty members serve as a great source of expertise as all are subject matter experts in the field.  Faculty members regularly provide eva</w:t>
      </w:r>
      <w:r w:rsidR="004F53F9">
        <w:rPr>
          <w:rFonts w:ascii="Calibri" w:hAnsi="Calibri" w:cs="Calibri"/>
          <w:color w:val="000000"/>
        </w:rPr>
        <w:t>luation and assurance that the P</w:t>
      </w:r>
      <w:r w:rsidR="008A291E">
        <w:rPr>
          <w:rFonts w:ascii="Calibri" w:hAnsi="Calibri" w:cs="Calibri"/>
          <w:color w:val="000000"/>
        </w:rPr>
        <w:t>rogram is meeting or exceeding industry standards.  C</w:t>
      </w:r>
      <w:r w:rsidR="00F87969" w:rsidRPr="002F10D5">
        <w:rPr>
          <w:rFonts w:ascii="Calibri" w:hAnsi="Calibri" w:cs="Calibri"/>
          <w:color w:val="000000"/>
        </w:rPr>
        <w:t>urrent students and student alumni</w:t>
      </w:r>
      <w:r w:rsidR="008A291E">
        <w:rPr>
          <w:rFonts w:ascii="Calibri" w:hAnsi="Calibri" w:cs="Calibri"/>
          <w:color w:val="000000"/>
        </w:rPr>
        <w:t xml:space="preserve"> also</w:t>
      </w:r>
      <w:r w:rsidR="00F87969" w:rsidRPr="002F10D5">
        <w:rPr>
          <w:rFonts w:ascii="Calibri" w:hAnsi="Calibri" w:cs="Calibri"/>
          <w:color w:val="000000"/>
        </w:rPr>
        <w:t xml:space="preserve"> provide valuable feedback regarding courses and curriculum.  </w:t>
      </w:r>
    </w:p>
    <w:p w:rsidR="0013404E" w:rsidRDefault="0013404E" w:rsidP="007B249B">
      <w:pPr>
        <w:rPr>
          <w:rFonts w:cstheme="minorHAnsi"/>
        </w:rPr>
      </w:pPr>
    </w:p>
    <w:p w:rsidR="00765F74" w:rsidRPr="00917431" w:rsidRDefault="00F672FF" w:rsidP="00F672FF">
      <w:pPr>
        <w:ind w:left="360"/>
        <w:rPr>
          <w:rFonts w:cstheme="minorHAnsi"/>
        </w:rPr>
      </w:pPr>
      <w:r>
        <w:rPr>
          <w:rFonts w:cstheme="minorHAnsi"/>
        </w:rPr>
        <w:tab/>
      </w:r>
      <w:r w:rsidR="0022458A">
        <w:rPr>
          <w:rFonts w:cstheme="minorHAnsi"/>
        </w:rPr>
        <w:t xml:space="preserve">The AJ Program and its faculty </w:t>
      </w:r>
      <w:r w:rsidR="00B12274">
        <w:rPr>
          <w:rFonts w:cstheme="minorHAnsi"/>
        </w:rPr>
        <w:t xml:space="preserve">also </w:t>
      </w:r>
      <w:r w:rsidR="0022458A">
        <w:rPr>
          <w:rFonts w:cstheme="minorHAnsi"/>
        </w:rPr>
        <w:t>network</w:t>
      </w:r>
      <w:r>
        <w:rPr>
          <w:rFonts w:cstheme="minorHAnsi"/>
        </w:rPr>
        <w:t xml:space="preserve"> with members of the California Association of Administration of Justice Educators (CAAJE).  CAAJE is an organization that is “dedicated to supporting public safety education, traini</w:t>
      </w:r>
      <w:r w:rsidR="0022458A">
        <w:rPr>
          <w:rFonts w:cstheme="minorHAnsi"/>
        </w:rPr>
        <w:t xml:space="preserve">ng, and practitioner excellence” since 1965.  </w:t>
      </w:r>
      <w:r>
        <w:rPr>
          <w:rFonts w:cstheme="minorHAnsi"/>
        </w:rPr>
        <w:t xml:space="preserve">They specifically support </w:t>
      </w:r>
      <w:r w:rsidR="0022458A">
        <w:rPr>
          <w:rFonts w:cstheme="minorHAnsi"/>
        </w:rPr>
        <w:t xml:space="preserve">California Community College AJ </w:t>
      </w:r>
      <w:r>
        <w:rPr>
          <w:rFonts w:cstheme="minorHAnsi"/>
        </w:rPr>
        <w:t xml:space="preserve">programs and faculty by providing model student learning outcomes, Title V course </w:t>
      </w:r>
      <w:r w:rsidR="0022458A">
        <w:rPr>
          <w:rFonts w:cstheme="minorHAnsi"/>
        </w:rPr>
        <w:t>outlines, advance legislative initiatives; serve</w:t>
      </w:r>
      <w:r>
        <w:rPr>
          <w:rFonts w:cstheme="minorHAnsi"/>
        </w:rPr>
        <w:t xml:space="preserve"> as liaison with </w:t>
      </w:r>
      <w:r w:rsidR="0022458A">
        <w:rPr>
          <w:rFonts w:cstheme="minorHAnsi"/>
        </w:rPr>
        <w:t xml:space="preserve">the </w:t>
      </w:r>
      <w:r>
        <w:rPr>
          <w:rFonts w:cstheme="minorHAnsi"/>
        </w:rPr>
        <w:t>California Community College Chancellor’s Off</w:t>
      </w:r>
      <w:r w:rsidR="0022458A">
        <w:rPr>
          <w:rFonts w:cstheme="minorHAnsi"/>
        </w:rPr>
        <w:t>ice, and provide</w:t>
      </w:r>
      <w:r>
        <w:rPr>
          <w:rFonts w:cstheme="minorHAnsi"/>
        </w:rPr>
        <w:t xml:space="preserve"> various professional workshops statewide.   The more than 150 active members collectively work on a variety of administration of justice education and training initiatives.  Evergreen is an active partner and member of CAAJE and as such has been invited to participate on several steering committees to advance public safety education and training excellence.</w:t>
      </w:r>
    </w:p>
    <w:p w:rsidR="0013404E" w:rsidRPr="00917431" w:rsidRDefault="0013404E" w:rsidP="007B249B">
      <w:pPr>
        <w:rPr>
          <w:rFonts w:cstheme="minorHAnsi"/>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B: Curriculum</w:t>
      </w:r>
    </w:p>
    <w:p w:rsidR="005C66DD" w:rsidRPr="00917431" w:rsidRDefault="005C66DD" w:rsidP="0013404E">
      <w:pPr>
        <w:autoSpaceDE w:val="0"/>
        <w:autoSpaceDN w:val="0"/>
        <w:adjustRightInd w:val="0"/>
        <w:spacing w:line="240" w:lineRule="auto"/>
        <w:rPr>
          <w:rFonts w:cstheme="minorHAnsi"/>
          <w:b/>
          <w:bCs/>
          <w:color w:val="365F92"/>
          <w:sz w:val="24"/>
          <w:szCs w:val="24"/>
        </w:rPr>
      </w:pPr>
    </w:p>
    <w:p w:rsidR="0013404E" w:rsidRPr="005C66DD" w:rsidRDefault="0013404E" w:rsidP="00954D6E">
      <w:pPr>
        <w:pStyle w:val="ListParagraph"/>
        <w:numPr>
          <w:ilvl w:val="0"/>
          <w:numId w:val="6"/>
        </w:numPr>
        <w:autoSpaceDE w:val="0"/>
        <w:autoSpaceDN w:val="0"/>
        <w:adjustRightInd w:val="0"/>
        <w:spacing w:line="240" w:lineRule="auto"/>
        <w:ind w:left="360"/>
        <w:rPr>
          <w:rFonts w:cstheme="minorHAnsi"/>
          <w:b/>
          <w:i/>
          <w:color w:val="000000"/>
        </w:rPr>
      </w:pPr>
      <w:r w:rsidRPr="005C66DD">
        <w:rPr>
          <w:rFonts w:cstheme="minorHAnsi"/>
          <w:b/>
          <w:i/>
          <w:color w:val="000000"/>
        </w:rPr>
        <w:t>Identify all courses offered in the program and describe how the courses offered in the program meet the needs of the students and the relevant discipline(s).</w:t>
      </w:r>
    </w:p>
    <w:p w:rsidR="005C66DD" w:rsidRPr="005C66DD" w:rsidRDefault="005C66DD" w:rsidP="005C66DD">
      <w:pPr>
        <w:autoSpaceDE w:val="0"/>
        <w:autoSpaceDN w:val="0"/>
        <w:adjustRightInd w:val="0"/>
        <w:spacing w:line="240" w:lineRule="auto"/>
        <w:ind w:left="360"/>
        <w:rPr>
          <w:rFonts w:cstheme="minorHAnsi"/>
          <w:color w:val="000000"/>
        </w:rPr>
      </w:pPr>
    </w:p>
    <w:p w:rsidR="009B7161" w:rsidRDefault="001D75B1" w:rsidP="00AD164B">
      <w:pPr>
        <w:autoSpaceDE w:val="0"/>
        <w:autoSpaceDN w:val="0"/>
        <w:adjustRightInd w:val="0"/>
        <w:spacing w:line="240" w:lineRule="auto"/>
        <w:ind w:left="360" w:firstLine="360"/>
        <w:rPr>
          <w:rFonts w:cs="Tahoma-Bold"/>
          <w:bCs/>
        </w:rPr>
      </w:pPr>
      <w:r w:rsidRPr="002F10D5">
        <w:rPr>
          <w:rFonts w:cs="Tahoma-Bold"/>
          <w:bCs/>
        </w:rPr>
        <w:t xml:space="preserve">The </w:t>
      </w:r>
      <w:r w:rsidR="00C0035B" w:rsidRPr="002F10D5">
        <w:rPr>
          <w:rFonts w:cs="Tahoma-Bold"/>
          <w:bCs/>
        </w:rPr>
        <w:t>Administration of Justice Program</w:t>
      </w:r>
      <w:r w:rsidRPr="002F10D5">
        <w:rPr>
          <w:rFonts w:cs="Tahoma-Bold"/>
          <w:bCs/>
        </w:rPr>
        <w:t xml:space="preserve"> offers 1</w:t>
      </w:r>
      <w:r w:rsidR="002604B2" w:rsidRPr="002F10D5">
        <w:rPr>
          <w:rFonts w:cs="Tahoma-Bold"/>
          <w:bCs/>
        </w:rPr>
        <w:t>3</w:t>
      </w:r>
      <w:r w:rsidRPr="002F10D5">
        <w:rPr>
          <w:rFonts w:cs="Tahoma-Bold"/>
          <w:bCs/>
        </w:rPr>
        <w:t xml:space="preserve"> courses designed to support its three degree programs: the</w:t>
      </w:r>
      <w:r w:rsidR="002604B2" w:rsidRPr="002F10D5">
        <w:rPr>
          <w:rFonts w:cs="Tahoma-Bold"/>
          <w:bCs/>
        </w:rPr>
        <w:t xml:space="preserve"> </w:t>
      </w:r>
      <w:r w:rsidRPr="002F10D5">
        <w:rPr>
          <w:rFonts w:cs="Tahoma-Bold"/>
          <w:bCs/>
        </w:rPr>
        <w:t xml:space="preserve">Associate in Arts (A.A.) </w:t>
      </w:r>
      <w:r w:rsidR="002604B2" w:rsidRPr="002F10D5">
        <w:rPr>
          <w:rFonts w:cs="Tahoma-Bold"/>
          <w:bCs/>
        </w:rPr>
        <w:t>the</w:t>
      </w:r>
      <w:r w:rsidRPr="002F10D5">
        <w:rPr>
          <w:rFonts w:cs="Tahoma-Bold"/>
          <w:bCs/>
        </w:rPr>
        <w:t xml:space="preserve"> Associat</w:t>
      </w:r>
      <w:r w:rsidR="002604B2" w:rsidRPr="002F10D5">
        <w:rPr>
          <w:rFonts w:cs="Tahoma-Bold"/>
          <w:bCs/>
        </w:rPr>
        <w:t>e in Science (A.S.), and the Associate in Science Transfer (A</w:t>
      </w:r>
      <w:r w:rsidR="00485ED9">
        <w:rPr>
          <w:rFonts w:cs="Tahoma-Bold"/>
          <w:bCs/>
        </w:rPr>
        <w:t>.</w:t>
      </w:r>
      <w:r w:rsidR="002604B2" w:rsidRPr="002F10D5">
        <w:rPr>
          <w:rFonts w:cs="Tahoma-Bold"/>
          <w:bCs/>
        </w:rPr>
        <w:t>S</w:t>
      </w:r>
      <w:r w:rsidR="00485ED9">
        <w:rPr>
          <w:rFonts w:cs="Tahoma-Bold"/>
          <w:bCs/>
        </w:rPr>
        <w:t>.-</w:t>
      </w:r>
      <w:r w:rsidR="002604B2" w:rsidRPr="002F10D5">
        <w:rPr>
          <w:rFonts w:cs="Tahoma-Bold"/>
          <w:bCs/>
        </w:rPr>
        <w:t>T).</w:t>
      </w:r>
      <w:r w:rsidRPr="002F10D5">
        <w:rPr>
          <w:rFonts w:cs="Tahoma-Bold"/>
          <w:bCs/>
        </w:rPr>
        <w:t xml:space="preserve"> </w:t>
      </w:r>
      <w:r w:rsidR="002604B2" w:rsidRPr="002F10D5">
        <w:rPr>
          <w:rFonts w:cs="Tahoma-Bold"/>
          <w:bCs/>
        </w:rPr>
        <w:t xml:space="preserve"> The three</w:t>
      </w:r>
      <w:r w:rsidRPr="002F10D5">
        <w:rPr>
          <w:rFonts w:cs="Tahoma-Bold"/>
          <w:bCs/>
        </w:rPr>
        <w:t xml:space="preserve"> degrees each require students to complete </w:t>
      </w:r>
      <w:r w:rsidR="00EE3CC3" w:rsidRPr="002F10D5">
        <w:rPr>
          <w:rFonts w:cs="Tahoma-Bold"/>
          <w:bCs/>
        </w:rPr>
        <w:t>a requisite number of</w:t>
      </w:r>
      <w:r w:rsidRPr="002F10D5">
        <w:rPr>
          <w:rFonts w:cs="Tahoma-Bold"/>
          <w:bCs/>
        </w:rPr>
        <w:t xml:space="preserve"> units within the major. </w:t>
      </w:r>
      <w:r w:rsidR="002F10D5" w:rsidRPr="002F10D5">
        <w:rPr>
          <w:rFonts w:cs="Tahoma-Bold"/>
          <w:bCs/>
        </w:rPr>
        <w:t>T</w:t>
      </w:r>
      <w:r w:rsidR="004F53F9">
        <w:rPr>
          <w:rFonts w:cs="Tahoma-Bold"/>
          <w:bCs/>
        </w:rPr>
        <w:t>he P</w:t>
      </w:r>
      <w:r w:rsidR="002F10D5" w:rsidRPr="002F10D5">
        <w:rPr>
          <w:rFonts w:cs="Tahoma-Bold"/>
          <w:bCs/>
        </w:rPr>
        <w:t>rogram underwent major revision</w:t>
      </w:r>
      <w:r w:rsidR="00AD164B">
        <w:rPr>
          <w:rFonts w:cs="Tahoma-Bold"/>
          <w:bCs/>
        </w:rPr>
        <w:t>s</w:t>
      </w:r>
      <w:r w:rsidR="002F10D5" w:rsidRPr="002F10D5">
        <w:rPr>
          <w:rFonts w:cs="Tahoma-Bold"/>
          <w:bCs/>
        </w:rPr>
        <w:t xml:space="preserve"> of</w:t>
      </w:r>
      <w:r w:rsidR="00AD164B">
        <w:rPr>
          <w:rFonts w:cs="Tahoma-Bold"/>
          <w:bCs/>
        </w:rPr>
        <w:t xml:space="preserve"> curricula</w:t>
      </w:r>
      <w:r w:rsidRPr="002F10D5">
        <w:rPr>
          <w:rFonts w:cs="Tahoma-Bold"/>
          <w:bCs/>
        </w:rPr>
        <w:t xml:space="preserve"> </w:t>
      </w:r>
      <w:r w:rsidR="002F10D5" w:rsidRPr="002F10D5">
        <w:rPr>
          <w:rFonts w:cs="Tahoma-Bold"/>
          <w:bCs/>
        </w:rPr>
        <w:t xml:space="preserve">in eleven of its thirteen courses.  Revisions </w:t>
      </w:r>
      <w:r w:rsidRPr="002F10D5">
        <w:rPr>
          <w:rFonts w:cs="Tahoma-Bold"/>
          <w:bCs/>
        </w:rPr>
        <w:t>were approved by the C</w:t>
      </w:r>
      <w:r w:rsidR="002F10D5" w:rsidRPr="002F10D5">
        <w:rPr>
          <w:rFonts w:cs="Tahoma-Bold"/>
          <w:bCs/>
        </w:rPr>
        <w:t xml:space="preserve">urriculum </w:t>
      </w:r>
    </w:p>
    <w:p w:rsidR="003C7CCA" w:rsidRDefault="002F10D5" w:rsidP="00B12274">
      <w:pPr>
        <w:autoSpaceDE w:val="0"/>
        <w:autoSpaceDN w:val="0"/>
        <w:adjustRightInd w:val="0"/>
        <w:spacing w:line="240" w:lineRule="auto"/>
        <w:ind w:left="360"/>
        <w:rPr>
          <w:rFonts w:cs="Tahoma-Bold"/>
          <w:bCs/>
        </w:rPr>
      </w:pPr>
      <w:r w:rsidRPr="002F10D5">
        <w:rPr>
          <w:rFonts w:cs="Tahoma-Bold"/>
          <w:bCs/>
        </w:rPr>
        <w:t>Committee during 2010-2012</w:t>
      </w:r>
      <w:r w:rsidR="00AD164B">
        <w:rPr>
          <w:rFonts w:cs="Tahoma-Bold"/>
          <w:bCs/>
        </w:rPr>
        <w:t xml:space="preserve"> and these courses are well within state curriculum standards of currency and relevancy</w:t>
      </w:r>
      <w:r w:rsidR="001D75B1" w:rsidRPr="002F10D5">
        <w:rPr>
          <w:rFonts w:cs="Tahoma-Bold"/>
          <w:bCs/>
        </w:rPr>
        <w:t xml:space="preserve">. </w:t>
      </w:r>
      <w:r w:rsidRPr="002F10D5">
        <w:rPr>
          <w:rFonts w:cs="Tahoma-Bold"/>
          <w:bCs/>
        </w:rPr>
        <w:t xml:space="preserve"> </w:t>
      </w:r>
    </w:p>
    <w:p w:rsidR="00AD164B" w:rsidRPr="00AD164B" w:rsidRDefault="00AD164B" w:rsidP="00AD164B">
      <w:pPr>
        <w:autoSpaceDE w:val="0"/>
        <w:autoSpaceDN w:val="0"/>
        <w:adjustRightInd w:val="0"/>
        <w:spacing w:line="240" w:lineRule="auto"/>
        <w:ind w:left="360" w:firstLine="360"/>
        <w:rPr>
          <w:rFonts w:cs="Tahoma-Bold"/>
          <w:bCs/>
        </w:rPr>
      </w:pPr>
    </w:p>
    <w:p w:rsidR="00AD164B" w:rsidRDefault="002F10D5" w:rsidP="00BF20FB">
      <w:pPr>
        <w:autoSpaceDE w:val="0"/>
        <w:autoSpaceDN w:val="0"/>
        <w:adjustRightInd w:val="0"/>
        <w:spacing w:line="240" w:lineRule="auto"/>
        <w:ind w:left="360" w:right="-540" w:firstLine="360"/>
        <w:rPr>
          <w:rFonts w:cstheme="minorHAnsi"/>
          <w:color w:val="000000"/>
        </w:rPr>
      </w:pPr>
      <w:r>
        <w:rPr>
          <w:rFonts w:cstheme="minorHAnsi"/>
          <w:color w:val="000000"/>
        </w:rPr>
        <w:t xml:space="preserve">In 2011, </w:t>
      </w:r>
      <w:r w:rsidRPr="002F10D5">
        <w:rPr>
          <w:rFonts w:cstheme="minorHAnsi"/>
          <w:color w:val="000000"/>
        </w:rPr>
        <w:t xml:space="preserve">Program </w:t>
      </w:r>
      <w:r w:rsidR="00D44961">
        <w:rPr>
          <w:rFonts w:cstheme="minorHAnsi"/>
          <w:color w:val="000000"/>
        </w:rPr>
        <w:t xml:space="preserve">Learning </w:t>
      </w:r>
      <w:r w:rsidRPr="002F10D5">
        <w:rPr>
          <w:rFonts w:cstheme="minorHAnsi"/>
          <w:color w:val="000000"/>
        </w:rPr>
        <w:t xml:space="preserve">Outcomes were created for the </w:t>
      </w:r>
      <w:r w:rsidR="00D44961">
        <w:rPr>
          <w:rFonts w:cstheme="minorHAnsi"/>
          <w:color w:val="000000"/>
        </w:rPr>
        <w:t>AJ P</w:t>
      </w:r>
      <w:r w:rsidR="00AD164B">
        <w:rPr>
          <w:rFonts w:cstheme="minorHAnsi"/>
          <w:color w:val="000000"/>
        </w:rPr>
        <w:t xml:space="preserve">rogram.  These outcomes </w:t>
      </w:r>
      <w:r w:rsidRPr="002F10D5">
        <w:rPr>
          <w:rFonts w:cstheme="minorHAnsi"/>
          <w:color w:val="000000"/>
        </w:rPr>
        <w:t>focus</w:t>
      </w:r>
      <w:r w:rsidR="003C7CCA" w:rsidRPr="002F10D5">
        <w:rPr>
          <w:rFonts w:cstheme="minorHAnsi"/>
          <w:color w:val="000000"/>
        </w:rPr>
        <w:t xml:space="preserve"> on</w:t>
      </w:r>
      <w:r w:rsidRPr="002F10D5">
        <w:rPr>
          <w:rFonts w:cstheme="minorHAnsi"/>
          <w:color w:val="000000"/>
        </w:rPr>
        <w:t xml:space="preserve"> five essential </w:t>
      </w:r>
      <w:r w:rsidR="00AD164B">
        <w:rPr>
          <w:rFonts w:cstheme="minorHAnsi"/>
          <w:color w:val="000000"/>
        </w:rPr>
        <w:t>core competencies of</w:t>
      </w:r>
      <w:r w:rsidRPr="002F10D5">
        <w:rPr>
          <w:rFonts w:cstheme="minorHAnsi"/>
          <w:color w:val="000000"/>
        </w:rPr>
        <w:t xml:space="preserve"> </w:t>
      </w:r>
      <w:r w:rsidR="003C7CCA" w:rsidRPr="002F10D5">
        <w:rPr>
          <w:rFonts w:cstheme="minorHAnsi"/>
          <w:color w:val="000000"/>
        </w:rPr>
        <w:t>effective communication, critical inquiry, information</w:t>
      </w:r>
      <w:r w:rsidRPr="002F10D5">
        <w:rPr>
          <w:rFonts w:cstheme="minorHAnsi"/>
          <w:color w:val="000000"/>
        </w:rPr>
        <w:t xml:space="preserve"> </w:t>
      </w:r>
      <w:r w:rsidR="003C7CCA" w:rsidRPr="002F10D5">
        <w:rPr>
          <w:rFonts w:cstheme="minorHAnsi"/>
          <w:color w:val="000000"/>
        </w:rPr>
        <w:t>literacy, social and cultural awareness, and ethical</w:t>
      </w:r>
      <w:r w:rsidRPr="002F10D5">
        <w:rPr>
          <w:rFonts w:cstheme="minorHAnsi"/>
          <w:color w:val="000000"/>
        </w:rPr>
        <w:t xml:space="preserve"> </w:t>
      </w:r>
      <w:r w:rsidR="003C7CCA" w:rsidRPr="002F10D5">
        <w:rPr>
          <w:rFonts w:cstheme="minorHAnsi"/>
          <w:color w:val="000000"/>
        </w:rPr>
        <w:t xml:space="preserve">intelligence. </w:t>
      </w:r>
      <w:r w:rsidR="00AD164B">
        <w:rPr>
          <w:rFonts w:cstheme="minorHAnsi"/>
          <w:color w:val="000000"/>
        </w:rPr>
        <w:t xml:space="preserve"> These core competencies are intended to address the requisite skills needed to be successful in the criminal justice field.  Furthermore, </w:t>
      </w:r>
      <w:r w:rsidR="00485ED9">
        <w:rPr>
          <w:rFonts w:cstheme="minorHAnsi"/>
          <w:color w:val="000000"/>
        </w:rPr>
        <w:t xml:space="preserve">as previously stated </w:t>
      </w:r>
      <w:r w:rsidR="00AD164B">
        <w:rPr>
          <w:rFonts w:cstheme="minorHAnsi"/>
          <w:color w:val="000000"/>
        </w:rPr>
        <w:t xml:space="preserve">these core competencies link with the over-arching Institutional Learning Outcomes of the college, and likewise support a commitment to preparing students holistically for the skills they will need in the real world.   </w:t>
      </w:r>
    </w:p>
    <w:p w:rsidR="00AD164B" w:rsidRDefault="00AD164B" w:rsidP="00BF20FB">
      <w:pPr>
        <w:autoSpaceDE w:val="0"/>
        <w:autoSpaceDN w:val="0"/>
        <w:adjustRightInd w:val="0"/>
        <w:spacing w:line="240" w:lineRule="auto"/>
        <w:ind w:left="360" w:right="-540" w:firstLine="360"/>
        <w:rPr>
          <w:rFonts w:cstheme="minorHAnsi"/>
          <w:color w:val="000000"/>
        </w:rPr>
      </w:pPr>
    </w:p>
    <w:p w:rsidR="003C7CCA" w:rsidRPr="002F10D5" w:rsidRDefault="00AD164B" w:rsidP="00BF20FB">
      <w:pPr>
        <w:autoSpaceDE w:val="0"/>
        <w:autoSpaceDN w:val="0"/>
        <w:adjustRightInd w:val="0"/>
        <w:spacing w:line="240" w:lineRule="auto"/>
        <w:ind w:left="360" w:right="-540" w:firstLine="360"/>
        <w:rPr>
          <w:rFonts w:cstheme="minorHAnsi"/>
          <w:color w:val="000000"/>
        </w:rPr>
      </w:pPr>
      <w:r>
        <w:rPr>
          <w:rFonts w:cstheme="minorHAnsi"/>
          <w:color w:val="000000"/>
        </w:rPr>
        <w:t>The AJ Program and its courses</w:t>
      </w:r>
      <w:r w:rsidR="002F10D5" w:rsidRPr="002F10D5">
        <w:rPr>
          <w:rFonts w:cstheme="minorHAnsi"/>
          <w:color w:val="000000"/>
        </w:rPr>
        <w:t xml:space="preserve"> </w:t>
      </w:r>
      <w:r w:rsidR="003C7CCA" w:rsidRPr="002F10D5">
        <w:rPr>
          <w:rFonts w:cstheme="minorHAnsi"/>
          <w:color w:val="000000"/>
        </w:rPr>
        <w:t>benefit students who desire to enter the workforce,</w:t>
      </w:r>
      <w:r w:rsidR="002F10D5" w:rsidRPr="002F10D5">
        <w:rPr>
          <w:rFonts w:cstheme="minorHAnsi"/>
          <w:color w:val="000000"/>
        </w:rPr>
        <w:t xml:space="preserve"> </w:t>
      </w:r>
      <w:r w:rsidR="003C7CCA" w:rsidRPr="002F10D5">
        <w:rPr>
          <w:rFonts w:cstheme="minorHAnsi"/>
          <w:color w:val="000000"/>
        </w:rPr>
        <w:t>continue with career technical training, or transfer to a four</w:t>
      </w:r>
      <w:r w:rsidR="002F10D5" w:rsidRPr="002F10D5">
        <w:rPr>
          <w:rFonts w:cstheme="minorHAnsi"/>
          <w:color w:val="000000"/>
        </w:rPr>
        <w:t xml:space="preserve"> </w:t>
      </w:r>
      <w:r w:rsidR="003C7CCA" w:rsidRPr="002F10D5">
        <w:rPr>
          <w:rFonts w:cstheme="minorHAnsi"/>
          <w:color w:val="000000"/>
        </w:rPr>
        <w:t>year institution to continue academic pursuits.</w:t>
      </w:r>
      <w:r w:rsidR="002F10D5" w:rsidRPr="002F10D5">
        <w:rPr>
          <w:rFonts w:cstheme="minorHAnsi"/>
          <w:color w:val="000000"/>
        </w:rPr>
        <w:t xml:space="preserve"> </w:t>
      </w:r>
    </w:p>
    <w:p w:rsidR="001D75B1" w:rsidRDefault="001D75B1" w:rsidP="0022458A">
      <w:pPr>
        <w:pBdr>
          <w:top w:val="thinThickSmallGap" w:sz="12" w:space="1" w:color="45A98F"/>
        </w:pBdr>
        <w:autoSpaceDE w:val="0"/>
        <w:autoSpaceDN w:val="0"/>
        <w:adjustRightInd w:val="0"/>
        <w:spacing w:line="240" w:lineRule="auto"/>
        <w:ind w:right="-990" w:hanging="720"/>
        <w:rPr>
          <w:rFonts w:cs="Tahoma-Bold"/>
          <w:b/>
          <w:bCs/>
          <w:sz w:val="24"/>
          <w:szCs w:val="24"/>
        </w:rPr>
      </w:pPr>
    </w:p>
    <w:p w:rsidR="001D75B1" w:rsidRDefault="00EE3CC3" w:rsidP="00BF20FB">
      <w:pPr>
        <w:autoSpaceDE w:val="0"/>
        <w:autoSpaceDN w:val="0"/>
        <w:adjustRightInd w:val="0"/>
        <w:spacing w:line="240" w:lineRule="auto"/>
        <w:ind w:left="360" w:right="-540"/>
        <w:rPr>
          <w:rFonts w:cs="Tahoma-Bold"/>
          <w:b/>
          <w:bCs/>
          <w:sz w:val="24"/>
          <w:szCs w:val="24"/>
        </w:rPr>
      </w:pPr>
      <w:r>
        <w:rPr>
          <w:rFonts w:cs="Tahoma-Bold"/>
          <w:b/>
          <w:bCs/>
          <w:sz w:val="24"/>
          <w:szCs w:val="24"/>
        </w:rPr>
        <w:t xml:space="preserve">The </w:t>
      </w:r>
      <w:r w:rsidR="001D75B1">
        <w:rPr>
          <w:rFonts w:cs="Tahoma-Bold"/>
          <w:b/>
          <w:bCs/>
          <w:sz w:val="24"/>
          <w:szCs w:val="24"/>
        </w:rPr>
        <w:t xml:space="preserve">program’s </w:t>
      </w:r>
      <w:r>
        <w:rPr>
          <w:rFonts w:cs="Tahoma-Bold"/>
          <w:b/>
          <w:bCs/>
          <w:sz w:val="24"/>
          <w:szCs w:val="24"/>
        </w:rPr>
        <w:t xml:space="preserve">approved courses and </w:t>
      </w:r>
      <w:r w:rsidR="001D75B1">
        <w:rPr>
          <w:rFonts w:cs="Tahoma-Bold"/>
          <w:b/>
          <w:bCs/>
          <w:sz w:val="24"/>
          <w:szCs w:val="24"/>
        </w:rPr>
        <w:t xml:space="preserve">major </w:t>
      </w:r>
      <w:r>
        <w:rPr>
          <w:rFonts w:cs="Tahoma-Bold"/>
          <w:b/>
          <w:bCs/>
          <w:sz w:val="24"/>
          <w:szCs w:val="24"/>
        </w:rPr>
        <w:t>requirements for all three degrees are</w:t>
      </w:r>
      <w:r w:rsidR="001D75B1">
        <w:rPr>
          <w:rFonts w:cs="Tahoma-Bold"/>
          <w:b/>
          <w:bCs/>
          <w:sz w:val="24"/>
          <w:szCs w:val="24"/>
        </w:rPr>
        <w:t xml:space="preserve"> as follows:</w:t>
      </w:r>
    </w:p>
    <w:p w:rsidR="001D75B1" w:rsidRDefault="001D75B1" w:rsidP="001D75B1">
      <w:pPr>
        <w:autoSpaceDE w:val="0"/>
        <w:autoSpaceDN w:val="0"/>
        <w:adjustRightInd w:val="0"/>
        <w:spacing w:line="240" w:lineRule="auto"/>
        <w:rPr>
          <w:rFonts w:cs="Tahoma-Bold"/>
          <w:b/>
          <w:bCs/>
          <w:sz w:val="24"/>
          <w:szCs w:val="24"/>
        </w:rPr>
      </w:pPr>
    </w:p>
    <w:p w:rsidR="005C66DD" w:rsidRPr="005C66DD" w:rsidRDefault="005C66DD" w:rsidP="00BB3DF5">
      <w:pPr>
        <w:autoSpaceDE w:val="0"/>
        <w:autoSpaceDN w:val="0"/>
        <w:adjustRightInd w:val="0"/>
        <w:spacing w:line="240" w:lineRule="auto"/>
        <w:ind w:firstLine="360"/>
        <w:rPr>
          <w:rFonts w:cstheme="minorHAnsi"/>
          <w:b/>
          <w:bCs/>
        </w:rPr>
      </w:pPr>
      <w:r w:rsidRPr="005C66DD">
        <w:rPr>
          <w:rFonts w:cstheme="minorHAnsi"/>
          <w:b/>
          <w:bCs/>
        </w:rPr>
        <w:t>Major Requirements</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010 </w:t>
      </w:r>
      <w:r w:rsidR="00614D22">
        <w:rPr>
          <w:rFonts w:cstheme="minorHAnsi"/>
        </w:rPr>
        <w:tab/>
      </w:r>
      <w:r w:rsidRPr="005C66DD">
        <w:rPr>
          <w:rFonts w:cstheme="minorHAnsi"/>
        </w:rPr>
        <w:t xml:space="preserve">Introduction to Administration of Justice </w:t>
      </w:r>
      <w:r w:rsidR="00614D22">
        <w:rPr>
          <w:rFonts w:cstheme="minorHAnsi"/>
        </w:rPr>
        <w:tab/>
      </w:r>
      <w:r w:rsidR="00614D22">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011 </w:t>
      </w:r>
      <w:r w:rsidR="00614D22">
        <w:rPr>
          <w:rFonts w:cstheme="minorHAnsi"/>
        </w:rPr>
        <w:tab/>
      </w:r>
      <w:r w:rsidRPr="005C66DD">
        <w:rPr>
          <w:rFonts w:cstheme="minorHAnsi"/>
        </w:rPr>
        <w:t>Criminal Law</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013 </w:t>
      </w:r>
      <w:r w:rsidR="00614D22">
        <w:rPr>
          <w:rFonts w:cstheme="minorHAnsi"/>
        </w:rPr>
        <w:tab/>
      </w:r>
      <w:r w:rsidRPr="005C66DD">
        <w:rPr>
          <w:rFonts w:cstheme="minorHAnsi"/>
        </w:rPr>
        <w:t xml:space="preserve">Criminal Procedures </w:t>
      </w:r>
      <w:r>
        <w:rPr>
          <w:rFonts w:cstheme="minorHAnsi"/>
        </w:rPr>
        <w:tab/>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014 </w:t>
      </w:r>
      <w:r w:rsidR="00614D22">
        <w:rPr>
          <w:rFonts w:cstheme="minorHAnsi"/>
        </w:rPr>
        <w:tab/>
      </w:r>
      <w:r w:rsidRPr="005C66DD">
        <w:rPr>
          <w:rFonts w:cstheme="minorHAnsi"/>
        </w:rPr>
        <w:t xml:space="preserve">Contemporary Police Issues </w:t>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015 </w:t>
      </w:r>
      <w:r w:rsidR="00614D22">
        <w:rPr>
          <w:rFonts w:cstheme="minorHAnsi"/>
        </w:rPr>
        <w:tab/>
      </w:r>
      <w:r w:rsidRPr="005C66DD">
        <w:rPr>
          <w:rFonts w:cstheme="minorHAnsi"/>
        </w:rPr>
        <w:t>Introduction to</w:t>
      </w:r>
      <w:r w:rsidR="00AD164B">
        <w:rPr>
          <w:rFonts w:cstheme="minorHAnsi"/>
        </w:rPr>
        <w:t xml:space="preserve"> </w:t>
      </w:r>
      <w:r w:rsidR="00BF20FB">
        <w:rPr>
          <w:rFonts w:cstheme="minorHAnsi"/>
        </w:rPr>
        <w:t xml:space="preserve">Criminal </w:t>
      </w:r>
      <w:r w:rsidR="00BF20FB" w:rsidRPr="005C66DD">
        <w:rPr>
          <w:rFonts w:cstheme="minorHAnsi"/>
        </w:rPr>
        <w:t>Investigation</w:t>
      </w:r>
      <w:r w:rsidRPr="005C66DD">
        <w:rPr>
          <w:rFonts w:cstheme="minorHAnsi"/>
        </w:rPr>
        <w:t xml:space="preserve"> </w:t>
      </w:r>
      <w:r>
        <w:rPr>
          <w:rFonts w:cstheme="minorHAnsi"/>
        </w:rPr>
        <w:tab/>
      </w:r>
      <w:r>
        <w:rPr>
          <w:rFonts w:cstheme="minorHAnsi"/>
        </w:rPr>
        <w:tab/>
      </w:r>
      <w:r w:rsidR="00AD164B">
        <w:rPr>
          <w:rFonts w:cstheme="minorHAnsi"/>
        </w:rPr>
        <w:tab/>
      </w:r>
      <w:r w:rsidRPr="005C66DD">
        <w:rPr>
          <w:rFonts w:cstheme="minorHAnsi"/>
        </w:rPr>
        <w:t>3.0</w:t>
      </w:r>
    </w:p>
    <w:p w:rsidR="00614D22" w:rsidRPr="00EE3CC3" w:rsidRDefault="00C0035B" w:rsidP="00EE3CC3">
      <w:pPr>
        <w:autoSpaceDE w:val="0"/>
        <w:autoSpaceDN w:val="0"/>
        <w:adjustRightInd w:val="0"/>
        <w:spacing w:line="240" w:lineRule="auto"/>
        <w:ind w:left="4320" w:firstLine="720"/>
        <w:rPr>
          <w:rFonts w:cstheme="minorHAnsi"/>
          <w:b/>
        </w:rPr>
      </w:pPr>
      <w:r>
        <w:rPr>
          <w:rFonts w:cstheme="minorHAnsi"/>
          <w:b/>
        </w:rPr>
        <w:tab/>
      </w:r>
      <w:r>
        <w:rPr>
          <w:rFonts w:cstheme="minorHAnsi"/>
          <w:b/>
        </w:rPr>
        <w:tab/>
      </w:r>
      <w:r>
        <w:rPr>
          <w:rFonts w:cstheme="minorHAnsi"/>
          <w:b/>
        </w:rPr>
        <w:tab/>
      </w:r>
      <w:r>
        <w:rPr>
          <w:rFonts w:cstheme="minorHAnsi"/>
          <w:b/>
        </w:rPr>
        <w:tab/>
      </w:r>
    </w:p>
    <w:p w:rsidR="00614D22" w:rsidRPr="00614D22" w:rsidRDefault="00614D22" w:rsidP="00BB3DF5">
      <w:pPr>
        <w:autoSpaceDE w:val="0"/>
        <w:autoSpaceDN w:val="0"/>
        <w:adjustRightInd w:val="0"/>
        <w:spacing w:line="240" w:lineRule="auto"/>
        <w:ind w:firstLine="360"/>
        <w:rPr>
          <w:rFonts w:cstheme="minorHAnsi"/>
          <w:b/>
        </w:rPr>
      </w:pPr>
      <w:r w:rsidRPr="00614D22">
        <w:rPr>
          <w:rFonts w:cstheme="minorHAnsi"/>
          <w:b/>
        </w:rPr>
        <w:t>Specialty Courses/Electives</w:t>
      </w:r>
    </w:p>
    <w:p w:rsidR="005C66DD" w:rsidRPr="005C66DD" w:rsidRDefault="00614D22" w:rsidP="00BB3DF5">
      <w:pPr>
        <w:autoSpaceDE w:val="0"/>
        <w:autoSpaceDN w:val="0"/>
        <w:adjustRightInd w:val="0"/>
        <w:spacing w:line="240" w:lineRule="auto"/>
        <w:ind w:firstLine="360"/>
        <w:rPr>
          <w:rFonts w:cstheme="minorHAnsi"/>
        </w:rPr>
      </w:pPr>
      <w:r>
        <w:rPr>
          <w:rFonts w:cstheme="minorHAnsi"/>
        </w:rPr>
        <w:t xml:space="preserve">AJ </w:t>
      </w:r>
      <w:r w:rsidR="005C66DD" w:rsidRPr="005C66DD">
        <w:rPr>
          <w:rFonts w:cstheme="minorHAnsi"/>
        </w:rPr>
        <w:t>110</w:t>
      </w:r>
      <w:r>
        <w:rPr>
          <w:rFonts w:cstheme="minorHAnsi"/>
        </w:rPr>
        <w:tab/>
        <w:t>Narcotics and Drug Abuse</w:t>
      </w:r>
      <w:r>
        <w:rPr>
          <w:rFonts w:cstheme="minorHAnsi"/>
        </w:rPr>
        <w:tab/>
      </w:r>
      <w:r>
        <w:rPr>
          <w:rFonts w:cstheme="minorHAnsi"/>
        </w:rPr>
        <w:tab/>
      </w:r>
      <w:r>
        <w:rPr>
          <w:rFonts w:cstheme="minorHAnsi"/>
        </w:rPr>
        <w:tab/>
      </w:r>
      <w:r>
        <w:rPr>
          <w:rFonts w:cstheme="minorHAnsi"/>
        </w:rPr>
        <w:tab/>
        <w:t>3.0</w:t>
      </w:r>
      <w:r>
        <w:rPr>
          <w:rFonts w:cstheme="minorHAnsi"/>
        </w:rPr>
        <w:tab/>
      </w:r>
    </w:p>
    <w:p w:rsidR="005C66DD" w:rsidRPr="005C66DD" w:rsidRDefault="00614D22" w:rsidP="00BB3DF5">
      <w:pPr>
        <w:autoSpaceDE w:val="0"/>
        <w:autoSpaceDN w:val="0"/>
        <w:adjustRightInd w:val="0"/>
        <w:spacing w:line="240" w:lineRule="auto"/>
        <w:ind w:firstLine="360"/>
        <w:rPr>
          <w:rFonts w:cstheme="minorHAnsi"/>
        </w:rPr>
      </w:pPr>
      <w:r>
        <w:rPr>
          <w:rFonts w:cstheme="minorHAnsi"/>
        </w:rPr>
        <w:t>AJ 111</w:t>
      </w:r>
      <w:r>
        <w:rPr>
          <w:rFonts w:cstheme="minorHAnsi"/>
        </w:rPr>
        <w:tab/>
        <w:t xml:space="preserve">Juvenile </w:t>
      </w:r>
      <w:r w:rsidR="00C0035B">
        <w:rPr>
          <w:rFonts w:cstheme="minorHAnsi"/>
        </w:rPr>
        <w:t xml:space="preserve">Law and </w:t>
      </w:r>
      <w:r>
        <w:rPr>
          <w:rFonts w:cstheme="minorHAnsi"/>
        </w:rPr>
        <w:t>Procedures</w:t>
      </w:r>
      <w:r>
        <w:rPr>
          <w:rFonts w:cstheme="minorHAnsi"/>
        </w:rPr>
        <w:tab/>
      </w:r>
      <w:r>
        <w:rPr>
          <w:rFonts w:cstheme="minorHAnsi"/>
        </w:rPr>
        <w:tab/>
      </w:r>
      <w:r>
        <w:rPr>
          <w:rFonts w:cstheme="minorHAnsi"/>
        </w:rPr>
        <w:tab/>
      </w:r>
      <w:r>
        <w:rPr>
          <w:rFonts w:cstheme="minorHAnsi"/>
        </w:rPr>
        <w:tab/>
        <w:t>3.0</w:t>
      </w:r>
      <w:r w:rsidR="005C66DD" w:rsidRPr="005C66DD">
        <w:rPr>
          <w:rFonts w:cstheme="minorHAnsi"/>
        </w:rPr>
        <w:t xml:space="preserve"> </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112</w:t>
      </w:r>
      <w:r w:rsidR="00C0035B">
        <w:rPr>
          <w:rFonts w:cstheme="minorHAnsi"/>
        </w:rPr>
        <w:tab/>
        <w:t>Introduction to Evidence</w:t>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113</w:t>
      </w:r>
      <w:r w:rsidR="00C0035B">
        <w:rPr>
          <w:rFonts w:cstheme="minorHAnsi"/>
        </w:rPr>
        <w:tab/>
        <w:t>Crime and Violence in America</w:t>
      </w:r>
      <w:r w:rsidR="00C0035B">
        <w:rPr>
          <w:rFonts w:cstheme="minorHAnsi"/>
        </w:rPr>
        <w:tab/>
      </w:r>
      <w:r w:rsidR="00C0035B">
        <w:rPr>
          <w:rFonts w:cstheme="minorHAnsi"/>
        </w:rPr>
        <w:tab/>
      </w:r>
      <w:r w:rsidR="00C0035B">
        <w:rPr>
          <w:rFonts w:cstheme="minorHAnsi"/>
        </w:rPr>
        <w:tab/>
      </w:r>
      <w:r w:rsidR="00C0035B">
        <w:rPr>
          <w:rFonts w:cstheme="minorHAnsi"/>
        </w:rPr>
        <w:tab/>
        <w:t>3.0</w:t>
      </w:r>
      <w:r w:rsidRPr="005C66DD">
        <w:rPr>
          <w:rFonts w:cstheme="minorHAnsi"/>
        </w:rPr>
        <w:t xml:space="preserve"> </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114</w:t>
      </w:r>
      <w:r w:rsidRPr="005C66DD">
        <w:rPr>
          <w:rFonts w:cstheme="minorHAnsi"/>
        </w:rPr>
        <w:t xml:space="preserve"> </w:t>
      </w:r>
      <w:r w:rsidR="00C0035B">
        <w:rPr>
          <w:rFonts w:cstheme="minorHAnsi"/>
        </w:rPr>
        <w:tab/>
        <w:t>Terrorism</w:t>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w:t>
      </w:r>
      <w:r w:rsidR="00614D22">
        <w:rPr>
          <w:rFonts w:cstheme="minorHAnsi"/>
        </w:rPr>
        <w:t>115</w:t>
      </w:r>
      <w:r w:rsidRPr="005C66DD">
        <w:rPr>
          <w:rFonts w:cstheme="minorHAnsi"/>
        </w:rPr>
        <w:t xml:space="preserve"> </w:t>
      </w:r>
      <w:r w:rsidR="00C0035B">
        <w:rPr>
          <w:rFonts w:cstheme="minorHAnsi"/>
        </w:rPr>
        <w:tab/>
        <w:t>Forensic Science</w:t>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 116</w:t>
      </w:r>
      <w:r w:rsidR="00C0035B">
        <w:rPr>
          <w:rFonts w:cstheme="minorHAnsi"/>
        </w:rPr>
        <w:tab/>
        <w:t>Introduction to Corrections</w:t>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C0035B" w:rsidRDefault="00C0035B" w:rsidP="00BB3DF5">
      <w:pPr>
        <w:autoSpaceDE w:val="0"/>
        <w:autoSpaceDN w:val="0"/>
        <w:adjustRightInd w:val="0"/>
        <w:spacing w:line="240" w:lineRule="auto"/>
        <w:ind w:firstLine="360"/>
        <w:rPr>
          <w:rFonts w:cstheme="minorHAnsi"/>
        </w:rPr>
      </w:pPr>
      <w:r w:rsidRPr="00C0035B">
        <w:rPr>
          <w:rFonts w:cstheme="minorHAnsi"/>
        </w:rPr>
        <w:t>AJ 117</w:t>
      </w:r>
      <w:r w:rsidRPr="00C0035B">
        <w:rPr>
          <w:rFonts w:cstheme="minorHAnsi"/>
        </w:rPr>
        <w:tab/>
        <w:t>Cybercrime</w:t>
      </w:r>
      <w:r w:rsidRPr="00C0035B">
        <w:rPr>
          <w:rFonts w:cstheme="minorHAnsi"/>
        </w:rPr>
        <w:tab/>
      </w:r>
      <w:r w:rsidRPr="00C0035B">
        <w:rPr>
          <w:rFonts w:cstheme="minorHAnsi"/>
        </w:rPr>
        <w:tab/>
      </w:r>
      <w:r w:rsidRPr="00C0035B">
        <w:rPr>
          <w:rFonts w:cstheme="minorHAnsi"/>
        </w:rPr>
        <w:tab/>
      </w:r>
      <w:r w:rsidRPr="00C0035B">
        <w:rPr>
          <w:rFonts w:cstheme="minorHAnsi"/>
        </w:rPr>
        <w:tab/>
      </w:r>
      <w:r w:rsidRPr="00C0035B">
        <w:rPr>
          <w:rFonts w:cstheme="minorHAnsi"/>
        </w:rPr>
        <w:tab/>
      </w:r>
      <w:r w:rsidRPr="00C0035B">
        <w:rPr>
          <w:rFonts w:cstheme="minorHAnsi"/>
        </w:rPr>
        <w:tab/>
        <w:t>3.0</w:t>
      </w:r>
    </w:p>
    <w:p w:rsidR="00C0035B" w:rsidRPr="00AD164B" w:rsidRDefault="00C0035B" w:rsidP="00C0035B">
      <w:pPr>
        <w:autoSpaceDE w:val="0"/>
        <w:autoSpaceDN w:val="0"/>
        <w:adjustRightInd w:val="0"/>
        <w:spacing w:line="240" w:lineRule="auto"/>
        <w:rPr>
          <w:rFonts w:cstheme="minorHAnsi"/>
          <w:b/>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Students must complete each major course and major</w:t>
      </w:r>
      <w:r w:rsidR="00EE3CC3" w:rsidRPr="00EE3CC3">
        <w:rPr>
          <w:rFonts w:cstheme="minorHAnsi"/>
        </w:rPr>
        <w:t xml:space="preserve"> </w:t>
      </w:r>
      <w:r w:rsidRPr="00EE3CC3">
        <w:rPr>
          <w:rFonts w:cstheme="minorHAnsi"/>
        </w:rPr>
        <w:t>elective course</w:t>
      </w:r>
      <w:r w:rsidR="00EE3CC3">
        <w:rPr>
          <w:rFonts w:cstheme="minorHAnsi"/>
        </w:rPr>
        <w:t>s</w:t>
      </w:r>
      <w:r w:rsidRPr="00EE3CC3">
        <w:rPr>
          <w:rFonts w:cstheme="minorHAnsi"/>
        </w:rPr>
        <w:t xml:space="preserve"> with a grade of “C” or better to be awarded</w:t>
      </w:r>
      <w:r w:rsidR="00EE3CC3" w:rsidRPr="00EE3CC3">
        <w:rPr>
          <w:rFonts w:cstheme="minorHAnsi"/>
        </w:rPr>
        <w:t xml:space="preserve"> </w:t>
      </w:r>
      <w:r w:rsidRPr="00EE3CC3">
        <w:rPr>
          <w:rFonts w:cstheme="minorHAnsi"/>
        </w:rPr>
        <w:t>the degree. At least 6 units in the major must be earned at</w:t>
      </w:r>
      <w:r w:rsidR="00EE3CC3" w:rsidRPr="00EE3CC3">
        <w:rPr>
          <w:rFonts w:cstheme="minorHAnsi"/>
        </w:rPr>
        <w:t xml:space="preserve"> </w:t>
      </w:r>
      <w:r w:rsidRPr="00EE3CC3">
        <w:rPr>
          <w:rFonts w:cstheme="minorHAnsi"/>
        </w:rPr>
        <w:t>EVC.</w:t>
      </w:r>
    </w:p>
    <w:p w:rsidR="00EE3CC3" w:rsidRDefault="00EE3CC3" w:rsidP="00BB3DF5">
      <w:pPr>
        <w:autoSpaceDE w:val="0"/>
        <w:autoSpaceDN w:val="0"/>
        <w:adjustRightInd w:val="0"/>
        <w:spacing w:line="240" w:lineRule="auto"/>
        <w:ind w:left="360"/>
        <w:rPr>
          <w:rFonts w:cstheme="minorHAnsi"/>
          <w:b/>
          <w:bCs/>
        </w:rPr>
      </w:pPr>
    </w:p>
    <w:p w:rsidR="00EE3CC3"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Arts degree</w:t>
      </w:r>
    </w:p>
    <w:p w:rsidR="00EE3CC3" w:rsidRDefault="00EE3CC3" w:rsidP="00BB3DF5">
      <w:pPr>
        <w:autoSpaceDE w:val="0"/>
        <w:autoSpaceDN w:val="0"/>
        <w:adjustRightInd w:val="0"/>
        <w:spacing w:line="240" w:lineRule="auto"/>
        <w:ind w:left="360"/>
        <w:rPr>
          <w:rFonts w:ascii="Arial-BoldMT" w:hAnsi="Arial-BoldMT" w:cs="Arial-BoldMT"/>
          <w:b/>
          <w:bCs/>
          <w:sz w:val="17"/>
          <w:szCs w:val="17"/>
        </w:rPr>
      </w:pPr>
    </w:p>
    <w:p w:rsidR="00EE3CC3" w:rsidRPr="00EE3CC3" w:rsidRDefault="00EE3CC3" w:rsidP="00BB3DF5">
      <w:pPr>
        <w:autoSpaceDE w:val="0"/>
        <w:autoSpaceDN w:val="0"/>
        <w:adjustRightInd w:val="0"/>
        <w:spacing w:line="240" w:lineRule="auto"/>
        <w:ind w:left="360"/>
        <w:rPr>
          <w:rFonts w:cstheme="minorHAnsi"/>
          <w:b/>
          <w:bCs/>
        </w:rPr>
      </w:pPr>
      <w:r w:rsidRPr="00EE3CC3">
        <w:rPr>
          <w:rFonts w:cstheme="minorHAnsi"/>
          <w:b/>
          <w:bCs/>
        </w:rPr>
        <w:t>Major/Core Requirements</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sidRPr="00EE3CC3">
        <w:rPr>
          <w:rFonts w:cstheme="minorHAnsi"/>
        </w:rPr>
        <w:tab/>
      </w:r>
      <w:r w:rsidRPr="00EE3CC3">
        <w:rPr>
          <w:rFonts w:cstheme="minorHAnsi"/>
        </w:rPr>
        <w:t xml:space="preserve">Introduction to Administration of Justice </w:t>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sidRPr="00EE3CC3">
        <w:rPr>
          <w:rFonts w:cstheme="minorHAnsi"/>
        </w:rPr>
        <w:tab/>
      </w:r>
      <w:r w:rsidRPr="00EE3CC3">
        <w:rPr>
          <w:rFonts w:cstheme="minorHAnsi"/>
        </w:rPr>
        <w:t xml:space="preserve">Criminal Law </w:t>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sidRPr="00EE3CC3">
        <w:rPr>
          <w:rFonts w:cstheme="minorHAnsi"/>
        </w:rPr>
        <w:tab/>
      </w:r>
      <w:r w:rsidRPr="00EE3CC3">
        <w:rPr>
          <w:rFonts w:cstheme="minorHAnsi"/>
        </w:rPr>
        <w:t xml:space="preserve">Criminal Procedures </w:t>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sidRPr="00EE3CC3">
        <w:rPr>
          <w:rFonts w:cstheme="minorHAnsi"/>
        </w:rPr>
        <w:tab/>
      </w:r>
      <w:r w:rsidRPr="00EE3CC3">
        <w:rPr>
          <w:rFonts w:cstheme="minorHAnsi"/>
        </w:rPr>
        <w:t>Contemporary Police Issues</w:t>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sidRPr="00EE3CC3">
        <w:rPr>
          <w:rFonts w:cstheme="minorHAnsi"/>
        </w:rPr>
        <w:tab/>
      </w:r>
      <w:r w:rsidRPr="00EE3CC3">
        <w:rPr>
          <w:rFonts w:cstheme="minorHAnsi"/>
        </w:rPr>
        <w:t xml:space="preserve">Introduction to Investigation </w:t>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EE3CC3" w:rsidRPr="00EE3CC3" w:rsidRDefault="00EE3CC3" w:rsidP="00BB3DF5">
      <w:pPr>
        <w:autoSpaceDE w:val="0"/>
        <w:autoSpaceDN w:val="0"/>
        <w:adjustRightInd w:val="0"/>
        <w:spacing w:line="240" w:lineRule="auto"/>
        <w:ind w:left="360"/>
        <w:rPr>
          <w:rFonts w:cstheme="minorHAnsi"/>
          <w:b/>
          <w:bCs/>
        </w:rPr>
      </w:pPr>
    </w:p>
    <w:p w:rsidR="000566AE" w:rsidRDefault="000566AE" w:rsidP="00657495">
      <w:pPr>
        <w:autoSpaceDE w:val="0"/>
        <w:autoSpaceDN w:val="0"/>
        <w:adjustRightInd w:val="0"/>
        <w:spacing w:line="240" w:lineRule="auto"/>
        <w:ind w:left="360" w:right="-1080" w:hanging="1080"/>
        <w:rPr>
          <w:rFonts w:cstheme="minorHAnsi"/>
          <w:b/>
          <w:bCs/>
        </w:rPr>
      </w:pPr>
    </w:p>
    <w:p w:rsidR="00EE3CC3"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Major Electives </w:t>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AJ-110, 111, 112, 113, 114, 115, 116, PHIL 060, PSYCH 035,</w:t>
      </w:r>
      <w:r w:rsidR="00EE3CC3">
        <w:rPr>
          <w:rFonts w:cstheme="minorHAnsi"/>
        </w:rPr>
        <w:t xml:space="preserve"> </w:t>
      </w:r>
      <w:r w:rsidRPr="00EE3CC3">
        <w:rPr>
          <w:rFonts w:cstheme="minorHAnsi"/>
        </w:rPr>
        <w:t>099, SOC 010, 011, BIOL 025, Math 063, BIS 039, Foreign</w:t>
      </w:r>
      <w:r w:rsidR="00EE3CC3">
        <w:rPr>
          <w:rFonts w:cstheme="minorHAnsi"/>
        </w:rPr>
        <w:t xml:space="preserve"> </w:t>
      </w:r>
      <w:r w:rsidRPr="00EE3CC3">
        <w:rPr>
          <w:rFonts w:cstheme="minorHAnsi"/>
        </w:rPr>
        <w:t>Language (including conversational foreign language and</w:t>
      </w:r>
      <w:r w:rsidR="00EE3CC3">
        <w:rPr>
          <w:rFonts w:cstheme="minorHAnsi"/>
        </w:rPr>
        <w:t xml:space="preserve"> </w:t>
      </w:r>
      <w:r w:rsidRPr="00EE3CC3">
        <w:rPr>
          <w:rFonts w:cstheme="minorHAnsi"/>
        </w:rPr>
        <w:t>Sign Language)</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Core Requirements in the Major 15.0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Major Elective Requirements 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General Education Requirements 39.0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Physical Activity (graduation requirement) 1.0</w:t>
      </w:r>
    </w:p>
    <w:p w:rsidR="005C66DD"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60.0</w:t>
      </w:r>
    </w:p>
    <w:p w:rsidR="00C0035B" w:rsidRDefault="00C0035B" w:rsidP="009B7161">
      <w:pPr>
        <w:autoSpaceDE w:val="0"/>
        <w:autoSpaceDN w:val="0"/>
        <w:adjustRightInd w:val="0"/>
        <w:spacing w:line="240" w:lineRule="auto"/>
        <w:rPr>
          <w:rFonts w:ascii="Arial-BoldMT" w:hAnsi="Arial-BoldMT" w:cs="Arial-BoldMT"/>
          <w:b/>
          <w:bCs/>
          <w:sz w:val="17"/>
          <w:szCs w:val="17"/>
        </w:rPr>
      </w:pPr>
    </w:p>
    <w:p w:rsidR="00C0035B"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Science degree</w:t>
      </w:r>
    </w:p>
    <w:p w:rsidR="00EE3CC3" w:rsidRPr="00EE3CC3" w:rsidRDefault="00EE3CC3" w:rsidP="00BB3DF5">
      <w:pPr>
        <w:autoSpaceDE w:val="0"/>
        <w:autoSpaceDN w:val="0"/>
        <w:adjustRightInd w:val="0"/>
        <w:spacing w:line="240" w:lineRule="auto"/>
        <w:ind w:left="360"/>
        <w:rPr>
          <w:rFonts w:cstheme="minorHAnsi"/>
          <w:b/>
          <w:bCs/>
        </w:rPr>
      </w:pPr>
    </w:p>
    <w:p w:rsidR="00C0035B" w:rsidRPr="00EE3CC3" w:rsidRDefault="00EE3CC3" w:rsidP="00BB3DF5">
      <w:pPr>
        <w:autoSpaceDE w:val="0"/>
        <w:autoSpaceDN w:val="0"/>
        <w:adjustRightInd w:val="0"/>
        <w:spacing w:line="240" w:lineRule="auto"/>
        <w:ind w:left="360"/>
        <w:rPr>
          <w:rFonts w:cstheme="minorHAnsi"/>
          <w:b/>
          <w:bCs/>
        </w:rPr>
      </w:pPr>
      <w:r>
        <w:rPr>
          <w:rFonts w:cstheme="minorHAnsi"/>
          <w:b/>
          <w:bCs/>
        </w:rPr>
        <w:t>Major/</w:t>
      </w:r>
      <w:r w:rsidR="00C0035B" w:rsidRPr="00EE3CC3">
        <w:rPr>
          <w:rFonts w:cstheme="minorHAnsi"/>
          <w:b/>
          <w:bCs/>
        </w:rPr>
        <w:t xml:space="preserve">Core </w:t>
      </w:r>
      <w:r>
        <w:rPr>
          <w:rFonts w:cstheme="minorHAnsi"/>
          <w:b/>
          <w:bCs/>
        </w:rPr>
        <w:t>Requirements</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Pr>
          <w:rFonts w:cstheme="minorHAnsi"/>
        </w:rPr>
        <w:tab/>
      </w:r>
      <w:r w:rsidRPr="00EE3CC3">
        <w:rPr>
          <w:rFonts w:cstheme="minorHAnsi"/>
        </w:rPr>
        <w:t xml:space="preserve">Introduction to Administration of Justice </w:t>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Pr>
          <w:rFonts w:cstheme="minorHAnsi"/>
        </w:rPr>
        <w:tab/>
      </w:r>
      <w:r w:rsidRPr="00EE3CC3">
        <w:rPr>
          <w:rFonts w:cstheme="minorHAnsi"/>
        </w:rPr>
        <w:t xml:space="preserve">Criminal Law </w:t>
      </w:r>
      <w:r w:rsidR="00EE3CC3">
        <w:rPr>
          <w:rFonts w:cstheme="minorHAnsi"/>
        </w:rPr>
        <w:tab/>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172B88" w:rsidRDefault="00172B88" w:rsidP="00172B88">
      <w:pPr>
        <w:pBdr>
          <w:top w:val="thinThickSmallGap" w:sz="12" w:space="1" w:color="45A98F"/>
        </w:pBdr>
        <w:autoSpaceDE w:val="0"/>
        <w:autoSpaceDN w:val="0"/>
        <w:adjustRightInd w:val="0"/>
        <w:spacing w:line="240" w:lineRule="auto"/>
        <w:ind w:left="360" w:right="-990" w:hanging="1080"/>
        <w:rPr>
          <w:rFonts w:cstheme="minorHAnsi"/>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Pr>
          <w:rFonts w:cstheme="minorHAnsi"/>
        </w:rPr>
        <w:tab/>
      </w:r>
      <w:r w:rsidRPr="00EE3CC3">
        <w:rPr>
          <w:rFonts w:cstheme="minorHAnsi"/>
        </w:rPr>
        <w:t xml:space="preserve">Criminal Procedures </w:t>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Pr>
          <w:rFonts w:cstheme="minorHAnsi"/>
        </w:rPr>
        <w:tab/>
      </w:r>
      <w:r w:rsidRPr="00EE3CC3">
        <w:rPr>
          <w:rFonts w:cstheme="minorHAnsi"/>
        </w:rPr>
        <w:t xml:space="preserve">Contemporary Police Issues </w:t>
      </w:r>
      <w:r w:rsidR="00EE3CC3">
        <w:rPr>
          <w:rFonts w:cstheme="minorHAnsi"/>
        </w:rPr>
        <w:tab/>
      </w:r>
      <w:r w:rsidR="00EE3CC3">
        <w:rPr>
          <w:rFonts w:cstheme="minorHAnsi"/>
        </w:rPr>
        <w:tab/>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Pr>
          <w:rFonts w:cstheme="minorHAnsi"/>
        </w:rPr>
        <w:tab/>
      </w:r>
      <w:r w:rsidRPr="00EE3CC3">
        <w:rPr>
          <w:rFonts w:cstheme="minorHAnsi"/>
        </w:rPr>
        <w:t xml:space="preserve">Introduction to Investigation </w:t>
      </w:r>
      <w:r w:rsidR="00EE3CC3">
        <w:rPr>
          <w:rFonts w:cstheme="minorHAnsi"/>
        </w:rPr>
        <w:tab/>
      </w:r>
      <w:r w:rsidR="00EE3CC3">
        <w:rPr>
          <w:rFonts w:cstheme="minorHAnsi"/>
        </w:rPr>
        <w:tab/>
      </w:r>
      <w:r w:rsidR="00EE3CC3">
        <w:rPr>
          <w:rFonts w:cstheme="minorHAnsi"/>
        </w:rPr>
        <w:tab/>
      </w:r>
      <w:r w:rsidRPr="00EE3CC3">
        <w:rPr>
          <w:rFonts w:cstheme="minorHAnsi"/>
        </w:rPr>
        <w:t>3.0</w:t>
      </w:r>
    </w:p>
    <w:p w:rsidR="00EE3CC3" w:rsidRDefault="00EE3CC3" w:rsidP="00BB3DF5">
      <w:pPr>
        <w:autoSpaceDE w:val="0"/>
        <w:autoSpaceDN w:val="0"/>
        <w:adjustRightInd w:val="0"/>
        <w:spacing w:line="240" w:lineRule="auto"/>
        <w:ind w:left="360"/>
        <w:rPr>
          <w:rFonts w:cstheme="minorHAnsi"/>
          <w:b/>
          <w:bCs/>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Major Electives </w:t>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AJ-110, 111, 112, 113, 114, 115, 116, PHIL 060, PSYCH 035,</w:t>
      </w:r>
      <w:r w:rsidR="00EE3CC3">
        <w:rPr>
          <w:rFonts w:cstheme="minorHAnsi"/>
        </w:rPr>
        <w:t xml:space="preserve"> </w:t>
      </w:r>
      <w:r w:rsidRPr="00EE3CC3">
        <w:rPr>
          <w:rFonts w:cstheme="minorHAnsi"/>
        </w:rPr>
        <w:t>099, SOC 010, 011, BIOL 025, Math 063, BIS 039, Foreign</w:t>
      </w:r>
      <w:r w:rsidR="00EE3CC3">
        <w:rPr>
          <w:rFonts w:cstheme="minorHAnsi"/>
        </w:rPr>
        <w:t xml:space="preserve"> </w:t>
      </w:r>
      <w:r w:rsidRPr="00EE3CC3">
        <w:rPr>
          <w:rFonts w:cstheme="minorHAnsi"/>
        </w:rPr>
        <w:t>Language (including conversational foreign language and Sign</w:t>
      </w:r>
      <w:r w:rsidR="00EE3CC3">
        <w:rPr>
          <w:rFonts w:cstheme="minorHAnsi"/>
        </w:rPr>
        <w:t xml:space="preserve"> </w:t>
      </w:r>
      <w:r w:rsidRPr="00EE3CC3">
        <w:rPr>
          <w:rFonts w:cstheme="minorHAnsi"/>
        </w:rPr>
        <w:t>Language)</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OR</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LE 160, LE 161, and LE 162</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OR</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LE 154</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Core Requirements in the Major 15.0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Major Elective Requirements 20.0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 Requirements 24.0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Physical Activity 1.0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60.0</w:t>
      </w:r>
    </w:p>
    <w:p w:rsidR="00EE3CC3" w:rsidRDefault="00EE3CC3" w:rsidP="009B7161">
      <w:pPr>
        <w:autoSpaceDE w:val="0"/>
        <w:autoSpaceDN w:val="0"/>
        <w:adjustRightInd w:val="0"/>
        <w:spacing w:line="240" w:lineRule="auto"/>
        <w:rPr>
          <w:rFonts w:ascii="Calibri-Bold" w:hAnsi="Calibri-Bold" w:cs="Calibri-Bold"/>
          <w:b/>
          <w:bCs/>
          <w:sz w:val="21"/>
          <w:szCs w:val="21"/>
        </w:rPr>
      </w:pPr>
    </w:p>
    <w:p w:rsidR="009B7161" w:rsidRDefault="009B7161" w:rsidP="009B7161">
      <w:pPr>
        <w:autoSpaceDE w:val="0"/>
        <w:autoSpaceDN w:val="0"/>
        <w:adjustRightInd w:val="0"/>
        <w:spacing w:line="240" w:lineRule="auto"/>
        <w:rPr>
          <w:rFonts w:ascii="Calibri-Bold" w:hAnsi="Calibri-Bold" w:cs="Calibri-Bold"/>
          <w:b/>
          <w:bCs/>
          <w:sz w:val="21"/>
          <w:szCs w:val="21"/>
        </w:rPr>
      </w:pPr>
    </w:p>
    <w:p w:rsidR="00C0035B"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Science-Transfer degree</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Required Core:</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Pr>
          <w:rFonts w:cstheme="minorHAnsi"/>
        </w:rPr>
        <w:tab/>
      </w:r>
      <w:r w:rsidR="00EE3CC3" w:rsidRPr="00EE3CC3">
        <w:rPr>
          <w:rFonts w:cstheme="minorHAnsi"/>
        </w:rPr>
        <w:t>Introduction</w:t>
      </w:r>
      <w:r w:rsidRPr="00EE3CC3">
        <w:rPr>
          <w:rFonts w:cstheme="minorHAnsi"/>
        </w:rPr>
        <w:t xml:space="preserve"> to Administration of Justice </w:t>
      </w:r>
      <w:r w:rsidR="00EE3CC3">
        <w:rPr>
          <w:rFonts w:cstheme="minorHAnsi"/>
        </w:rPr>
        <w:tab/>
      </w:r>
      <w:r w:rsidRPr="00EE3CC3">
        <w:rPr>
          <w:rFonts w:cstheme="minorHAnsi"/>
        </w:rPr>
        <w:t>3.0</w:t>
      </w:r>
    </w:p>
    <w:p w:rsidR="00C0035B"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Pr>
          <w:rFonts w:cstheme="minorHAnsi"/>
        </w:rPr>
        <w:tab/>
      </w:r>
      <w:r w:rsidRPr="00EE3CC3">
        <w:rPr>
          <w:rFonts w:cstheme="minorHAnsi"/>
        </w:rPr>
        <w:t xml:space="preserve">Criminal Law </w:t>
      </w:r>
      <w:r w:rsidR="00EE3CC3">
        <w:rPr>
          <w:rFonts w:cstheme="minorHAnsi"/>
        </w:rPr>
        <w:tab/>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EE3CC3" w:rsidRPr="00EE3CC3" w:rsidRDefault="00EE3CC3" w:rsidP="00BB3DF5">
      <w:pPr>
        <w:autoSpaceDE w:val="0"/>
        <w:autoSpaceDN w:val="0"/>
        <w:adjustRightInd w:val="0"/>
        <w:spacing w:line="240" w:lineRule="auto"/>
        <w:ind w:left="360"/>
        <w:rPr>
          <w:rFonts w:cstheme="minorHAnsi"/>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List B: Select any TWO of the following courses </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Pr>
          <w:rFonts w:cstheme="minorHAnsi"/>
        </w:rPr>
        <w:tab/>
      </w:r>
      <w:r w:rsidRPr="00EE3CC3">
        <w:rPr>
          <w:rFonts w:cstheme="minorHAnsi"/>
        </w:rPr>
        <w:t>Criminal Procedures</w:t>
      </w:r>
      <w:r w:rsidR="00EE3CC3">
        <w:rPr>
          <w:rFonts w:cstheme="minorHAnsi"/>
        </w:rPr>
        <w:tab/>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Pr>
          <w:rFonts w:cstheme="minorHAnsi"/>
        </w:rPr>
        <w:tab/>
      </w:r>
      <w:r w:rsidRPr="00EE3CC3">
        <w:rPr>
          <w:rFonts w:cstheme="minorHAnsi"/>
        </w:rPr>
        <w:t>Contemporary Police Issues</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Pr>
          <w:rFonts w:cstheme="minorHAnsi"/>
        </w:rPr>
        <w:tab/>
      </w:r>
      <w:r w:rsidRPr="00EE3CC3">
        <w:rPr>
          <w:rFonts w:cstheme="minorHAnsi"/>
        </w:rPr>
        <w:t>Introduction to Criminal Investigation</w:t>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112 </w:t>
      </w:r>
      <w:r w:rsidR="00EE3CC3">
        <w:rPr>
          <w:rFonts w:cstheme="minorHAnsi"/>
        </w:rPr>
        <w:tab/>
      </w:r>
      <w:r w:rsidRPr="00EE3CC3">
        <w:rPr>
          <w:rFonts w:cstheme="minorHAnsi"/>
        </w:rPr>
        <w:t>Introduction to Evidence</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111 </w:t>
      </w:r>
      <w:r w:rsidR="00EE3CC3">
        <w:rPr>
          <w:rFonts w:cstheme="minorHAnsi"/>
        </w:rPr>
        <w:tab/>
      </w:r>
      <w:r w:rsidRPr="00EE3CC3">
        <w:rPr>
          <w:rFonts w:cstheme="minorHAnsi"/>
        </w:rPr>
        <w:t>Juvenile Law and Procedures</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115 </w:t>
      </w:r>
      <w:r w:rsidR="00EE3CC3">
        <w:rPr>
          <w:rFonts w:cstheme="minorHAnsi"/>
        </w:rPr>
        <w:tab/>
      </w:r>
      <w:r w:rsidRPr="00EE3CC3">
        <w:rPr>
          <w:rFonts w:cstheme="minorHAnsi"/>
        </w:rPr>
        <w:t>Forensic Science</w:t>
      </w:r>
      <w:r w:rsidR="00EE3CC3">
        <w:rPr>
          <w:rFonts w:cstheme="minorHAnsi"/>
        </w:rPr>
        <w:tab/>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116 </w:t>
      </w:r>
      <w:r w:rsidR="00EE3CC3">
        <w:rPr>
          <w:rFonts w:cstheme="minorHAnsi"/>
        </w:rPr>
        <w:tab/>
      </w:r>
      <w:r w:rsidRPr="00EE3CC3">
        <w:rPr>
          <w:rFonts w:cstheme="minorHAnsi"/>
        </w:rPr>
        <w:t>Introduction to Corrections</w:t>
      </w:r>
      <w:r w:rsidR="00EE3CC3">
        <w:rPr>
          <w:rFonts w:cstheme="minorHAnsi"/>
        </w:rPr>
        <w:tab/>
      </w:r>
      <w:r w:rsidR="00EE3CC3">
        <w:rPr>
          <w:rFonts w:cstheme="minorHAnsi"/>
        </w:rPr>
        <w:tab/>
      </w:r>
      <w:r w:rsidR="00EE3CC3">
        <w:rPr>
          <w:rFonts w:cstheme="minorHAnsi"/>
        </w:rPr>
        <w:tab/>
        <w:t>3.0</w:t>
      </w:r>
    </w:p>
    <w:p w:rsidR="009B7161" w:rsidRDefault="009B7161" w:rsidP="00172B88">
      <w:pPr>
        <w:autoSpaceDE w:val="0"/>
        <w:autoSpaceDN w:val="0"/>
        <w:adjustRightInd w:val="0"/>
        <w:spacing w:line="240" w:lineRule="auto"/>
        <w:ind w:right="-990"/>
        <w:rPr>
          <w:rFonts w:cstheme="minorHAnsi"/>
          <w:b/>
          <w:bCs/>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List C: Select any TWO of the following courses </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SOC 010 Introduction to Sociology</w:t>
      </w:r>
      <w:r w:rsidR="00717A4B">
        <w:rPr>
          <w:rFonts w:cstheme="minorHAnsi"/>
        </w:rPr>
        <w:tab/>
      </w:r>
      <w:r w:rsidR="00717A4B">
        <w:rPr>
          <w:rFonts w:cstheme="minorHAnsi"/>
        </w:rPr>
        <w:tab/>
      </w:r>
      <w:r w:rsidR="00717A4B">
        <w:rPr>
          <w:rFonts w:cstheme="minorHAnsi"/>
        </w:rPr>
        <w:tab/>
      </w:r>
      <w:r w:rsidR="009B7161">
        <w:rPr>
          <w:rFonts w:cstheme="minorHAnsi"/>
        </w:rPr>
        <w:tab/>
      </w:r>
      <w:r w:rsidR="00717A4B">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PSYCH 001 General Psychology</w:t>
      </w:r>
      <w:r w:rsidR="00717A4B">
        <w:rPr>
          <w:rFonts w:cstheme="minorHAnsi"/>
        </w:rPr>
        <w:tab/>
      </w:r>
      <w:r w:rsidR="00717A4B">
        <w:rPr>
          <w:rFonts w:cstheme="minorHAnsi"/>
        </w:rPr>
        <w:tab/>
      </w:r>
      <w:r w:rsidR="00717A4B">
        <w:rPr>
          <w:rFonts w:cstheme="minorHAnsi"/>
        </w:rPr>
        <w:tab/>
      </w:r>
      <w:r w:rsidR="00717A4B">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MATH 063 Elementary Statistics</w:t>
      </w:r>
      <w:r w:rsidR="00717A4B">
        <w:rPr>
          <w:rFonts w:cstheme="minorHAnsi"/>
        </w:rPr>
        <w:tab/>
      </w:r>
      <w:r w:rsidR="00717A4B">
        <w:rPr>
          <w:rFonts w:cstheme="minorHAnsi"/>
        </w:rPr>
        <w:tab/>
      </w:r>
      <w:r w:rsidR="00717A4B">
        <w:rPr>
          <w:rFonts w:cstheme="minorHAnsi"/>
        </w:rPr>
        <w:tab/>
      </w:r>
      <w:r w:rsidR="00717A4B">
        <w:rPr>
          <w:rFonts w:cstheme="minorHAnsi"/>
        </w:rPr>
        <w:tab/>
        <w:t>3.0</w:t>
      </w:r>
    </w:p>
    <w:p w:rsidR="00717A4B" w:rsidRDefault="00717A4B" w:rsidP="00BB3DF5">
      <w:pPr>
        <w:autoSpaceDE w:val="0"/>
        <w:autoSpaceDN w:val="0"/>
        <w:adjustRightInd w:val="0"/>
        <w:spacing w:line="240" w:lineRule="auto"/>
        <w:ind w:left="360"/>
        <w:rPr>
          <w:rFonts w:cstheme="minorHAnsi"/>
          <w:b/>
          <w:bCs/>
        </w:rPr>
      </w:pP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for the degree: 18.0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Completion of CSU GE-B or IGETC 33.0-39.0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General Electives (to reach 60 units) 3.0-9.0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required for the degree 60.0</w:t>
      </w:r>
    </w:p>
    <w:p w:rsidR="00EE3CC3" w:rsidRDefault="00EE3CC3" w:rsidP="001D75B1">
      <w:pPr>
        <w:autoSpaceDE w:val="0"/>
        <w:autoSpaceDN w:val="0"/>
        <w:adjustRightInd w:val="0"/>
        <w:spacing w:line="240" w:lineRule="auto"/>
        <w:rPr>
          <w:rFonts w:cs="Tahoma-Bold"/>
          <w:b/>
          <w:bCs/>
          <w:sz w:val="24"/>
          <w:szCs w:val="24"/>
          <w:u w:val="single"/>
        </w:rPr>
      </w:pPr>
    </w:p>
    <w:p w:rsidR="00172B88" w:rsidRDefault="001D75B1" w:rsidP="00BF20FB">
      <w:pPr>
        <w:autoSpaceDE w:val="0"/>
        <w:autoSpaceDN w:val="0"/>
        <w:adjustRightInd w:val="0"/>
        <w:spacing w:line="240" w:lineRule="auto"/>
        <w:ind w:left="360" w:right="-540" w:firstLine="360"/>
        <w:rPr>
          <w:rFonts w:cs="Tahoma-Bold"/>
          <w:bCs/>
        </w:rPr>
      </w:pPr>
      <w:r w:rsidRPr="00082354">
        <w:rPr>
          <w:rFonts w:cs="Tahoma-Bold"/>
          <w:bCs/>
        </w:rPr>
        <w:t>As the m</w:t>
      </w:r>
      <w:r w:rsidR="00D44961">
        <w:rPr>
          <w:rFonts w:cs="Tahoma-Bold"/>
          <w:bCs/>
        </w:rPr>
        <w:t>ajor requirements suggest, the P</w:t>
      </w:r>
      <w:r w:rsidRPr="00082354">
        <w:rPr>
          <w:rFonts w:cs="Tahoma-Bold"/>
          <w:bCs/>
        </w:rPr>
        <w:t xml:space="preserve">rogram has </w:t>
      </w:r>
      <w:r w:rsidR="002F10D5" w:rsidRPr="00082354">
        <w:rPr>
          <w:rFonts w:cs="Tahoma-Bold"/>
          <w:bCs/>
        </w:rPr>
        <w:t>five</w:t>
      </w:r>
      <w:r w:rsidRPr="00082354">
        <w:rPr>
          <w:rFonts w:cs="Tahoma-Bold"/>
          <w:bCs/>
        </w:rPr>
        <w:t xml:space="preserve"> required courses: </w:t>
      </w:r>
      <w:r w:rsidR="002F10D5" w:rsidRPr="00082354">
        <w:rPr>
          <w:rFonts w:cs="Tahoma-Bold"/>
          <w:bCs/>
        </w:rPr>
        <w:t>AJ-010</w:t>
      </w:r>
      <w:r w:rsidRPr="00082354">
        <w:rPr>
          <w:rFonts w:cs="Tahoma-Bold"/>
          <w:bCs/>
        </w:rPr>
        <w:t xml:space="preserve"> </w:t>
      </w:r>
      <w:r w:rsidR="00082354" w:rsidRPr="00082354">
        <w:rPr>
          <w:rFonts w:cs="Tahoma-Bold"/>
          <w:bCs/>
        </w:rPr>
        <w:t>Introduction to AJ</w:t>
      </w:r>
      <w:r w:rsidR="002F10D5" w:rsidRPr="00082354">
        <w:rPr>
          <w:rFonts w:cs="Tahoma-Bold"/>
          <w:bCs/>
        </w:rPr>
        <w:t xml:space="preserve">, AJ-011 Criminal Law, AJ-013 Criminal Procedures, AJ-014 Contemporary Police Issues, and AJ-015 Introduction to Criminal Investigations.  </w:t>
      </w:r>
      <w:r w:rsidRPr="00082354">
        <w:rPr>
          <w:rFonts w:cs="Tahoma-Bold"/>
          <w:bCs/>
        </w:rPr>
        <w:t xml:space="preserve">Beyond these required courses, students may choose to acquire more specialized knowledge in any of </w:t>
      </w:r>
      <w:r w:rsidR="00D44961">
        <w:rPr>
          <w:rFonts w:cs="Tahoma-Bold"/>
          <w:bCs/>
        </w:rPr>
        <w:t>the</w:t>
      </w:r>
      <w:r w:rsidRPr="00082354">
        <w:rPr>
          <w:rFonts w:cs="Tahoma-Bold"/>
          <w:bCs/>
        </w:rPr>
        <w:t xml:space="preserve"> </w:t>
      </w:r>
      <w:r w:rsidR="00082354" w:rsidRPr="00082354">
        <w:rPr>
          <w:rFonts w:cs="Tahoma-Bold"/>
          <w:bCs/>
        </w:rPr>
        <w:t>Specialty Elective courses</w:t>
      </w:r>
      <w:r w:rsidRPr="00082354">
        <w:rPr>
          <w:rFonts w:cs="Tahoma-Bold"/>
          <w:bCs/>
        </w:rPr>
        <w:t xml:space="preserve">. To complete the major, students </w:t>
      </w:r>
      <w:r w:rsidR="00E97643" w:rsidRPr="00082354">
        <w:rPr>
          <w:rFonts w:cs="Tahoma-Bold"/>
          <w:bCs/>
        </w:rPr>
        <w:t xml:space="preserve">must </w:t>
      </w:r>
      <w:r w:rsidRPr="00082354">
        <w:rPr>
          <w:rFonts w:cs="Tahoma-Bold"/>
          <w:bCs/>
        </w:rPr>
        <w:t xml:space="preserve">also take </w:t>
      </w:r>
      <w:r w:rsidR="00082354" w:rsidRPr="00082354">
        <w:rPr>
          <w:rFonts w:cs="Tahoma-Bold"/>
          <w:bCs/>
        </w:rPr>
        <w:t>the requisite units in the</w:t>
      </w:r>
      <w:r w:rsidRPr="00082354">
        <w:rPr>
          <w:rFonts w:cs="Tahoma-Bold"/>
          <w:bCs/>
        </w:rPr>
        <w:t xml:space="preserve"> </w:t>
      </w:r>
      <w:r w:rsidR="00AD164B">
        <w:rPr>
          <w:rFonts w:cs="Tahoma-Bold"/>
          <w:bCs/>
        </w:rPr>
        <w:t>s</w:t>
      </w:r>
      <w:r w:rsidRPr="00082354">
        <w:rPr>
          <w:rFonts w:cs="Tahoma-Bold"/>
          <w:bCs/>
        </w:rPr>
        <w:t xml:space="preserve">pecialty </w:t>
      </w:r>
    </w:p>
    <w:p w:rsidR="00172B88" w:rsidRDefault="00172B88" w:rsidP="00172B88">
      <w:pPr>
        <w:pBdr>
          <w:top w:val="thinThickSmallGap" w:sz="12" w:space="1" w:color="45A98F"/>
        </w:pBdr>
        <w:autoSpaceDE w:val="0"/>
        <w:autoSpaceDN w:val="0"/>
        <w:adjustRightInd w:val="0"/>
        <w:spacing w:line="240" w:lineRule="auto"/>
        <w:ind w:left="360" w:right="-990" w:hanging="1080"/>
        <w:rPr>
          <w:rFonts w:cs="Tahoma-Bold"/>
          <w:bCs/>
        </w:rPr>
      </w:pPr>
    </w:p>
    <w:p w:rsidR="001D75B1" w:rsidRDefault="00082354" w:rsidP="00172B88">
      <w:pPr>
        <w:autoSpaceDE w:val="0"/>
        <w:autoSpaceDN w:val="0"/>
        <w:adjustRightInd w:val="0"/>
        <w:spacing w:line="240" w:lineRule="auto"/>
        <w:ind w:left="360" w:right="-540"/>
        <w:rPr>
          <w:rFonts w:cs="Tahoma-Bold"/>
          <w:bCs/>
        </w:rPr>
      </w:pPr>
      <w:r w:rsidRPr="00082354">
        <w:rPr>
          <w:rFonts w:cs="Tahoma-Bold"/>
          <w:bCs/>
        </w:rPr>
        <w:t xml:space="preserve">elective category to </w:t>
      </w:r>
      <w:r w:rsidR="001D75B1" w:rsidRPr="00082354">
        <w:rPr>
          <w:rFonts w:cs="Tahoma-Bold"/>
          <w:bCs/>
        </w:rPr>
        <w:t xml:space="preserve">reach the </w:t>
      </w:r>
      <w:r w:rsidRPr="00082354">
        <w:rPr>
          <w:rFonts w:cs="Tahoma-Bold"/>
          <w:bCs/>
        </w:rPr>
        <w:t>unit</w:t>
      </w:r>
      <w:r w:rsidR="001D75B1" w:rsidRPr="00082354">
        <w:rPr>
          <w:rFonts w:cs="Tahoma-Bold"/>
          <w:bCs/>
        </w:rPr>
        <w:t xml:space="preserve"> total </w:t>
      </w:r>
      <w:r w:rsidRPr="00082354">
        <w:rPr>
          <w:rFonts w:cs="Tahoma-Bold"/>
          <w:bCs/>
        </w:rPr>
        <w:t>required</w:t>
      </w:r>
      <w:r w:rsidR="001D75B1" w:rsidRPr="00082354">
        <w:rPr>
          <w:rFonts w:cs="Tahoma-Bold"/>
          <w:bCs/>
        </w:rPr>
        <w:t xml:space="preserve">. For example, students interested in working in </w:t>
      </w:r>
      <w:r w:rsidR="00AD164B" w:rsidRPr="00082354">
        <w:rPr>
          <w:rFonts w:cs="Tahoma-Bold"/>
          <w:bCs/>
        </w:rPr>
        <w:t>law</w:t>
      </w:r>
      <w:r w:rsidR="001D75B1" w:rsidRPr="00082354">
        <w:rPr>
          <w:rFonts w:cs="Tahoma-Bold"/>
          <w:bCs/>
        </w:rPr>
        <w:t xml:space="preserve"> </w:t>
      </w:r>
      <w:r w:rsidRPr="00082354">
        <w:rPr>
          <w:rFonts w:cs="Tahoma-Bold"/>
          <w:bCs/>
        </w:rPr>
        <w:t>enforcement</w:t>
      </w:r>
      <w:r w:rsidR="001D75B1" w:rsidRPr="00082354">
        <w:rPr>
          <w:rFonts w:cs="Tahoma-Bold"/>
          <w:bCs/>
        </w:rPr>
        <w:t xml:space="preserve"> may select the courses in </w:t>
      </w:r>
      <w:r w:rsidRPr="00082354">
        <w:rPr>
          <w:rFonts w:cs="Tahoma-Bold"/>
          <w:bCs/>
        </w:rPr>
        <w:t xml:space="preserve">Narcotics and Drug Abuse and Juvenile Law and Procedures while students interested in correctional careers </w:t>
      </w:r>
      <w:r w:rsidR="001D75B1" w:rsidRPr="00082354">
        <w:rPr>
          <w:rFonts w:cs="Tahoma-Bold"/>
          <w:bCs/>
        </w:rPr>
        <w:t xml:space="preserve">may choose to study </w:t>
      </w:r>
      <w:r w:rsidRPr="00082354">
        <w:rPr>
          <w:rFonts w:cs="Tahoma-Bold"/>
          <w:bCs/>
        </w:rPr>
        <w:t xml:space="preserve">Introduction to Correction and Crime and Violence in America.  </w:t>
      </w:r>
    </w:p>
    <w:p w:rsidR="00C739EA" w:rsidRDefault="00C739EA" w:rsidP="00D44961">
      <w:pPr>
        <w:autoSpaceDE w:val="0"/>
        <w:autoSpaceDN w:val="0"/>
        <w:adjustRightInd w:val="0"/>
        <w:spacing w:line="240" w:lineRule="auto"/>
        <w:rPr>
          <w:rFonts w:cs="Tahoma-Bold"/>
          <w:bCs/>
        </w:rPr>
      </w:pPr>
    </w:p>
    <w:p w:rsidR="00AD164B" w:rsidRPr="00C739EA" w:rsidRDefault="00C739EA" w:rsidP="00C739EA">
      <w:pPr>
        <w:autoSpaceDE w:val="0"/>
        <w:autoSpaceDN w:val="0"/>
        <w:adjustRightInd w:val="0"/>
        <w:spacing w:line="240" w:lineRule="auto"/>
        <w:ind w:left="360" w:firstLine="360"/>
        <w:rPr>
          <w:rFonts w:cs="Tahoma-Bold"/>
          <w:b/>
          <w:bCs/>
          <w:i/>
        </w:rPr>
      </w:pPr>
      <w:r w:rsidRPr="00C739EA">
        <w:rPr>
          <w:rFonts w:cs="Tahoma-Bold"/>
          <w:b/>
          <w:bCs/>
          <w:i/>
        </w:rPr>
        <w:t>The entire suite of AJ</w:t>
      </w:r>
      <w:r w:rsidR="00AD164B" w:rsidRPr="00C739EA">
        <w:rPr>
          <w:rFonts w:cs="Tahoma-Bold"/>
          <w:b/>
          <w:bCs/>
          <w:i/>
        </w:rPr>
        <w:t xml:space="preserve"> courses </w:t>
      </w:r>
      <w:r w:rsidR="00172B88">
        <w:rPr>
          <w:rFonts w:cs="Tahoma-Bold"/>
          <w:b/>
          <w:bCs/>
          <w:i/>
        </w:rPr>
        <w:t>is</w:t>
      </w:r>
      <w:r w:rsidR="00AD164B" w:rsidRPr="00C739EA">
        <w:rPr>
          <w:rFonts w:cs="Tahoma-Bold"/>
          <w:b/>
          <w:bCs/>
          <w:i/>
        </w:rPr>
        <w:t xml:space="preserve"> listed below </w:t>
      </w:r>
      <w:r>
        <w:rPr>
          <w:rFonts w:cs="Tahoma-Bold"/>
          <w:b/>
          <w:bCs/>
          <w:i/>
        </w:rPr>
        <w:t>with</w:t>
      </w:r>
      <w:r w:rsidRPr="00C739EA">
        <w:rPr>
          <w:rFonts w:cs="Tahoma-Bold"/>
          <w:b/>
          <w:bCs/>
          <w:i/>
        </w:rPr>
        <w:t xml:space="preserve"> complete course description, total units, grading status, prerequisite recommendations, and transfer status. </w:t>
      </w:r>
    </w:p>
    <w:p w:rsidR="00C739EA" w:rsidRDefault="00C739EA" w:rsidP="00BB3DF5">
      <w:pPr>
        <w:autoSpaceDE w:val="0"/>
        <w:autoSpaceDN w:val="0"/>
        <w:adjustRightInd w:val="0"/>
        <w:spacing w:line="240" w:lineRule="auto"/>
        <w:ind w:left="360"/>
        <w:rPr>
          <w:rFonts w:cs="Tahoma-Bold"/>
          <w:b/>
          <w:bCs/>
          <w:sz w:val="24"/>
          <w:szCs w:val="24"/>
          <w:u w:val="single"/>
        </w:rPr>
      </w:pPr>
    </w:p>
    <w:p w:rsidR="001D75B1" w:rsidRPr="007C024D" w:rsidRDefault="001D75B1" w:rsidP="00BB3DF5">
      <w:pPr>
        <w:autoSpaceDE w:val="0"/>
        <w:autoSpaceDN w:val="0"/>
        <w:adjustRightInd w:val="0"/>
        <w:spacing w:line="240" w:lineRule="auto"/>
        <w:ind w:left="360"/>
        <w:rPr>
          <w:rFonts w:cs="Tahoma-Bold"/>
          <w:b/>
          <w:bCs/>
          <w:sz w:val="24"/>
          <w:szCs w:val="24"/>
          <w:u w:val="single"/>
        </w:rPr>
      </w:pPr>
      <w:r w:rsidRPr="007C024D">
        <w:rPr>
          <w:rFonts w:cs="Tahoma-Bold"/>
          <w:b/>
          <w:bCs/>
          <w:sz w:val="24"/>
          <w:szCs w:val="24"/>
          <w:u w:val="single"/>
        </w:rPr>
        <w:t xml:space="preserve">Course descriptions: </w:t>
      </w:r>
    </w:p>
    <w:p w:rsidR="00A810FB" w:rsidRDefault="00A810FB" w:rsidP="00BB3DF5">
      <w:pPr>
        <w:autoSpaceDE w:val="0"/>
        <w:autoSpaceDN w:val="0"/>
        <w:adjustRightInd w:val="0"/>
        <w:spacing w:line="240" w:lineRule="auto"/>
        <w:ind w:left="360"/>
        <w:rPr>
          <w:rFonts w:cs="Tahoma-Bold"/>
          <w:b/>
          <w:bCs/>
          <w:sz w:val="24"/>
          <w:szCs w:val="24"/>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AJ-010</w:t>
      </w:r>
      <w:r>
        <w:rPr>
          <w:rFonts w:cstheme="minorHAnsi"/>
          <w:b/>
          <w:bCs/>
        </w:rPr>
        <w:tab/>
        <w:t>Introduction to Administration of Justice</w:t>
      </w:r>
      <w:r>
        <w:rPr>
          <w:rFonts w:cstheme="minorHAnsi"/>
          <w:b/>
          <w:bCs/>
        </w:rPr>
        <w:tab/>
      </w:r>
      <w:r>
        <w:rPr>
          <w:rFonts w:cstheme="minorHAnsi"/>
          <w:b/>
          <w:bCs/>
        </w:rPr>
        <w:tab/>
      </w:r>
      <w:r w:rsidRPr="00A810FB">
        <w:rPr>
          <w:rFonts w:cstheme="minorHAnsi"/>
          <w:b/>
          <w:bCs/>
        </w:rPr>
        <w:t xml:space="preserve"> Units: 3</w:t>
      </w:r>
    </w:p>
    <w:p w:rsidR="00A810FB" w:rsidRPr="00A810FB" w:rsidRDefault="00A810FB" w:rsidP="00BF20FB">
      <w:pPr>
        <w:autoSpaceDE w:val="0"/>
        <w:autoSpaceDN w:val="0"/>
        <w:adjustRightInd w:val="0"/>
        <w:spacing w:line="240" w:lineRule="auto"/>
        <w:ind w:left="360" w:right="-540"/>
        <w:rPr>
          <w:rFonts w:cstheme="minorHAnsi"/>
        </w:rPr>
      </w:pPr>
      <w:r w:rsidRPr="00A810FB">
        <w:rPr>
          <w:rFonts w:cstheme="minorHAnsi"/>
        </w:rPr>
        <w:t>This course covers the history and philosophy of administration of justice including</w:t>
      </w:r>
      <w:r>
        <w:rPr>
          <w:rFonts w:cstheme="minorHAnsi"/>
        </w:rPr>
        <w:t xml:space="preserve"> </w:t>
      </w:r>
      <w:r w:rsidRPr="00A810FB">
        <w:rPr>
          <w:rFonts w:cstheme="minorHAnsi"/>
        </w:rPr>
        <w:t>law enforcement, the courts, and corrections. Responsibilities of criminal justice</w:t>
      </w:r>
      <w:r>
        <w:rPr>
          <w:rFonts w:cstheme="minorHAnsi"/>
        </w:rPr>
        <w:t xml:space="preserve"> </w:t>
      </w:r>
      <w:r w:rsidRPr="00A810FB">
        <w:rPr>
          <w:rFonts w:cstheme="minorHAnsi"/>
        </w:rPr>
        <w:t>agents, legal frameworks, and the role of the justice system in a pluralistic society</w:t>
      </w:r>
      <w:r>
        <w:rPr>
          <w:rFonts w:cstheme="minorHAnsi"/>
        </w:rPr>
        <w:t xml:space="preserve"> </w:t>
      </w:r>
      <w:r w:rsidRPr="00A810FB">
        <w:rPr>
          <w:rFonts w:cstheme="minorHAnsi"/>
        </w:rPr>
        <w:t>are examined. Concepts of crime causation, punishments and rehabilitation, and</w:t>
      </w:r>
      <w:r>
        <w:rPr>
          <w:rFonts w:cstheme="minorHAnsi"/>
        </w:rPr>
        <w:t xml:space="preserve"> </w:t>
      </w:r>
      <w:r w:rsidRPr="00A810FB">
        <w:rPr>
          <w:rFonts w:cstheme="minorHAnsi"/>
        </w:rPr>
        <w:t>training standards of criminal justice personnel are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CSU/UC Degree Applicable: AA/AS</w:t>
      </w:r>
    </w:p>
    <w:p w:rsid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0566AE" w:rsidRPr="00A810FB" w:rsidRDefault="000566AE" w:rsidP="00F051E3">
      <w:pPr>
        <w:autoSpaceDE w:val="0"/>
        <w:autoSpaceDN w:val="0"/>
        <w:adjustRightInd w:val="0"/>
        <w:spacing w:line="240" w:lineRule="auto"/>
        <w:rPr>
          <w:rFonts w:cstheme="minorHAnsi"/>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AJ-011</w:t>
      </w:r>
      <w:r>
        <w:rPr>
          <w:rFonts w:cstheme="minorHAnsi"/>
          <w:b/>
          <w:bCs/>
        </w:rPr>
        <w:tab/>
        <w:t>Criminal Law</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covers concepts of criminal law including history, philosophy, and</w:t>
      </w:r>
      <w:r w:rsidR="00DF6B0C">
        <w:rPr>
          <w:rFonts w:cstheme="minorHAnsi"/>
        </w:rPr>
        <w:t xml:space="preserve"> </w:t>
      </w:r>
      <w:r w:rsidRPr="00A810FB">
        <w:rPr>
          <w:rFonts w:cstheme="minorHAnsi"/>
        </w:rPr>
        <w:t>legal structure. Definitions and classifications of crime, case law analysis, the</w:t>
      </w:r>
      <w:r w:rsidR="00DF6B0C">
        <w:rPr>
          <w:rFonts w:cstheme="minorHAnsi"/>
        </w:rPr>
        <w:t xml:space="preserve"> </w:t>
      </w:r>
      <w:r w:rsidRPr="00A810FB">
        <w:rPr>
          <w:rFonts w:cstheme="minorHAnsi"/>
        </w:rPr>
        <w:t>court system and the U.S. Constitution are examined. Crimes against person,</w:t>
      </w:r>
      <w:r w:rsidR="00DF6B0C">
        <w:rPr>
          <w:rFonts w:cstheme="minorHAnsi"/>
        </w:rPr>
        <w:t xml:space="preserve"> </w:t>
      </w:r>
      <w:r w:rsidRPr="00A810FB">
        <w:rPr>
          <w:rFonts w:cstheme="minorHAnsi"/>
        </w:rPr>
        <w:t>property crimes, and the legal system as a social and cultural ideology are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F051E3" w:rsidRPr="00A810FB" w:rsidRDefault="00F051E3" w:rsidP="00657495">
      <w:pPr>
        <w:autoSpaceDE w:val="0"/>
        <w:autoSpaceDN w:val="0"/>
        <w:adjustRightInd w:val="0"/>
        <w:spacing w:line="240" w:lineRule="auto"/>
        <w:ind w:left="360" w:right="-1080" w:hanging="1080"/>
        <w:rPr>
          <w:rFonts w:cstheme="minorHAnsi"/>
        </w:rPr>
      </w:pP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AJ-013 </w:t>
      </w:r>
      <w:r w:rsidR="00DF6B0C">
        <w:rPr>
          <w:rFonts w:cstheme="minorHAnsi"/>
          <w:b/>
          <w:bCs/>
        </w:rPr>
        <w:tab/>
        <w:t>Criminal Procedures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will cover the history, legal terminology, and principles of criminal</w:t>
      </w:r>
      <w:r w:rsidR="00DF6B0C">
        <w:rPr>
          <w:rFonts w:cstheme="minorHAnsi"/>
        </w:rPr>
        <w:t xml:space="preserve"> procedures. </w:t>
      </w:r>
      <w:r w:rsidRPr="00A810FB">
        <w:rPr>
          <w:rFonts w:cstheme="minorHAnsi"/>
        </w:rPr>
        <w:t>Constitutional provisions, interpretation of statutory and case law,</w:t>
      </w:r>
      <w:r w:rsidR="00DF6B0C">
        <w:rPr>
          <w:rFonts w:cstheme="minorHAnsi"/>
        </w:rPr>
        <w:t xml:space="preserve"> </w:t>
      </w:r>
      <w:r w:rsidRPr="00A810FB">
        <w:rPr>
          <w:rFonts w:cstheme="minorHAnsi"/>
        </w:rPr>
        <w:t>legal aspects of arrest, rules governing search and seizure, and institutional</w:t>
      </w:r>
      <w:r w:rsidR="00DF6B0C">
        <w:rPr>
          <w:rFonts w:cstheme="minorHAnsi"/>
        </w:rPr>
        <w:t xml:space="preserve"> </w:t>
      </w:r>
      <w:r w:rsidR="00DF6B0C" w:rsidRPr="00A810FB">
        <w:rPr>
          <w:rFonts w:cstheme="minorHAnsi"/>
        </w:rPr>
        <w:t>responsibilities</w:t>
      </w:r>
      <w:r w:rsidRPr="00A810FB">
        <w:rPr>
          <w:rFonts w:cstheme="minorHAnsi"/>
        </w:rPr>
        <w:t xml:space="preserve"> of the criminal justice system within a multicultural society are</w:t>
      </w:r>
      <w:r w:rsidR="00DF6B0C">
        <w:rPr>
          <w:rFonts w:cstheme="minorHAnsi"/>
        </w:rPr>
        <w:t xml:space="preserve"> </w:t>
      </w:r>
      <w:r w:rsidRPr="00A810FB">
        <w:rPr>
          <w:rFonts w:cstheme="minorHAnsi"/>
        </w:rPr>
        <w:t>examined.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DF6B0C" w:rsidRDefault="00DF6B0C" w:rsidP="00BB3DF5">
      <w:pPr>
        <w:autoSpaceDE w:val="0"/>
        <w:autoSpaceDN w:val="0"/>
        <w:adjustRightInd w:val="0"/>
        <w:spacing w:line="240" w:lineRule="auto"/>
        <w:ind w:left="360"/>
        <w:rPr>
          <w:rFonts w:cstheme="minorHAnsi"/>
          <w:b/>
          <w:bCs/>
        </w:rPr>
      </w:pPr>
    </w:p>
    <w:p w:rsidR="00172B88" w:rsidRDefault="00172B88" w:rsidP="00BB3DF5">
      <w:pPr>
        <w:autoSpaceDE w:val="0"/>
        <w:autoSpaceDN w:val="0"/>
        <w:adjustRightInd w:val="0"/>
        <w:spacing w:line="240" w:lineRule="auto"/>
        <w:ind w:left="360"/>
        <w:rPr>
          <w:rFonts w:cstheme="minorHAnsi"/>
          <w:b/>
          <w:bCs/>
        </w:rPr>
      </w:pPr>
    </w:p>
    <w:p w:rsidR="00172B88" w:rsidRDefault="00172B88" w:rsidP="00BB3DF5">
      <w:pPr>
        <w:autoSpaceDE w:val="0"/>
        <w:autoSpaceDN w:val="0"/>
        <w:adjustRightInd w:val="0"/>
        <w:spacing w:line="240" w:lineRule="auto"/>
        <w:ind w:left="360"/>
        <w:rPr>
          <w:rFonts w:cstheme="minorHAnsi"/>
          <w:b/>
          <w:bCs/>
        </w:rPr>
      </w:pPr>
    </w:p>
    <w:p w:rsidR="00172B88" w:rsidRDefault="00172B88" w:rsidP="00172B88">
      <w:pPr>
        <w:pBdr>
          <w:top w:val="thinThickSmallGap" w:sz="12" w:space="1" w:color="45A98F"/>
        </w:pBdr>
        <w:autoSpaceDE w:val="0"/>
        <w:autoSpaceDN w:val="0"/>
        <w:adjustRightInd w:val="0"/>
        <w:spacing w:line="240" w:lineRule="auto"/>
        <w:ind w:left="360" w:right="-1080" w:hanging="108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AJ-014 </w:t>
      </w:r>
      <w:r w:rsidR="00DF6B0C">
        <w:rPr>
          <w:rFonts w:cstheme="minorHAnsi"/>
          <w:b/>
          <w:bCs/>
        </w:rPr>
        <w:t>Contemporary Police Issues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44961">
        <w:rPr>
          <w:rFonts w:cstheme="minorHAnsi"/>
          <w:b/>
          <w:bCs/>
        </w:rPr>
        <w:tab/>
      </w:r>
      <w:r w:rsidRPr="00A810FB">
        <w:rPr>
          <w:rFonts w:cstheme="minorHAnsi"/>
          <w:b/>
          <w:bCs/>
        </w:rPr>
        <w:t>Units: 3</w:t>
      </w:r>
    </w:p>
    <w:p w:rsidR="00A810FB" w:rsidRPr="00A810FB" w:rsidRDefault="00A810FB" w:rsidP="00BF20FB">
      <w:pPr>
        <w:autoSpaceDE w:val="0"/>
        <w:autoSpaceDN w:val="0"/>
        <w:adjustRightInd w:val="0"/>
        <w:spacing w:line="240" w:lineRule="auto"/>
        <w:ind w:left="360" w:right="-720"/>
        <w:rPr>
          <w:rFonts w:cstheme="minorHAnsi"/>
        </w:rPr>
      </w:pPr>
      <w:r w:rsidRPr="00A810FB">
        <w:rPr>
          <w:rFonts w:cstheme="minorHAnsi"/>
        </w:rPr>
        <w:t>This course focuses on both the historical and contemporary role of police in</w:t>
      </w:r>
      <w:r w:rsidR="00DF6B0C">
        <w:rPr>
          <w:rFonts w:cstheme="minorHAnsi"/>
        </w:rPr>
        <w:t xml:space="preserve"> </w:t>
      </w:r>
      <w:r w:rsidRPr="00A810FB">
        <w:rPr>
          <w:rFonts w:cstheme="minorHAnsi"/>
        </w:rPr>
        <w:t>society. Emphasis is placed on discussion and research of police hiring and</w:t>
      </w:r>
      <w:r w:rsidR="00DF6B0C">
        <w:rPr>
          <w:rFonts w:cstheme="minorHAnsi"/>
        </w:rPr>
        <w:t xml:space="preserve"> </w:t>
      </w:r>
      <w:r w:rsidRPr="00A810FB">
        <w:rPr>
          <w:rFonts w:cstheme="minorHAnsi"/>
        </w:rPr>
        <w:t>training procedures, ethical issues, use of police discretion, police corruption, and</w:t>
      </w:r>
      <w:r w:rsidR="00DF6B0C">
        <w:rPr>
          <w:rFonts w:cstheme="minorHAnsi"/>
        </w:rPr>
        <w:t xml:space="preserve"> </w:t>
      </w:r>
      <w:r w:rsidRPr="00A810FB">
        <w:rPr>
          <w:rFonts w:cstheme="minorHAnsi"/>
        </w:rPr>
        <w:t>the role of women and minorities in law enforcement.</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AJ-015 </w:t>
      </w:r>
      <w:r w:rsidR="008A1726">
        <w:rPr>
          <w:rFonts w:cstheme="minorHAnsi"/>
          <w:b/>
          <w:bCs/>
        </w:rPr>
        <w:tab/>
      </w:r>
      <w:r w:rsidR="00DF6B0C">
        <w:rPr>
          <w:rFonts w:cstheme="minorHAnsi"/>
          <w:b/>
          <w:bCs/>
        </w:rPr>
        <w:t>Introduction to Criminal Investigation</w:t>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A810FB" w:rsidRPr="00A810FB" w:rsidRDefault="00A810FB" w:rsidP="00BF20FB">
      <w:pPr>
        <w:autoSpaceDE w:val="0"/>
        <w:autoSpaceDN w:val="0"/>
        <w:adjustRightInd w:val="0"/>
        <w:spacing w:line="240" w:lineRule="auto"/>
        <w:ind w:left="360" w:right="-720"/>
        <w:rPr>
          <w:rFonts w:cstheme="minorHAnsi"/>
        </w:rPr>
      </w:pPr>
      <w:r w:rsidRPr="00A810FB">
        <w:rPr>
          <w:rFonts w:cstheme="minorHAnsi"/>
        </w:rPr>
        <w:t>This course covers fundamental principles and procedures of criminal</w:t>
      </w:r>
      <w:r w:rsidR="00DF6B0C">
        <w:rPr>
          <w:rFonts w:cstheme="minorHAnsi"/>
        </w:rPr>
        <w:t xml:space="preserve"> </w:t>
      </w:r>
      <w:r w:rsidRPr="00A810FB">
        <w:rPr>
          <w:rFonts w:cstheme="minorHAnsi"/>
        </w:rPr>
        <w:t>investigation including crime scene management, documentation methods, rules</w:t>
      </w:r>
      <w:r w:rsidR="00DF6B0C">
        <w:rPr>
          <w:rFonts w:cstheme="minorHAnsi"/>
        </w:rPr>
        <w:t xml:space="preserve"> </w:t>
      </w:r>
      <w:r w:rsidRPr="00A810FB">
        <w:rPr>
          <w:rFonts w:cstheme="minorHAnsi"/>
        </w:rPr>
        <w:t>of evidence, and interviewing and interrogation. Modus operandi, sources of</w:t>
      </w:r>
      <w:r w:rsidR="00DF6B0C">
        <w:rPr>
          <w:rFonts w:cstheme="minorHAnsi"/>
        </w:rPr>
        <w:t xml:space="preserve"> </w:t>
      </w:r>
      <w:r w:rsidRPr="00A810FB">
        <w:rPr>
          <w:rFonts w:cstheme="minorHAnsi"/>
        </w:rPr>
        <w:t>information, chain of custody, and investigative techniques related to persons and</w:t>
      </w:r>
      <w:r w:rsidR="00DF6B0C">
        <w:rPr>
          <w:rFonts w:cstheme="minorHAnsi"/>
        </w:rPr>
        <w:t xml:space="preserve"> </w:t>
      </w:r>
      <w:r w:rsidRPr="00A810FB">
        <w:rPr>
          <w:rFonts w:cstheme="minorHAnsi"/>
        </w:rPr>
        <w:t>property crimes are analyzed.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576961" w:rsidRDefault="00576961" w:rsidP="00A810FB">
      <w:pPr>
        <w:autoSpaceDE w:val="0"/>
        <w:autoSpaceDN w:val="0"/>
        <w:adjustRightInd w:val="0"/>
        <w:spacing w:line="240" w:lineRule="auto"/>
        <w:rPr>
          <w:rFonts w:cstheme="minorHAnsi"/>
          <w:b/>
          <w:bCs/>
        </w:rPr>
      </w:pPr>
    </w:p>
    <w:p w:rsidR="00A810FB" w:rsidRPr="00A810FB" w:rsidRDefault="00DF6B0C" w:rsidP="00BB3DF5">
      <w:pPr>
        <w:autoSpaceDE w:val="0"/>
        <w:autoSpaceDN w:val="0"/>
        <w:adjustRightInd w:val="0"/>
        <w:spacing w:line="240" w:lineRule="auto"/>
        <w:ind w:left="360"/>
        <w:rPr>
          <w:rFonts w:cstheme="minorHAnsi"/>
          <w:b/>
          <w:bCs/>
        </w:rPr>
      </w:pPr>
      <w:r>
        <w:rPr>
          <w:rFonts w:cstheme="minorHAnsi"/>
          <w:b/>
          <w:bCs/>
        </w:rPr>
        <w:t>AJ-110</w:t>
      </w:r>
      <w:r>
        <w:rPr>
          <w:rFonts w:cstheme="minorHAnsi"/>
          <w:b/>
          <w:bCs/>
        </w:rPr>
        <w:tab/>
        <w:t>Narcotics and Drug Abuse</w:t>
      </w:r>
      <w:r>
        <w:rPr>
          <w:rFonts w:cstheme="minorHAnsi"/>
          <w:b/>
          <w:bCs/>
        </w:rPr>
        <w:tab/>
      </w:r>
      <w:r>
        <w:rPr>
          <w:rFonts w:cstheme="minorHAnsi"/>
          <w:b/>
          <w:bCs/>
        </w:rPr>
        <w:tab/>
      </w:r>
      <w:r>
        <w:rPr>
          <w:rFonts w:cstheme="minorHAnsi"/>
          <w:b/>
          <w:bCs/>
        </w:rPr>
        <w:tab/>
      </w:r>
      <w:r>
        <w:rPr>
          <w:rFonts w:cstheme="minorHAnsi"/>
          <w:b/>
          <w:bCs/>
        </w:rPr>
        <w:tab/>
      </w:r>
      <w:r w:rsidR="00A810FB" w:rsidRPr="00A810FB">
        <w:rPr>
          <w:rFonts w:cstheme="minorHAnsi"/>
          <w:b/>
          <w:bCs/>
        </w:rPr>
        <w:t>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explores the history and classification of legal and illegal psychoactive</w:t>
      </w:r>
      <w:r w:rsidR="00DF6B0C">
        <w:rPr>
          <w:rFonts w:cstheme="minorHAnsi"/>
        </w:rPr>
        <w:t xml:space="preserve"> </w:t>
      </w:r>
      <w:r w:rsidRPr="00A810FB">
        <w:rPr>
          <w:rFonts w:cstheme="minorHAnsi"/>
        </w:rPr>
        <w:t>drugs including physiological and physical effects. Historical and contemporary</w:t>
      </w:r>
      <w:r w:rsidR="00DF6B0C">
        <w:rPr>
          <w:rFonts w:cstheme="minorHAnsi"/>
        </w:rPr>
        <w:t xml:space="preserve"> </w:t>
      </w:r>
      <w:r w:rsidRPr="00A810FB">
        <w:rPr>
          <w:rFonts w:cstheme="minorHAnsi"/>
        </w:rPr>
        <w:t>trends relating to criminalization, decriminalization, addiction, harm reduction, and</w:t>
      </w:r>
      <w:r w:rsidR="00DF6B0C">
        <w:rPr>
          <w:rFonts w:cstheme="minorHAnsi"/>
        </w:rPr>
        <w:t xml:space="preserve"> </w:t>
      </w:r>
      <w:r w:rsidRPr="00A810FB">
        <w:rPr>
          <w:rFonts w:cstheme="minorHAnsi"/>
        </w:rPr>
        <w:t>the relationship between drug use and violence are also examined.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AJ-111</w:t>
      </w:r>
      <w:r w:rsidR="00DF6B0C">
        <w:rPr>
          <w:rFonts w:cstheme="minorHAnsi"/>
          <w:b/>
          <w:bCs/>
        </w:rPr>
        <w:tab/>
        <w:t>Juvenile Law and Procedures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9B2E4D"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application of specific statutes from the Welfare and</w:t>
      </w:r>
      <w:r w:rsidR="00DF6B0C">
        <w:rPr>
          <w:rFonts w:cstheme="minorHAnsi"/>
        </w:rPr>
        <w:t xml:space="preserve"> </w:t>
      </w:r>
      <w:r w:rsidRPr="00A810FB">
        <w:rPr>
          <w:rFonts w:cstheme="minorHAnsi"/>
        </w:rPr>
        <w:t>Institutions Code and the California Penal Code to the juvenile justice system.</w:t>
      </w:r>
      <w:r w:rsidR="00DF6B0C">
        <w:rPr>
          <w:rFonts w:cstheme="minorHAnsi"/>
        </w:rPr>
        <w:t xml:space="preserve"> </w:t>
      </w:r>
      <w:r w:rsidRPr="00A810FB">
        <w:rPr>
          <w:rFonts w:cstheme="minorHAnsi"/>
        </w:rPr>
        <w:t>Particular focus is placed on the role of law enforcement, probation services,</w:t>
      </w:r>
      <w:r w:rsidR="00DF6B0C">
        <w:rPr>
          <w:rFonts w:cstheme="minorHAnsi"/>
        </w:rPr>
        <w:t xml:space="preserve"> </w:t>
      </w:r>
      <w:r w:rsidRPr="00A810FB">
        <w:rPr>
          <w:rFonts w:cstheme="minorHAnsi"/>
        </w:rPr>
        <w:t xml:space="preserve">schools, and parents/guardians in responding to </w:t>
      </w:r>
    </w:p>
    <w:p w:rsidR="009B2E4D" w:rsidRDefault="009B2E4D" w:rsidP="00657495">
      <w:pPr>
        <w:autoSpaceDE w:val="0"/>
        <w:autoSpaceDN w:val="0"/>
        <w:adjustRightInd w:val="0"/>
        <w:spacing w:line="240" w:lineRule="auto"/>
        <w:ind w:left="360" w:right="-1080" w:hanging="1080"/>
        <w:rPr>
          <w:rFonts w:cstheme="minorHAnsi"/>
        </w:rPr>
      </w:pP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delinquency issues. Also</w:t>
      </w:r>
      <w:r w:rsidR="00DF6B0C">
        <w:rPr>
          <w:rFonts w:cstheme="minorHAnsi"/>
        </w:rPr>
        <w:t xml:space="preserve"> </w:t>
      </w:r>
      <w:r w:rsidRPr="00A810FB">
        <w:rPr>
          <w:rFonts w:cstheme="minorHAnsi"/>
        </w:rPr>
        <w:t>included are discussions relating to gangs, juvenile sex offenders, mentally ill</w:t>
      </w:r>
      <w:r w:rsidR="00DF6B0C">
        <w:rPr>
          <w:rFonts w:cstheme="minorHAnsi"/>
        </w:rPr>
        <w:t xml:space="preserve"> juvenile offenders, </w:t>
      </w:r>
      <w:r w:rsidRPr="00A810FB">
        <w:rPr>
          <w:rFonts w:cstheme="minorHAnsi"/>
        </w:rPr>
        <w:t>and juvenile victimization and exploitation.</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DF6B0C" w:rsidP="00BB3DF5">
      <w:pPr>
        <w:autoSpaceDE w:val="0"/>
        <w:autoSpaceDN w:val="0"/>
        <w:adjustRightInd w:val="0"/>
        <w:spacing w:line="240" w:lineRule="auto"/>
        <w:ind w:left="360"/>
        <w:rPr>
          <w:rFonts w:cstheme="minorHAnsi"/>
          <w:b/>
          <w:bCs/>
        </w:rPr>
      </w:pPr>
      <w:r>
        <w:rPr>
          <w:rFonts w:cstheme="minorHAnsi"/>
          <w:b/>
          <w:bCs/>
        </w:rPr>
        <w:t>AJ-112</w:t>
      </w:r>
      <w:r>
        <w:rPr>
          <w:rFonts w:cstheme="minorHAnsi"/>
          <w:b/>
          <w:bCs/>
        </w:rPr>
        <w:tab/>
        <w:t>Introduction to Evidence</w:t>
      </w:r>
      <w:r>
        <w:rPr>
          <w:rFonts w:cstheme="minorHAnsi"/>
          <w:b/>
          <w:bCs/>
        </w:rPr>
        <w:tab/>
      </w:r>
      <w:r>
        <w:rPr>
          <w:rFonts w:cstheme="minorHAnsi"/>
          <w:b/>
          <w:bCs/>
        </w:rPr>
        <w:tab/>
      </w:r>
      <w:r>
        <w:rPr>
          <w:rFonts w:cstheme="minorHAnsi"/>
          <w:b/>
          <w:bCs/>
        </w:rPr>
        <w:tab/>
      </w:r>
      <w:r>
        <w:rPr>
          <w:rFonts w:cstheme="minorHAnsi"/>
          <w:b/>
          <w:bCs/>
        </w:rPr>
        <w:tab/>
        <w:t xml:space="preserve"> Units</w:t>
      </w:r>
      <w:r w:rsidR="00A810FB" w:rsidRPr="00A810FB">
        <w:rPr>
          <w:rFonts w:cstheme="minorHAnsi"/>
          <w:b/>
          <w:bCs/>
        </w:rPr>
        <w:t xml:space="preserve"> 3</w:t>
      </w:r>
    </w:p>
    <w:p w:rsidR="00172B88" w:rsidRDefault="00A810FB" w:rsidP="00576961">
      <w:pPr>
        <w:autoSpaceDE w:val="0"/>
        <w:autoSpaceDN w:val="0"/>
        <w:adjustRightInd w:val="0"/>
        <w:spacing w:line="240" w:lineRule="auto"/>
        <w:ind w:left="360" w:right="-540"/>
        <w:rPr>
          <w:rFonts w:cstheme="minorHAnsi"/>
        </w:rPr>
      </w:pPr>
      <w:r w:rsidRPr="00A810FB">
        <w:rPr>
          <w:rFonts w:cstheme="minorHAnsi"/>
        </w:rPr>
        <w:t xml:space="preserve">This course examines the history, legal standards, and social </w:t>
      </w:r>
      <w:r w:rsidR="00576961" w:rsidRPr="00A810FB">
        <w:rPr>
          <w:rFonts w:cstheme="minorHAnsi"/>
        </w:rPr>
        <w:t>aspects</w:t>
      </w:r>
      <w:r w:rsidRPr="00A810FB">
        <w:rPr>
          <w:rFonts w:cstheme="minorHAnsi"/>
        </w:rPr>
        <w:t xml:space="preserve"> of the rules</w:t>
      </w:r>
      <w:r w:rsidR="00DF6B0C">
        <w:rPr>
          <w:rFonts w:cstheme="minorHAnsi"/>
        </w:rPr>
        <w:t xml:space="preserve"> </w:t>
      </w:r>
      <w:r w:rsidRPr="00A810FB">
        <w:rPr>
          <w:rFonts w:cstheme="minorHAnsi"/>
        </w:rPr>
        <w:t>of evidence. Burden of proof, rules governing admissibility, hearsay, relevance,</w:t>
      </w:r>
      <w:r w:rsidR="00DF6B0C">
        <w:rPr>
          <w:rFonts w:cstheme="minorHAnsi"/>
        </w:rPr>
        <w:t xml:space="preserve"> </w:t>
      </w:r>
      <w:r w:rsidRPr="00A810FB">
        <w:rPr>
          <w:rFonts w:cstheme="minorHAnsi"/>
        </w:rPr>
        <w:t xml:space="preserve">and types of evidence are </w:t>
      </w:r>
    </w:p>
    <w:p w:rsidR="00172B88" w:rsidRDefault="00172B88" w:rsidP="00172B88">
      <w:pPr>
        <w:pBdr>
          <w:top w:val="thinThickSmallGap" w:sz="12" w:space="1" w:color="45A98F"/>
        </w:pBdr>
        <w:autoSpaceDE w:val="0"/>
        <w:autoSpaceDN w:val="0"/>
        <w:adjustRightInd w:val="0"/>
        <w:spacing w:line="240" w:lineRule="auto"/>
        <w:ind w:left="360" w:right="-1080" w:hanging="1080"/>
        <w:rPr>
          <w:rFonts w:cstheme="minorHAnsi"/>
        </w:rPr>
      </w:pP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covered. Judicial considerations, documentary</w:t>
      </w:r>
      <w:r w:rsidR="00DF6B0C">
        <w:rPr>
          <w:rFonts w:cstheme="minorHAnsi"/>
        </w:rPr>
        <w:t xml:space="preserve"> </w:t>
      </w:r>
      <w:r w:rsidRPr="00A810FB">
        <w:rPr>
          <w:rFonts w:cstheme="minorHAnsi"/>
        </w:rPr>
        <w:t>evidence, and issues relating to witness examination and competency, and</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privileges are also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8A1726" w:rsidRDefault="008A1726" w:rsidP="00F051E3">
      <w:pPr>
        <w:autoSpaceDE w:val="0"/>
        <w:autoSpaceDN w:val="0"/>
        <w:adjustRightInd w:val="0"/>
        <w:spacing w:line="240" w:lineRule="auto"/>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AJ-113</w:t>
      </w:r>
      <w:r w:rsidR="00DF6B0C">
        <w:rPr>
          <w:rFonts w:cstheme="minorHAnsi"/>
          <w:b/>
          <w:bCs/>
        </w:rPr>
        <w:tab/>
        <w:t>Crime and Violence in America</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examines theories and predictors of violence, the role of victims in the</w:t>
      </w:r>
      <w:r w:rsidR="00DF6B0C">
        <w:rPr>
          <w:rFonts w:cstheme="minorHAnsi"/>
        </w:rPr>
        <w:t xml:space="preserve"> </w:t>
      </w:r>
      <w:r w:rsidRPr="00A810FB">
        <w:rPr>
          <w:rFonts w:cstheme="minorHAnsi"/>
        </w:rPr>
        <w:t>criminal justice system, and approaches to crime measurement. Common crimes</w:t>
      </w:r>
      <w:r w:rsidR="00DF6B0C">
        <w:rPr>
          <w:rFonts w:cstheme="minorHAnsi"/>
        </w:rPr>
        <w:t xml:space="preserve"> </w:t>
      </w:r>
      <w:r w:rsidRPr="00A810FB">
        <w:rPr>
          <w:rFonts w:cstheme="minorHAnsi"/>
        </w:rPr>
        <w:t>including criminal homicide, sex crimes, domestic violence, gang and hate crimes,</w:t>
      </w:r>
      <w:r w:rsidR="00DF6B0C">
        <w:rPr>
          <w:rFonts w:cstheme="minorHAnsi"/>
        </w:rPr>
        <w:t xml:space="preserve"> </w:t>
      </w:r>
      <w:r w:rsidRPr="00A810FB">
        <w:rPr>
          <w:rFonts w:cstheme="minorHAnsi"/>
        </w:rPr>
        <w:t>and elder abuse are also addressed. The legal and social impact of violence on</w:t>
      </w:r>
      <w:r w:rsidR="00DF6B0C">
        <w:rPr>
          <w:rFonts w:cstheme="minorHAnsi"/>
        </w:rPr>
        <w:t xml:space="preserve"> </w:t>
      </w:r>
      <w:r w:rsidRPr="00A810FB">
        <w:rPr>
          <w:rFonts w:cstheme="minorHAnsi"/>
        </w:rPr>
        <w:t>quality-of-life as well as crime prevention, intervention, and treatment strategies</w:t>
      </w:r>
      <w:r w:rsidR="00DF6B0C">
        <w:rPr>
          <w:rFonts w:cstheme="minorHAnsi"/>
        </w:rPr>
        <w:t xml:space="preserve"> </w:t>
      </w:r>
      <w:r w:rsidRPr="00A810FB">
        <w:rPr>
          <w:rFonts w:cstheme="minorHAnsi"/>
        </w:rPr>
        <w:t>are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0566AE" w:rsidRDefault="000566AE" w:rsidP="00F051E3">
      <w:pPr>
        <w:autoSpaceDE w:val="0"/>
        <w:autoSpaceDN w:val="0"/>
        <w:adjustRightInd w:val="0"/>
        <w:spacing w:line="240" w:lineRule="auto"/>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AJ-114</w:t>
      </w:r>
      <w:r w:rsidR="00DF6B0C">
        <w:rPr>
          <w:rFonts w:cstheme="minorHAnsi"/>
          <w:b/>
          <w:bCs/>
        </w:rPr>
        <w:tab/>
        <w:t>Terrorism</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ideology, history, motives and causes of domestic and</w:t>
      </w:r>
      <w:r w:rsidR="00DF6B0C">
        <w:rPr>
          <w:rFonts w:cstheme="minorHAnsi"/>
        </w:rPr>
        <w:t xml:space="preserve"> </w:t>
      </w:r>
      <w:r w:rsidRPr="00A810FB">
        <w:rPr>
          <w:rFonts w:cstheme="minorHAnsi"/>
        </w:rPr>
        <w:t>international terrorism. Terrorist behavior, typologies of terrorism and extremism</w:t>
      </w:r>
      <w:r w:rsidR="00DF6B0C">
        <w:rPr>
          <w:rFonts w:cstheme="minorHAnsi"/>
        </w:rPr>
        <w:t xml:space="preserve"> </w:t>
      </w:r>
      <w:r w:rsidRPr="00A810FB">
        <w:rPr>
          <w:rFonts w:cstheme="minorHAnsi"/>
        </w:rPr>
        <w:t>as a basis for terrorist behavior, as well as the response of the government and</w:t>
      </w:r>
      <w:r w:rsidR="00DF6B0C">
        <w:rPr>
          <w:rFonts w:cstheme="minorHAnsi"/>
        </w:rPr>
        <w:t xml:space="preserve"> </w:t>
      </w:r>
      <w:r w:rsidRPr="00A810FB">
        <w:rPr>
          <w:rFonts w:cstheme="minorHAnsi"/>
        </w:rPr>
        <w:t>law enforcement in combating terrorism in multiple arenas are addressed.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AJ-115</w:t>
      </w:r>
      <w:r w:rsidR="00DF6B0C">
        <w:rPr>
          <w:rFonts w:cstheme="minorHAnsi"/>
          <w:b/>
          <w:bCs/>
        </w:rPr>
        <w:tab/>
        <w:t>Forensic Science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discusses practices used by forensic scientists in the identification,</w:t>
      </w:r>
      <w:r w:rsidR="00DF6B0C">
        <w:rPr>
          <w:rFonts w:cstheme="minorHAnsi"/>
        </w:rPr>
        <w:t xml:space="preserve"> </w:t>
      </w:r>
      <w:r w:rsidRPr="00A810FB">
        <w:rPr>
          <w:rFonts w:cstheme="minorHAnsi"/>
        </w:rPr>
        <w:t>collection, comparison, and analysis of different types of physical evidence.</w:t>
      </w:r>
      <w:r w:rsidR="00DF6B0C">
        <w:rPr>
          <w:rFonts w:cstheme="minorHAnsi"/>
        </w:rPr>
        <w:t xml:space="preserve"> </w:t>
      </w:r>
      <w:r w:rsidRPr="00A810FB">
        <w:rPr>
          <w:rFonts w:cstheme="minorHAnsi"/>
        </w:rPr>
        <w:t>Emphasis is given to biological fluids, ballistics, tool marks, fingerprints,</w:t>
      </w:r>
      <w:r w:rsidR="00DF6B0C">
        <w:rPr>
          <w:rFonts w:cstheme="minorHAnsi"/>
        </w:rPr>
        <w:t xml:space="preserve"> </w:t>
      </w:r>
      <w:r w:rsidRPr="00A810FB">
        <w:rPr>
          <w:rFonts w:cstheme="minorHAnsi"/>
        </w:rPr>
        <w:t>questioned documents, drugs, and explosives.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F051E3" w:rsidRPr="00A810FB" w:rsidRDefault="00F051E3" w:rsidP="00657495">
      <w:pPr>
        <w:autoSpaceDE w:val="0"/>
        <w:autoSpaceDN w:val="0"/>
        <w:adjustRightInd w:val="0"/>
        <w:spacing w:line="240" w:lineRule="auto"/>
        <w:ind w:left="360" w:right="-1080" w:hanging="1080"/>
        <w:rPr>
          <w:rFonts w:cstheme="minorHAnsi"/>
        </w:rPr>
      </w:pPr>
    </w:p>
    <w:p w:rsidR="009B2E4D" w:rsidRPr="00A810FB" w:rsidRDefault="009B2E4D" w:rsidP="009B2E4D">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9B2E4D" w:rsidRDefault="009B2E4D" w:rsidP="009B2E4D">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AJ-116</w:t>
      </w:r>
      <w:r w:rsidR="00DF6B0C">
        <w:rPr>
          <w:rFonts w:cstheme="minorHAnsi"/>
          <w:b/>
          <w:bCs/>
        </w:rPr>
        <w:tab/>
        <w:t>Introduction to Corrections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172B88"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history and philosophy of correctional theory and practice</w:t>
      </w:r>
      <w:r w:rsidR="00DF6B0C">
        <w:rPr>
          <w:rFonts w:cstheme="minorHAnsi"/>
        </w:rPr>
        <w:t xml:space="preserve"> </w:t>
      </w:r>
      <w:r w:rsidRPr="00A810FB">
        <w:rPr>
          <w:rFonts w:cstheme="minorHAnsi"/>
        </w:rPr>
        <w:t>in America. Emphasis is placed on adult and juvenile correctional institutions,</w:t>
      </w:r>
      <w:r w:rsidR="00DF6B0C">
        <w:rPr>
          <w:rFonts w:cstheme="minorHAnsi"/>
        </w:rPr>
        <w:t xml:space="preserve"> </w:t>
      </w:r>
      <w:r w:rsidRPr="00A810FB">
        <w:rPr>
          <w:rFonts w:cstheme="minorHAnsi"/>
        </w:rPr>
        <w:t>jails, probation, parole, the effects of institutionalization, and alternatives to</w:t>
      </w:r>
      <w:r w:rsidR="00DF6B0C">
        <w:rPr>
          <w:rFonts w:cstheme="minorHAnsi"/>
        </w:rPr>
        <w:t xml:space="preserve"> </w:t>
      </w:r>
      <w:r w:rsidRPr="00A810FB">
        <w:rPr>
          <w:rFonts w:cstheme="minorHAnsi"/>
        </w:rPr>
        <w:t xml:space="preserve">incarceration. Attention will also focus on </w:t>
      </w:r>
    </w:p>
    <w:p w:rsidR="00172B88" w:rsidRDefault="00172B88" w:rsidP="00576961">
      <w:pPr>
        <w:autoSpaceDE w:val="0"/>
        <w:autoSpaceDN w:val="0"/>
        <w:adjustRightInd w:val="0"/>
        <w:spacing w:line="240" w:lineRule="auto"/>
        <w:ind w:left="360" w:right="-540"/>
        <w:rPr>
          <w:rFonts w:cstheme="minorHAnsi"/>
        </w:rPr>
      </w:pPr>
    </w:p>
    <w:p w:rsidR="00172B88" w:rsidRDefault="00172B88" w:rsidP="00172B88">
      <w:pPr>
        <w:pBdr>
          <w:top w:val="thinThickSmallGap" w:sz="12" w:space="1" w:color="45A98F"/>
        </w:pBdr>
        <w:autoSpaceDE w:val="0"/>
        <w:autoSpaceDN w:val="0"/>
        <w:adjustRightInd w:val="0"/>
        <w:spacing w:line="240" w:lineRule="auto"/>
        <w:ind w:left="360" w:right="-990" w:hanging="1080"/>
        <w:rPr>
          <w:rFonts w:cstheme="minorHAnsi"/>
        </w:rPr>
      </w:pP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specific issues in correctional systems,</w:t>
      </w:r>
      <w:r w:rsidR="00DF6B0C">
        <w:rPr>
          <w:rFonts w:cstheme="minorHAnsi"/>
        </w:rPr>
        <w:t xml:space="preserve"> </w:t>
      </w:r>
      <w:r w:rsidRPr="00A810FB">
        <w:rPr>
          <w:rFonts w:cstheme="minorHAnsi"/>
        </w:rPr>
        <w:t>such as prisoner due process rights, overcrowding, ethnicity, gender, and aging.</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AJ-117</w:t>
      </w:r>
      <w:r w:rsidR="00DF6B0C">
        <w:rPr>
          <w:rFonts w:cstheme="minorHAnsi"/>
          <w:b/>
          <w:bCs/>
        </w:rPr>
        <w:tab/>
        <w:t>Cybercrime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will introduce students to various computer crimes and the</w:t>
      </w:r>
      <w:r w:rsidR="00DF6B0C">
        <w:rPr>
          <w:rFonts w:cstheme="minorHAnsi"/>
        </w:rPr>
        <w:t xml:space="preserve"> </w:t>
      </w:r>
      <w:r w:rsidRPr="00A810FB">
        <w:rPr>
          <w:rFonts w:cstheme="minorHAnsi"/>
        </w:rPr>
        <w:t>appropriate investigative procedures used in collection, documentation, and</w:t>
      </w:r>
      <w:r w:rsidR="00DF6B0C">
        <w:rPr>
          <w:rFonts w:cstheme="minorHAnsi"/>
        </w:rPr>
        <w:t xml:space="preserve"> </w:t>
      </w:r>
      <w:r w:rsidRPr="00A810FB">
        <w:rPr>
          <w:rFonts w:cstheme="minorHAnsi"/>
        </w:rPr>
        <w:t>presentation of evidence in co</w:t>
      </w:r>
      <w:r w:rsidR="00DF6B0C">
        <w:rPr>
          <w:rFonts w:cstheme="minorHAnsi"/>
        </w:rPr>
        <w:t xml:space="preserve">urt. The course </w:t>
      </w:r>
      <w:r w:rsidRPr="00A810FB">
        <w:rPr>
          <w:rFonts w:cstheme="minorHAnsi"/>
        </w:rPr>
        <w:t>includes a computer lab component.</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2.5 Lab Hours: 1.5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None District GE: None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Pr="00A810FB" w:rsidRDefault="00DF6B0C" w:rsidP="00BB3DF5">
      <w:pPr>
        <w:autoSpaceDE w:val="0"/>
        <w:autoSpaceDN w:val="0"/>
        <w:adjustRightInd w:val="0"/>
        <w:spacing w:line="240" w:lineRule="auto"/>
        <w:ind w:left="360"/>
        <w:rPr>
          <w:rFonts w:cstheme="minorHAnsi"/>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AJ-138</w:t>
      </w:r>
      <w:r w:rsidR="00DF6B0C">
        <w:rPr>
          <w:rFonts w:cstheme="minorHAnsi"/>
          <w:b/>
          <w:bCs/>
        </w:rPr>
        <w:tab/>
        <w:t>Work Experience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1 - 8</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Occupational Work Experience is designed for students who work or volunteer in</w:t>
      </w:r>
      <w:r w:rsidR="00DF6B0C">
        <w:rPr>
          <w:rFonts w:cstheme="minorHAnsi"/>
        </w:rPr>
        <w:t xml:space="preserve"> </w:t>
      </w:r>
      <w:r w:rsidRPr="00A810FB">
        <w:rPr>
          <w:rFonts w:cstheme="minorHAnsi"/>
        </w:rPr>
        <w:t>a field related to their career major. Students are required to provide evidence</w:t>
      </w:r>
      <w:r w:rsidR="00DF6B0C">
        <w:rPr>
          <w:rFonts w:cstheme="minorHAnsi"/>
        </w:rPr>
        <w:t xml:space="preserve"> </w:t>
      </w:r>
      <w:r w:rsidRPr="00A810FB">
        <w:rPr>
          <w:rFonts w:cstheme="minorHAnsi"/>
        </w:rPr>
        <w:t>that they are enrolled in a career program (e.g., education plan or coursework in a</w:t>
      </w:r>
      <w:r w:rsidR="00DF6B0C">
        <w:rPr>
          <w:rFonts w:cstheme="minorHAnsi"/>
        </w:rPr>
        <w:t xml:space="preserve"> </w:t>
      </w:r>
      <w:r w:rsidRPr="00A810FB">
        <w:rPr>
          <w:rFonts w:cstheme="minorHAnsi"/>
        </w:rPr>
        <w:t>career/occupational subject area). Students can earn one unit of credit for each</w:t>
      </w:r>
      <w:r w:rsidR="00DF6B0C">
        <w:rPr>
          <w:rFonts w:cstheme="minorHAnsi"/>
        </w:rPr>
        <w:t xml:space="preserve"> </w:t>
      </w:r>
      <w:r w:rsidRPr="00A810FB">
        <w:rPr>
          <w:rFonts w:cstheme="minorHAnsi"/>
        </w:rPr>
        <w:t>60 hours of unpaid volunteer time or 75 hours of paid work during the semester.</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Students can repeat Career/Occupational Work Experience, combined with</w:t>
      </w:r>
      <w:r w:rsidR="00DF6B0C">
        <w:rPr>
          <w:rFonts w:cstheme="minorHAnsi"/>
        </w:rPr>
        <w:t xml:space="preserve"> </w:t>
      </w:r>
      <w:r w:rsidRPr="00A810FB">
        <w:rPr>
          <w:rFonts w:cstheme="minorHAnsi"/>
        </w:rPr>
        <w:t>General Work Experience, or alone, up to a maximum of 16 units. Internship/job</w:t>
      </w:r>
      <w:r w:rsidR="00DF6B0C">
        <w:rPr>
          <w:rFonts w:cstheme="minorHAnsi"/>
        </w:rPr>
        <w:t xml:space="preserve"> </w:t>
      </w:r>
      <w:r w:rsidRPr="00A810FB">
        <w:rPr>
          <w:rFonts w:cstheme="minorHAnsi"/>
        </w:rPr>
        <w:t>placement is not guaranteed.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None Lab Hours: 1.81 Grading: O</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Corequisite: Be employed or a volunteer at an approved work-site for the minimum</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number of hours per unit as stipulated for paid and unpaid status.</w:t>
      </w:r>
    </w:p>
    <w:p w:rsidR="00A810FB" w:rsidRPr="00A810FB" w:rsidRDefault="00A810FB" w:rsidP="00BB3DF5">
      <w:pPr>
        <w:autoSpaceDE w:val="0"/>
        <w:autoSpaceDN w:val="0"/>
        <w:adjustRightInd w:val="0"/>
        <w:spacing w:line="240" w:lineRule="auto"/>
        <w:ind w:firstLine="360"/>
        <w:rPr>
          <w:rFonts w:cstheme="minorHAnsi"/>
          <w:b/>
          <w:bCs/>
        </w:rPr>
      </w:pPr>
      <w:r w:rsidRPr="00A810FB">
        <w:rPr>
          <w:rFonts w:cstheme="minorHAnsi"/>
        </w:rPr>
        <w:t>CSU GE: None District GE: None IGETC: None</w:t>
      </w:r>
    </w:p>
    <w:p w:rsidR="00D44961" w:rsidRPr="00917431" w:rsidRDefault="00D44961" w:rsidP="007B249B">
      <w:pPr>
        <w:rPr>
          <w:rFonts w:cstheme="minorHAnsi"/>
        </w:rPr>
      </w:pPr>
    </w:p>
    <w:p w:rsidR="0013404E" w:rsidRPr="00BB3DF5" w:rsidRDefault="0013404E" w:rsidP="00BB3DF5">
      <w:pPr>
        <w:autoSpaceDE w:val="0"/>
        <w:autoSpaceDN w:val="0"/>
        <w:adjustRightInd w:val="0"/>
        <w:spacing w:line="240" w:lineRule="auto"/>
        <w:ind w:left="360" w:hanging="360"/>
        <w:rPr>
          <w:rFonts w:cstheme="minorHAnsi"/>
          <w:b/>
          <w:i/>
          <w:color w:val="000000"/>
        </w:rPr>
      </w:pPr>
      <w:r w:rsidRPr="00BB3DF5">
        <w:rPr>
          <w:rFonts w:cstheme="minorHAnsi"/>
          <w:b/>
          <w:color w:val="000000"/>
        </w:rPr>
        <w:t xml:space="preserve">2. </w:t>
      </w:r>
      <w:r w:rsidR="00BB3DF5">
        <w:rPr>
          <w:rFonts w:cstheme="minorHAnsi"/>
          <w:b/>
          <w:color w:val="000000"/>
        </w:rPr>
        <w:t xml:space="preserve">   </w:t>
      </w:r>
      <w:r w:rsidRPr="00BB3DF5">
        <w:rPr>
          <w:rFonts w:cstheme="minorHAnsi"/>
          <w:b/>
          <w:i/>
          <w:color w:val="000000"/>
        </w:rPr>
        <w:t>State how the program has remained current in the discipline(s).</w:t>
      </w:r>
    </w:p>
    <w:p w:rsidR="0013404E" w:rsidRDefault="0013404E" w:rsidP="007B249B">
      <w:pPr>
        <w:rPr>
          <w:rFonts w:cstheme="minorHAnsi"/>
        </w:rPr>
      </w:pPr>
    </w:p>
    <w:p w:rsidR="00B12274" w:rsidRDefault="001D75B1" w:rsidP="00576961">
      <w:pPr>
        <w:autoSpaceDE w:val="0"/>
        <w:autoSpaceDN w:val="0"/>
        <w:adjustRightInd w:val="0"/>
        <w:spacing w:line="240" w:lineRule="auto"/>
        <w:ind w:left="360" w:right="-540" w:firstLine="360"/>
        <w:rPr>
          <w:rFonts w:ascii="Calibri" w:hAnsi="Calibri" w:cs="Calibri"/>
          <w:color w:val="000000"/>
        </w:rPr>
      </w:pPr>
      <w:r w:rsidRPr="008A1726">
        <w:rPr>
          <w:rFonts w:ascii="Calibri" w:hAnsi="Calibri" w:cs="Calibri"/>
          <w:color w:val="000000"/>
        </w:rPr>
        <w:t xml:space="preserve">Program faculty members remain current in the discipline by completing Continuing </w:t>
      </w:r>
      <w:r w:rsidR="006C3550" w:rsidRPr="008A1726">
        <w:rPr>
          <w:rFonts w:ascii="Calibri" w:hAnsi="Calibri" w:cs="Calibri"/>
          <w:color w:val="000000"/>
        </w:rPr>
        <w:t>Professional Training (CPT)</w:t>
      </w:r>
      <w:r w:rsidRPr="008A1726">
        <w:rPr>
          <w:rFonts w:ascii="Calibri" w:hAnsi="Calibri" w:cs="Calibri"/>
          <w:color w:val="000000"/>
        </w:rPr>
        <w:t xml:space="preserve"> courses on a regular basis. </w:t>
      </w:r>
      <w:r w:rsidR="006C3550" w:rsidRPr="008A1726">
        <w:rPr>
          <w:rFonts w:ascii="Calibri" w:hAnsi="Calibri" w:cs="Calibri"/>
          <w:color w:val="000000"/>
        </w:rPr>
        <w:t>Five</w:t>
      </w:r>
      <w:r w:rsidRPr="008A1726">
        <w:rPr>
          <w:rFonts w:ascii="Calibri" w:hAnsi="Calibri" w:cs="Calibri"/>
          <w:color w:val="000000"/>
        </w:rPr>
        <w:t xml:space="preserve"> program faculty members are </w:t>
      </w:r>
      <w:r w:rsidR="006C3550" w:rsidRPr="008A1726">
        <w:rPr>
          <w:rFonts w:ascii="Calibri" w:hAnsi="Calibri" w:cs="Calibri"/>
          <w:color w:val="000000"/>
        </w:rPr>
        <w:t xml:space="preserve">professionals working in the criminal justice field as police officers or probation officers and as such, </w:t>
      </w:r>
      <w:r w:rsidRPr="008A1726">
        <w:rPr>
          <w:rFonts w:ascii="Calibri" w:hAnsi="Calibri" w:cs="Calibri"/>
          <w:color w:val="000000"/>
        </w:rPr>
        <w:t xml:space="preserve">must complete a minimum number of </w:t>
      </w:r>
      <w:r w:rsidR="006C3550" w:rsidRPr="008A1726">
        <w:rPr>
          <w:rFonts w:ascii="Calibri" w:hAnsi="Calibri" w:cs="Calibri"/>
          <w:color w:val="000000"/>
        </w:rPr>
        <w:t>CPT</w:t>
      </w:r>
      <w:r w:rsidRPr="008A1726">
        <w:rPr>
          <w:rFonts w:ascii="Calibri" w:hAnsi="Calibri" w:cs="Calibri"/>
          <w:color w:val="000000"/>
        </w:rPr>
        <w:t xml:space="preserve"> hours every </w:t>
      </w:r>
      <w:r w:rsidR="006C3550" w:rsidRPr="008A1726">
        <w:rPr>
          <w:rFonts w:ascii="Calibri" w:hAnsi="Calibri" w:cs="Calibri"/>
          <w:color w:val="000000"/>
        </w:rPr>
        <w:t>year</w:t>
      </w:r>
      <w:r w:rsidRPr="008A1726">
        <w:rPr>
          <w:rFonts w:ascii="Calibri" w:hAnsi="Calibri" w:cs="Calibri"/>
          <w:color w:val="000000"/>
        </w:rPr>
        <w:t xml:space="preserve"> in order to maintain </w:t>
      </w:r>
      <w:r w:rsidR="00D44961">
        <w:rPr>
          <w:rFonts w:ascii="Calibri" w:hAnsi="Calibri" w:cs="Calibri"/>
          <w:color w:val="000000"/>
        </w:rPr>
        <w:t>an</w:t>
      </w:r>
      <w:r w:rsidRPr="008A1726">
        <w:rPr>
          <w:rFonts w:ascii="Calibri" w:hAnsi="Calibri" w:cs="Calibri"/>
          <w:color w:val="000000"/>
        </w:rPr>
        <w:t xml:space="preserve"> active </w:t>
      </w:r>
      <w:r w:rsidR="006C3550" w:rsidRPr="008A1726">
        <w:rPr>
          <w:rFonts w:ascii="Calibri" w:hAnsi="Calibri" w:cs="Calibri"/>
          <w:color w:val="000000"/>
        </w:rPr>
        <w:t>status.  Four faculty members are retired law enforcement and have extensive training and education in the field</w:t>
      </w:r>
      <w:r w:rsidR="008A1726" w:rsidRPr="008A1726">
        <w:rPr>
          <w:rFonts w:ascii="Calibri" w:hAnsi="Calibri" w:cs="Calibri"/>
          <w:color w:val="000000"/>
        </w:rPr>
        <w:t xml:space="preserve">. </w:t>
      </w:r>
      <w:r w:rsidRPr="008A1726">
        <w:rPr>
          <w:rFonts w:ascii="Calibri" w:hAnsi="Calibri" w:cs="Calibri"/>
          <w:color w:val="000000"/>
        </w:rPr>
        <w:t xml:space="preserve"> </w:t>
      </w:r>
    </w:p>
    <w:p w:rsidR="00E17743" w:rsidRDefault="00E17743" w:rsidP="00576961">
      <w:pPr>
        <w:autoSpaceDE w:val="0"/>
        <w:autoSpaceDN w:val="0"/>
        <w:adjustRightInd w:val="0"/>
        <w:spacing w:line="240" w:lineRule="auto"/>
        <w:ind w:left="360" w:right="-540" w:firstLine="360"/>
        <w:rPr>
          <w:rFonts w:ascii="Calibri" w:hAnsi="Calibri" w:cs="Calibri"/>
          <w:color w:val="000000"/>
        </w:rPr>
      </w:pPr>
    </w:p>
    <w:p w:rsidR="00F051E3" w:rsidRDefault="001D75B1" w:rsidP="00576961">
      <w:pPr>
        <w:autoSpaceDE w:val="0"/>
        <w:autoSpaceDN w:val="0"/>
        <w:adjustRightInd w:val="0"/>
        <w:spacing w:line="240" w:lineRule="auto"/>
        <w:ind w:left="360" w:right="-540" w:firstLine="360"/>
        <w:rPr>
          <w:rFonts w:ascii="Calibri" w:hAnsi="Calibri" w:cs="Calibri"/>
          <w:color w:val="000000"/>
        </w:rPr>
      </w:pPr>
      <w:r w:rsidRPr="008A1726">
        <w:rPr>
          <w:rFonts w:ascii="Calibri" w:hAnsi="Calibri" w:cs="Calibri"/>
          <w:color w:val="000000"/>
        </w:rPr>
        <w:t xml:space="preserve">In addition, the program has a strong </w:t>
      </w:r>
      <w:r w:rsidR="008A1726" w:rsidRPr="008A1726">
        <w:rPr>
          <w:rFonts w:ascii="Calibri" w:hAnsi="Calibri" w:cs="Calibri"/>
          <w:color w:val="000000"/>
        </w:rPr>
        <w:t>network</w:t>
      </w:r>
      <w:r w:rsidRPr="008A1726">
        <w:rPr>
          <w:rFonts w:ascii="Calibri" w:hAnsi="Calibri" w:cs="Calibri"/>
          <w:color w:val="000000"/>
        </w:rPr>
        <w:t xml:space="preserve">, which includes </w:t>
      </w:r>
      <w:r w:rsidR="008A1726" w:rsidRPr="008A1726">
        <w:rPr>
          <w:rFonts w:ascii="Calibri" w:hAnsi="Calibri" w:cs="Calibri"/>
          <w:color w:val="000000"/>
        </w:rPr>
        <w:t xml:space="preserve">advisory </w:t>
      </w:r>
    </w:p>
    <w:p w:rsidR="009B2E4D" w:rsidRDefault="009B2E4D" w:rsidP="00B12274">
      <w:pPr>
        <w:autoSpaceDE w:val="0"/>
        <w:autoSpaceDN w:val="0"/>
        <w:adjustRightInd w:val="0"/>
        <w:spacing w:line="240" w:lineRule="auto"/>
        <w:ind w:left="360" w:right="-540"/>
        <w:rPr>
          <w:rFonts w:ascii="Calibri" w:hAnsi="Calibri" w:cs="Calibri"/>
          <w:color w:val="000000"/>
        </w:rPr>
      </w:pPr>
      <w:r w:rsidRPr="008A1726">
        <w:rPr>
          <w:rFonts w:ascii="Calibri" w:hAnsi="Calibri" w:cs="Calibri"/>
          <w:color w:val="000000"/>
        </w:rPr>
        <w:t>groups, law enforcement officers, probation officers, correctional officers, and for</w:t>
      </w:r>
      <w:r>
        <w:rPr>
          <w:rFonts w:ascii="Calibri" w:hAnsi="Calibri" w:cs="Calibri"/>
          <w:color w:val="000000"/>
        </w:rPr>
        <w:t>ensic specialists who help the P</w:t>
      </w:r>
      <w:r w:rsidRPr="008A1726">
        <w:rPr>
          <w:rFonts w:ascii="Calibri" w:hAnsi="Calibri" w:cs="Calibri"/>
          <w:color w:val="000000"/>
        </w:rPr>
        <w:t>rogram remain current. This comprehensive network of criminal justice</w:t>
      </w:r>
    </w:p>
    <w:p w:rsidR="008C54AC" w:rsidRPr="008A1726" w:rsidRDefault="008A1726" w:rsidP="00F051E3">
      <w:pPr>
        <w:autoSpaceDE w:val="0"/>
        <w:autoSpaceDN w:val="0"/>
        <w:adjustRightInd w:val="0"/>
        <w:spacing w:line="240" w:lineRule="auto"/>
        <w:ind w:left="360" w:right="-540"/>
        <w:rPr>
          <w:rFonts w:ascii="Calibri" w:hAnsi="Calibri" w:cs="Calibri"/>
          <w:color w:val="000000"/>
        </w:rPr>
      </w:pPr>
      <w:r w:rsidRPr="008A1726">
        <w:rPr>
          <w:rFonts w:ascii="Calibri" w:hAnsi="Calibri" w:cs="Calibri"/>
          <w:color w:val="000000"/>
        </w:rPr>
        <w:t>professionals</w:t>
      </w:r>
      <w:r w:rsidR="00D44961">
        <w:rPr>
          <w:rFonts w:ascii="Calibri" w:hAnsi="Calibri" w:cs="Calibri"/>
          <w:color w:val="000000"/>
        </w:rPr>
        <w:t xml:space="preserve"> is invaluable in ensuring the P</w:t>
      </w:r>
      <w:r w:rsidR="001D75B1" w:rsidRPr="008A1726">
        <w:rPr>
          <w:rFonts w:ascii="Calibri" w:hAnsi="Calibri" w:cs="Calibri"/>
          <w:color w:val="000000"/>
        </w:rPr>
        <w:t>rogram remains current</w:t>
      </w:r>
      <w:r w:rsidR="00D44961">
        <w:rPr>
          <w:rFonts w:ascii="Calibri" w:hAnsi="Calibri" w:cs="Calibri"/>
          <w:color w:val="000000"/>
        </w:rPr>
        <w:t>.  They provide</w:t>
      </w:r>
      <w:r w:rsidR="001D75B1" w:rsidRPr="008A1726">
        <w:rPr>
          <w:rFonts w:ascii="Calibri" w:hAnsi="Calibri" w:cs="Calibri"/>
          <w:color w:val="000000"/>
        </w:rPr>
        <w:t xml:space="preserve"> regular feedback and advice on trends</w:t>
      </w:r>
      <w:r w:rsidR="00D44961">
        <w:rPr>
          <w:rFonts w:ascii="Calibri" w:hAnsi="Calibri" w:cs="Calibri"/>
          <w:color w:val="000000"/>
        </w:rPr>
        <w:t xml:space="preserve"> and needs</w:t>
      </w:r>
      <w:r w:rsidR="001D75B1" w:rsidRPr="008A1726">
        <w:rPr>
          <w:rFonts w:ascii="Calibri" w:hAnsi="Calibri" w:cs="Calibri"/>
          <w:color w:val="000000"/>
        </w:rPr>
        <w:t xml:space="preserve"> in the field. Finally, maintaining a close relationship with local organizations in the </w:t>
      </w:r>
      <w:r w:rsidRPr="008A1726">
        <w:rPr>
          <w:rFonts w:ascii="Calibri" w:hAnsi="Calibri" w:cs="Calibri"/>
          <w:color w:val="000000"/>
        </w:rPr>
        <w:t>criminal justice</w:t>
      </w:r>
      <w:r w:rsidR="00E17743">
        <w:rPr>
          <w:rFonts w:ascii="Calibri" w:hAnsi="Calibri" w:cs="Calibri"/>
          <w:color w:val="000000"/>
        </w:rPr>
        <w:t xml:space="preserve"> field helps the P</w:t>
      </w:r>
      <w:r w:rsidR="001D75B1" w:rsidRPr="008A1726">
        <w:rPr>
          <w:rFonts w:ascii="Calibri" w:hAnsi="Calibri" w:cs="Calibri"/>
          <w:color w:val="000000"/>
        </w:rPr>
        <w:t xml:space="preserve">rogram draw upon the current expertise of industry professionals as guest lecturers and workshop presenters. </w:t>
      </w:r>
    </w:p>
    <w:p w:rsidR="00172B88" w:rsidRDefault="00172B88" w:rsidP="008C54AC">
      <w:pPr>
        <w:autoSpaceDE w:val="0"/>
        <w:autoSpaceDN w:val="0"/>
        <w:adjustRightInd w:val="0"/>
        <w:spacing w:line="240" w:lineRule="auto"/>
        <w:ind w:left="360" w:firstLine="360"/>
        <w:rPr>
          <w:rFonts w:ascii="Calibri" w:hAnsi="Calibri" w:cs="Calibri"/>
          <w:b/>
          <w:color w:val="000000"/>
        </w:rPr>
      </w:pPr>
    </w:p>
    <w:p w:rsidR="00172B88" w:rsidRDefault="00172B88" w:rsidP="00172B88">
      <w:pPr>
        <w:pBdr>
          <w:top w:val="thinThickSmallGap" w:sz="12" w:space="1" w:color="45A98F"/>
        </w:pBdr>
        <w:autoSpaceDE w:val="0"/>
        <w:autoSpaceDN w:val="0"/>
        <w:adjustRightInd w:val="0"/>
        <w:spacing w:line="240" w:lineRule="auto"/>
        <w:ind w:left="360" w:right="-1080" w:hanging="1080"/>
        <w:rPr>
          <w:rFonts w:ascii="Calibri" w:hAnsi="Calibri" w:cs="Calibri"/>
          <w:b/>
          <w:color w:val="000000"/>
        </w:rPr>
      </w:pPr>
    </w:p>
    <w:p w:rsidR="00D71D1E" w:rsidRPr="008C54AC" w:rsidRDefault="008C54AC" w:rsidP="008C54AC">
      <w:pPr>
        <w:autoSpaceDE w:val="0"/>
        <w:autoSpaceDN w:val="0"/>
        <w:adjustRightInd w:val="0"/>
        <w:spacing w:line="240" w:lineRule="auto"/>
        <w:ind w:left="360" w:hanging="360"/>
        <w:rPr>
          <w:rFonts w:ascii="Calibri" w:hAnsi="Calibri" w:cs="Calibri"/>
          <w:b/>
          <w:color w:val="000000"/>
        </w:rPr>
      </w:pPr>
      <w:r w:rsidRPr="008C54AC">
        <w:rPr>
          <w:rFonts w:ascii="Calibri" w:hAnsi="Calibri" w:cs="Calibri"/>
          <w:b/>
          <w:color w:val="000000"/>
        </w:rPr>
        <w:t>3.</w:t>
      </w:r>
      <w:r>
        <w:rPr>
          <w:rFonts w:ascii="Calibri" w:hAnsi="Calibri" w:cs="Calibri"/>
          <w:b/>
          <w:color w:val="000000"/>
        </w:rPr>
        <w:t xml:space="preserve">    </w:t>
      </w:r>
      <w:r w:rsidR="0013404E" w:rsidRPr="008C54AC">
        <w:rPr>
          <w:rFonts w:cstheme="minorHAnsi"/>
          <w:b/>
          <w:i/>
          <w:color w:val="000000"/>
        </w:rPr>
        <w:t>All course outlines in this program should be reviewed and revised every six years. If this has not occurred, please list the courses and present a plan for completing the process, including timelines and dates for each course.</w:t>
      </w:r>
    </w:p>
    <w:p w:rsidR="00D71D1E" w:rsidRPr="00D71D1E" w:rsidRDefault="00D71D1E" w:rsidP="00D71D1E">
      <w:pPr>
        <w:pStyle w:val="ListParagraph"/>
        <w:autoSpaceDE w:val="0"/>
        <w:autoSpaceDN w:val="0"/>
        <w:adjustRightInd w:val="0"/>
        <w:spacing w:line="240" w:lineRule="auto"/>
        <w:rPr>
          <w:rFonts w:cstheme="minorHAnsi"/>
          <w:color w:val="000000"/>
        </w:rPr>
      </w:pPr>
    </w:p>
    <w:p w:rsidR="001D75B1" w:rsidRDefault="00A876B4"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During 2010-12, the</w:t>
      </w:r>
      <w:r w:rsidR="00A23424">
        <w:rPr>
          <w:rFonts w:ascii="Calibri" w:hAnsi="Calibri" w:cs="Calibri"/>
          <w:color w:val="000000"/>
        </w:rPr>
        <w:t xml:space="preserve"> P</w:t>
      </w:r>
      <w:r w:rsidR="001D75B1" w:rsidRPr="00D71D1E">
        <w:rPr>
          <w:rFonts w:ascii="Calibri" w:hAnsi="Calibri" w:cs="Calibri"/>
          <w:color w:val="000000"/>
        </w:rPr>
        <w:t xml:space="preserve">rogram </w:t>
      </w:r>
      <w:r w:rsidR="00A23424">
        <w:rPr>
          <w:rFonts w:ascii="Calibri" w:hAnsi="Calibri" w:cs="Calibri"/>
          <w:color w:val="000000"/>
        </w:rPr>
        <w:t>underwent</w:t>
      </w:r>
      <w:r w:rsidR="001D75B1" w:rsidRPr="00D71D1E">
        <w:rPr>
          <w:rFonts w:ascii="Calibri" w:hAnsi="Calibri" w:cs="Calibri"/>
          <w:color w:val="000000"/>
        </w:rPr>
        <w:t xml:space="preserve"> revision</w:t>
      </w:r>
      <w:r w:rsidR="00A23424">
        <w:rPr>
          <w:rFonts w:ascii="Calibri" w:hAnsi="Calibri" w:cs="Calibri"/>
          <w:color w:val="000000"/>
        </w:rPr>
        <w:t>s</w:t>
      </w:r>
      <w:r w:rsidR="001D75B1" w:rsidRPr="00D71D1E">
        <w:rPr>
          <w:rFonts w:ascii="Calibri" w:hAnsi="Calibri" w:cs="Calibri"/>
          <w:color w:val="000000"/>
        </w:rPr>
        <w:t xml:space="preserve"> of </w:t>
      </w:r>
      <w:r>
        <w:rPr>
          <w:rFonts w:ascii="Calibri" w:hAnsi="Calibri" w:cs="Calibri"/>
          <w:color w:val="000000"/>
        </w:rPr>
        <w:t xml:space="preserve">nine </w:t>
      </w:r>
      <w:r w:rsidR="001D75B1" w:rsidRPr="00D71D1E">
        <w:rPr>
          <w:rFonts w:ascii="Calibri" w:hAnsi="Calibri" w:cs="Calibri"/>
          <w:color w:val="000000"/>
        </w:rPr>
        <w:t xml:space="preserve">courses that had not been updated </w:t>
      </w:r>
      <w:r w:rsidR="00A23424">
        <w:rPr>
          <w:rFonts w:ascii="Calibri" w:hAnsi="Calibri" w:cs="Calibri"/>
          <w:color w:val="000000"/>
        </w:rPr>
        <w:t xml:space="preserve">since </w:t>
      </w:r>
      <w:r w:rsidR="001D75B1" w:rsidRPr="00D71D1E">
        <w:rPr>
          <w:rFonts w:ascii="Calibri" w:hAnsi="Calibri" w:cs="Calibri"/>
          <w:color w:val="000000"/>
        </w:rPr>
        <w:t xml:space="preserve">2003. In addition, updated versions of the </w:t>
      </w:r>
      <w:r w:rsidR="00A23424">
        <w:rPr>
          <w:rFonts w:ascii="Calibri" w:hAnsi="Calibri" w:cs="Calibri"/>
          <w:color w:val="000000"/>
        </w:rPr>
        <w:t>AJ Program degree</w:t>
      </w:r>
      <w:r w:rsidR="004E05BE">
        <w:rPr>
          <w:rFonts w:ascii="Calibri" w:hAnsi="Calibri" w:cs="Calibri"/>
          <w:color w:val="000000"/>
        </w:rPr>
        <w:t>s</w:t>
      </w:r>
      <w:r w:rsidR="00A23424">
        <w:rPr>
          <w:rFonts w:ascii="Calibri" w:hAnsi="Calibri" w:cs="Calibri"/>
          <w:color w:val="000000"/>
        </w:rPr>
        <w:t xml:space="preserve">, and the A.S. </w:t>
      </w:r>
      <w:r w:rsidR="00D71D1E">
        <w:rPr>
          <w:rFonts w:ascii="Calibri" w:hAnsi="Calibri" w:cs="Calibri"/>
          <w:color w:val="000000"/>
        </w:rPr>
        <w:t>Transfer degree</w:t>
      </w:r>
      <w:r w:rsidR="001D75B1" w:rsidRPr="00D71D1E">
        <w:rPr>
          <w:rFonts w:ascii="Calibri" w:hAnsi="Calibri" w:cs="Calibri"/>
          <w:color w:val="000000"/>
        </w:rPr>
        <w:t xml:space="preserve"> were submitted for curriculum review and approval in 201</w:t>
      </w:r>
      <w:r w:rsidR="00D71D1E">
        <w:rPr>
          <w:rFonts w:ascii="Calibri" w:hAnsi="Calibri" w:cs="Calibri"/>
          <w:color w:val="000000"/>
        </w:rPr>
        <w:t>0-11</w:t>
      </w:r>
      <w:r w:rsidR="001D75B1" w:rsidRPr="00D71D1E">
        <w:rPr>
          <w:rFonts w:ascii="Calibri" w:hAnsi="Calibri" w:cs="Calibri"/>
          <w:color w:val="000000"/>
        </w:rPr>
        <w:t xml:space="preserve">. However, there are several remaining courses that have not been updated since 2004, and </w:t>
      </w:r>
      <w:r w:rsidR="004E05BE">
        <w:rPr>
          <w:rFonts w:ascii="Calibri" w:hAnsi="Calibri" w:cs="Calibri"/>
          <w:color w:val="000000"/>
        </w:rPr>
        <w:t>are in need of revision</w:t>
      </w:r>
      <w:r w:rsidR="001D75B1" w:rsidRPr="00D71D1E">
        <w:rPr>
          <w:rFonts w:ascii="Calibri" w:hAnsi="Calibri" w:cs="Calibri"/>
          <w:color w:val="000000"/>
        </w:rPr>
        <w:t xml:space="preserve">. These remaining revisions are underway and will be submitted for curriculum review as soon as possible. </w:t>
      </w:r>
    </w:p>
    <w:p w:rsidR="000566AE" w:rsidRDefault="000566AE" w:rsidP="008C54AC">
      <w:pPr>
        <w:autoSpaceDE w:val="0"/>
        <w:autoSpaceDN w:val="0"/>
        <w:adjustRightInd w:val="0"/>
        <w:spacing w:line="240" w:lineRule="auto"/>
        <w:ind w:left="360" w:firstLine="360"/>
        <w:rPr>
          <w:rFonts w:ascii="Calibri" w:hAnsi="Calibri" w:cs="Calibri"/>
          <w:color w:val="000000"/>
        </w:rPr>
      </w:pPr>
    </w:p>
    <w:p w:rsidR="001B3210" w:rsidRPr="001B3210" w:rsidRDefault="008A1726" w:rsidP="001B3210">
      <w:pPr>
        <w:shd w:val="clear" w:color="auto" w:fill="B8CCE4" w:themeFill="accent1" w:themeFillTint="66"/>
        <w:autoSpaceDE w:val="0"/>
        <w:autoSpaceDN w:val="0"/>
        <w:adjustRightInd w:val="0"/>
        <w:spacing w:line="240" w:lineRule="auto"/>
        <w:ind w:left="450" w:right="-540"/>
        <w:jc w:val="center"/>
        <w:rPr>
          <w:rFonts w:ascii="Calibri" w:hAnsi="Calibri" w:cs="Calibri"/>
          <w:b/>
          <w:color w:val="000000"/>
          <w:sz w:val="24"/>
          <w:szCs w:val="24"/>
        </w:rPr>
      </w:pPr>
      <w:r w:rsidRPr="001B3210">
        <w:rPr>
          <w:rFonts w:ascii="Calibri" w:hAnsi="Calibri" w:cs="Calibri"/>
          <w:b/>
          <w:color w:val="000000"/>
          <w:sz w:val="24"/>
          <w:szCs w:val="24"/>
        </w:rPr>
        <w:t>Course</w:t>
      </w:r>
      <w:r w:rsidR="000C770A" w:rsidRPr="001B3210">
        <w:rPr>
          <w:rFonts w:ascii="Calibri" w:hAnsi="Calibri" w:cs="Calibri"/>
          <w:b/>
          <w:color w:val="000000"/>
          <w:sz w:val="24"/>
          <w:szCs w:val="24"/>
        </w:rPr>
        <w:t>s</w:t>
      </w:r>
      <w:r w:rsidRPr="001B3210">
        <w:rPr>
          <w:rFonts w:ascii="Calibri" w:hAnsi="Calibri" w:cs="Calibri"/>
          <w:b/>
          <w:color w:val="000000"/>
          <w:sz w:val="24"/>
          <w:szCs w:val="24"/>
        </w:rPr>
        <w:t xml:space="preserve"> Requiring Update </w:t>
      </w:r>
      <w:r w:rsidR="00A23424">
        <w:rPr>
          <w:rFonts w:ascii="Calibri" w:hAnsi="Calibri" w:cs="Calibri"/>
          <w:b/>
          <w:color w:val="000000"/>
          <w:sz w:val="24"/>
          <w:szCs w:val="24"/>
        </w:rPr>
        <w:t>/</w:t>
      </w:r>
      <w:r w:rsidRPr="001B3210">
        <w:rPr>
          <w:rFonts w:ascii="Calibri" w:hAnsi="Calibri" w:cs="Calibri"/>
          <w:b/>
          <w:color w:val="000000"/>
          <w:sz w:val="24"/>
          <w:szCs w:val="24"/>
        </w:rPr>
        <w:t xml:space="preserve"> Progress Status</w:t>
      </w:r>
    </w:p>
    <w:tbl>
      <w:tblPr>
        <w:tblStyle w:val="LightList-Accent12"/>
        <w:tblW w:w="8692" w:type="dxa"/>
        <w:tblInd w:w="590" w:type="dxa"/>
        <w:tblLook w:val="04A0" w:firstRow="1" w:lastRow="0" w:firstColumn="1" w:lastColumn="0" w:noHBand="0" w:noVBand="1"/>
      </w:tblPr>
      <w:tblGrid>
        <w:gridCol w:w="3110"/>
        <w:gridCol w:w="236"/>
        <w:gridCol w:w="1440"/>
        <w:gridCol w:w="236"/>
        <w:gridCol w:w="3670"/>
      </w:tblGrid>
      <w:tr w:rsidR="001B3210" w:rsidTr="001B32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1B3210">
            <w:pPr>
              <w:autoSpaceDE w:val="0"/>
              <w:autoSpaceDN w:val="0"/>
              <w:adjustRightInd w:val="0"/>
              <w:jc w:val="center"/>
              <w:rPr>
                <w:rFonts w:ascii="Calibri" w:hAnsi="Calibri" w:cs="Calibri"/>
              </w:rPr>
            </w:pPr>
            <w:r>
              <w:rPr>
                <w:rFonts w:ascii="Calibri" w:hAnsi="Calibri" w:cs="Calibri"/>
              </w:rPr>
              <w:t>Course</w:t>
            </w:r>
          </w:p>
        </w:tc>
        <w:tc>
          <w:tcPr>
            <w:tcW w:w="236" w:type="dxa"/>
            <w:tcBorders>
              <w:lef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tc>
        <w:tc>
          <w:tcPr>
            <w:tcW w:w="1440" w:type="dxa"/>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Last Revision</w:t>
            </w:r>
          </w:p>
        </w:tc>
        <w:tc>
          <w:tcPr>
            <w:tcW w:w="236" w:type="dxa"/>
            <w:tcBorders>
              <w:righ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Pr>
                <w:rFonts w:ascii="Calibri" w:hAnsi="Calibri" w:cs="Calibri"/>
              </w:rPr>
              <w:t>Action Plan</w:t>
            </w:r>
          </w:p>
        </w:tc>
      </w:tr>
      <w:tr w:rsidR="001B3210" w:rsidTr="001B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 xml:space="preserve">AJ-014    Contemporary Police </w:t>
            </w:r>
          </w:p>
          <w:p w:rsidR="001B3210" w:rsidRDefault="001B3210" w:rsidP="008C54AC">
            <w:pPr>
              <w:autoSpaceDE w:val="0"/>
              <w:autoSpaceDN w:val="0"/>
              <w:adjustRightInd w:val="0"/>
              <w:rPr>
                <w:rFonts w:ascii="Calibri" w:hAnsi="Calibri" w:cs="Calibri"/>
              </w:rPr>
            </w:pPr>
            <w:r>
              <w:rPr>
                <w:rFonts w:ascii="Calibri" w:hAnsi="Calibri" w:cs="Calibri"/>
              </w:rPr>
              <w:t xml:space="preserve">                Issues</w:t>
            </w:r>
          </w:p>
        </w:tc>
        <w:tc>
          <w:tcPr>
            <w:tcW w:w="236" w:type="dxa"/>
            <w:tcBorders>
              <w:left w:val="single" w:sz="4" w:space="0" w:color="auto"/>
            </w:tcBorders>
          </w:tcPr>
          <w:p w:rsidR="001B3210" w:rsidRDefault="001B3210">
            <w:pP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In Process</w:t>
            </w: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Projected revision spring 2013</w:t>
            </w:r>
          </w:p>
        </w:tc>
      </w:tr>
      <w:tr w:rsidR="001B3210" w:rsidTr="001B3210">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AJ-115    Forensic Science</w:t>
            </w:r>
          </w:p>
        </w:tc>
        <w:tc>
          <w:tcPr>
            <w:tcW w:w="236" w:type="dxa"/>
            <w:tcBorders>
              <w:left w:val="single" w:sz="4" w:space="0" w:color="auto"/>
            </w:tcBorders>
          </w:tcPr>
          <w:p w:rsidR="001B3210" w:rsidRDefault="001B3210" w:rsidP="001B32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Projected Revision spring/fall 2013</w:t>
            </w:r>
          </w:p>
        </w:tc>
      </w:tr>
      <w:tr w:rsidR="001B3210" w:rsidTr="001B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 xml:space="preserve">AJ-116    Introduction to </w:t>
            </w:r>
          </w:p>
          <w:p w:rsidR="001B3210" w:rsidRDefault="001B3210" w:rsidP="008C54AC">
            <w:pPr>
              <w:autoSpaceDE w:val="0"/>
              <w:autoSpaceDN w:val="0"/>
              <w:adjustRightInd w:val="0"/>
              <w:rPr>
                <w:rFonts w:ascii="Calibri" w:hAnsi="Calibri" w:cs="Calibri"/>
              </w:rPr>
            </w:pPr>
            <w:r>
              <w:rPr>
                <w:rFonts w:ascii="Calibri" w:hAnsi="Calibri" w:cs="Calibri"/>
              </w:rPr>
              <w:t xml:space="preserve">                Corrections</w:t>
            </w:r>
          </w:p>
        </w:tc>
        <w:tc>
          <w:tcPr>
            <w:tcW w:w="236" w:type="dxa"/>
            <w:tcBorders>
              <w:left w:val="single" w:sz="4" w:space="0" w:color="auto"/>
            </w:tcBorders>
          </w:tcPr>
          <w:p w:rsidR="001B3210" w:rsidRDefault="001B3210">
            <w:pP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 xml:space="preserve"> Projected Revision spring/fall 2013</w:t>
            </w:r>
          </w:p>
        </w:tc>
      </w:tr>
      <w:tr w:rsidR="001B3210" w:rsidTr="001B3210">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AJ-117    Cybercrime</w:t>
            </w:r>
          </w:p>
        </w:tc>
        <w:tc>
          <w:tcPr>
            <w:tcW w:w="236" w:type="dxa"/>
            <w:tcBorders>
              <w:left w:val="single" w:sz="4" w:space="0" w:color="auto"/>
            </w:tcBorders>
          </w:tcPr>
          <w:p w:rsidR="001B3210" w:rsidRDefault="001B3210" w:rsidP="001B32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Projected Revision spring/fall 2013</w:t>
            </w:r>
          </w:p>
        </w:tc>
      </w:tr>
    </w:tbl>
    <w:p w:rsidR="0013404E" w:rsidRDefault="0013404E" w:rsidP="007B249B">
      <w:pPr>
        <w:rPr>
          <w:rFonts w:cstheme="minorHAnsi"/>
        </w:rPr>
      </w:pPr>
    </w:p>
    <w:p w:rsidR="00172B88" w:rsidRPr="00917431" w:rsidRDefault="00172B88" w:rsidP="007B249B">
      <w:pPr>
        <w:rPr>
          <w:rFonts w:cstheme="minorHAnsi"/>
        </w:rPr>
      </w:pPr>
    </w:p>
    <w:p w:rsidR="0013404E" w:rsidRPr="008C54AC" w:rsidRDefault="0013404E" w:rsidP="008C54AC">
      <w:pPr>
        <w:ind w:left="360" w:hanging="360"/>
        <w:rPr>
          <w:rFonts w:cstheme="minorHAnsi"/>
          <w:b/>
          <w:i/>
          <w:color w:val="000000"/>
        </w:rPr>
      </w:pPr>
      <w:r w:rsidRPr="008C54AC">
        <w:rPr>
          <w:rFonts w:cstheme="minorHAnsi"/>
          <w:b/>
          <w:color w:val="000000"/>
        </w:rPr>
        <w:t>4</w:t>
      </w:r>
      <w:r w:rsidRPr="008C54AC">
        <w:rPr>
          <w:rFonts w:cstheme="minorHAnsi"/>
          <w:b/>
          <w:i/>
          <w:color w:val="000000"/>
        </w:rPr>
        <w:t xml:space="preserve">. </w:t>
      </w:r>
      <w:r w:rsidR="008C54AC">
        <w:rPr>
          <w:rFonts w:cstheme="minorHAnsi"/>
          <w:b/>
          <w:i/>
          <w:color w:val="000000"/>
        </w:rPr>
        <w:t xml:space="preserve">   </w:t>
      </w:r>
      <w:r w:rsidRPr="008C54AC">
        <w:rPr>
          <w:rFonts w:cstheme="minorHAnsi"/>
          <w:b/>
          <w:i/>
          <w:color w:val="000000"/>
        </w:rPr>
        <w:t>Identify and describe innovative strategies or pedagogy your department/program developed/offered to maximize student learning and success. How did they impact student learning and success?</w:t>
      </w:r>
    </w:p>
    <w:p w:rsidR="0013404E" w:rsidRDefault="0013404E" w:rsidP="007B249B">
      <w:pPr>
        <w:rPr>
          <w:rFonts w:cstheme="minorHAnsi"/>
          <w:color w:val="000000"/>
        </w:rPr>
      </w:pPr>
    </w:p>
    <w:p w:rsidR="00D71D1E" w:rsidRDefault="00E0186A" w:rsidP="00525582">
      <w:pPr>
        <w:ind w:left="360" w:firstLine="360"/>
        <w:rPr>
          <w:rFonts w:cstheme="minorHAnsi"/>
        </w:rPr>
      </w:pPr>
      <w:r>
        <w:rPr>
          <w:rFonts w:cstheme="minorHAnsi"/>
        </w:rPr>
        <w:t>The AJ Program and its staff</w:t>
      </w:r>
      <w:r w:rsidR="00525582">
        <w:rPr>
          <w:rFonts w:cstheme="minorHAnsi"/>
        </w:rPr>
        <w:t xml:space="preserve"> </w:t>
      </w:r>
      <w:r>
        <w:rPr>
          <w:rFonts w:cstheme="minorHAnsi"/>
        </w:rPr>
        <w:t>are</w:t>
      </w:r>
      <w:r w:rsidR="00525582">
        <w:rPr>
          <w:rFonts w:cstheme="minorHAnsi"/>
        </w:rPr>
        <w:t xml:space="preserve"> always striving to use the most current teaching strategies whether through technology or problem-based approaches.   To meet the needs of new learners, faculty reg</w:t>
      </w:r>
      <w:r>
        <w:rPr>
          <w:rFonts w:cstheme="minorHAnsi"/>
        </w:rPr>
        <w:t>ularly utilizes technologically-</w:t>
      </w:r>
      <w:r w:rsidR="00525582">
        <w:rPr>
          <w:rFonts w:cstheme="minorHAnsi"/>
        </w:rPr>
        <w:t xml:space="preserve">driven instruction including power point, embedded </w:t>
      </w:r>
      <w:r>
        <w:rPr>
          <w:rFonts w:cstheme="minorHAnsi"/>
        </w:rPr>
        <w:t>video</w:t>
      </w:r>
      <w:r w:rsidR="00525582">
        <w:rPr>
          <w:rFonts w:cstheme="minorHAnsi"/>
        </w:rPr>
        <w:t xml:space="preserve"> </w:t>
      </w:r>
      <w:r>
        <w:rPr>
          <w:rFonts w:cstheme="minorHAnsi"/>
        </w:rPr>
        <w:t>and critical-thinking scenarios</w:t>
      </w:r>
      <w:r w:rsidR="00525582">
        <w:rPr>
          <w:rFonts w:cstheme="minorHAnsi"/>
        </w:rPr>
        <w:t xml:space="preserve">.  </w:t>
      </w:r>
      <w:r>
        <w:rPr>
          <w:rFonts w:cstheme="minorHAnsi"/>
        </w:rPr>
        <w:t>For</w:t>
      </w:r>
      <w:r w:rsidR="00525582">
        <w:rPr>
          <w:rFonts w:cstheme="minorHAnsi"/>
        </w:rPr>
        <w:t xml:space="preserve"> example </w:t>
      </w:r>
      <w:r>
        <w:rPr>
          <w:rFonts w:cstheme="minorHAnsi"/>
        </w:rPr>
        <w:t>the use of the Police A</w:t>
      </w:r>
      <w:r w:rsidR="00525582">
        <w:rPr>
          <w:rFonts w:cstheme="minorHAnsi"/>
        </w:rPr>
        <w:t>cademy’s Driving and Use o</w:t>
      </w:r>
      <w:r>
        <w:rPr>
          <w:rFonts w:cstheme="minorHAnsi"/>
        </w:rPr>
        <w:t>f</w:t>
      </w:r>
      <w:r w:rsidR="00525582">
        <w:rPr>
          <w:rFonts w:cstheme="minorHAnsi"/>
        </w:rPr>
        <w:t xml:space="preserve"> Force Simulators</w:t>
      </w:r>
      <w:r>
        <w:rPr>
          <w:rFonts w:cstheme="minorHAnsi"/>
        </w:rPr>
        <w:t xml:space="preserve"> allows students </w:t>
      </w:r>
      <w:r w:rsidR="00525582">
        <w:rPr>
          <w:rFonts w:cstheme="minorHAnsi"/>
        </w:rPr>
        <w:t xml:space="preserve">to apply concepts learned in the classroom </w:t>
      </w:r>
      <w:r w:rsidR="004E05BE">
        <w:rPr>
          <w:rFonts w:cstheme="minorHAnsi"/>
        </w:rPr>
        <w:t>to</w:t>
      </w:r>
      <w:r w:rsidR="00525582">
        <w:rPr>
          <w:rFonts w:cstheme="minorHAnsi"/>
        </w:rPr>
        <w:t xml:space="preserve"> real-life decision making scenarios identical to what new police officers </w:t>
      </w:r>
      <w:r w:rsidR="004E05BE">
        <w:rPr>
          <w:rFonts w:cstheme="minorHAnsi"/>
        </w:rPr>
        <w:t xml:space="preserve">may </w:t>
      </w:r>
      <w:r>
        <w:rPr>
          <w:rFonts w:cstheme="minorHAnsi"/>
        </w:rPr>
        <w:t>experience</w:t>
      </w:r>
      <w:r w:rsidR="00525582">
        <w:rPr>
          <w:rFonts w:cstheme="minorHAnsi"/>
        </w:rPr>
        <w:t>.</w:t>
      </w:r>
      <w:r>
        <w:rPr>
          <w:rFonts w:cstheme="minorHAnsi"/>
        </w:rPr>
        <w:t xml:space="preserve">  Several classes such as AJ-11 Criminal Law and AJ-15 Introduction to Criminal Investigations also utilize problem-based approaches such as mock court trials and mock crime scenes.  These learning environments take introductory level curriculum to the next </w:t>
      </w:r>
      <w:r w:rsidR="004E05BE">
        <w:rPr>
          <w:rFonts w:cstheme="minorHAnsi"/>
        </w:rPr>
        <w:t>stage</w:t>
      </w:r>
      <w:r>
        <w:rPr>
          <w:rFonts w:cstheme="minorHAnsi"/>
        </w:rPr>
        <w:t xml:space="preserve"> and require students to apply what they have learned in the classroom </w:t>
      </w:r>
      <w:r w:rsidR="004E05BE">
        <w:rPr>
          <w:rFonts w:cstheme="minorHAnsi"/>
        </w:rPr>
        <w:t>to</w:t>
      </w:r>
      <w:r>
        <w:rPr>
          <w:rFonts w:cstheme="minorHAnsi"/>
        </w:rPr>
        <w:t xml:space="preserve"> dynamic and </w:t>
      </w:r>
      <w:r w:rsidR="004E05BE">
        <w:rPr>
          <w:rFonts w:cstheme="minorHAnsi"/>
        </w:rPr>
        <w:t>real-world situations</w:t>
      </w:r>
      <w:r>
        <w:rPr>
          <w:rFonts w:cstheme="minorHAnsi"/>
        </w:rPr>
        <w:t xml:space="preserve">.   </w:t>
      </w:r>
    </w:p>
    <w:p w:rsidR="00E0186A" w:rsidRPr="00917431" w:rsidRDefault="00E0186A" w:rsidP="00172B88">
      <w:pPr>
        <w:ind w:right="-1080"/>
        <w:rPr>
          <w:rFonts w:cstheme="minorHAnsi"/>
          <w:color w:val="000000"/>
        </w:rPr>
      </w:pPr>
    </w:p>
    <w:p w:rsidR="0013404E" w:rsidRPr="008C54AC" w:rsidRDefault="0013404E" w:rsidP="00F051E3">
      <w:pPr>
        <w:pStyle w:val="ListParagraph"/>
        <w:numPr>
          <w:ilvl w:val="0"/>
          <w:numId w:val="9"/>
        </w:numPr>
        <w:autoSpaceDE w:val="0"/>
        <w:autoSpaceDN w:val="0"/>
        <w:adjustRightInd w:val="0"/>
        <w:spacing w:line="240" w:lineRule="auto"/>
        <w:ind w:left="360" w:right="-360"/>
        <w:rPr>
          <w:rFonts w:cstheme="minorHAnsi"/>
          <w:b/>
          <w:i/>
          <w:color w:val="000000"/>
        </w:rPr>
      </w:pPr>
      <w:r w:rsidRPr="008C54AC">
        <w:rPr>
          <w:rFonts w:cstheme="minorHAnsi"/>
          <w:b/>
          <w:i/>
          <w:color w:val="000000"/>
        </w:rPr>
        <w:t>Discuss plans for future curricular development and/or program (degrees &amp; certificates included) modification. Use a Curriculum Mapping form as needed.</w:t>
      </w:r>
    </w:p>
    <w:p w:rsidR="00F051E3" w:rsidRDefault="00F051E3" w:rsidP="007B249B">
      <w:pPr>
        <w:rPr>
          <w:rFonts w:cstheme="minorHAnsi"/>
        </w:rPr>
      </w:pPr>
    </w:p>
    <w:p w:rsidR="00172B88" w:rsidRDefault="00A23424" w:rsidP="007C3763">
      <w:pPr>
        <w:autoSpaceDE w:val="0"/>
        <w:autoSpaceDN w:val="0"/>
        <w:adjustRightInd w:val="0"/>
        <w:spacing w:line="240" w:lineRule="auto"/>
        <w:ind w:left="360" w:right="-720" w:firstLine="360"/>
        <w:rPr>
          <w:rFonts w:ascii="Calibri" w:hAnsi="Calibri" w:cs="Calibri"/>
          <w:color w:val="000000"/>
        </w:rPr>
      </w:pPr>
      <w:r>
        <w:rPr>
          <w:rFonts w:ascii="Calibri" w:hAnsi="Calibri" w:cs="Calibri"/>
          <w:color w:val="000000"/>
        </w:rPr>
        <w:t>The P</w:t>
      </w:r>
      <w:r w:rsidR="001D75B1" w:rsidRPr="00D71D1E">
        <w:rPr>
          <w:rFonts w:ascii="Calibri" w:hAnsi="Calibri" w:cs="Calibri"/>
          <w:color w:val="000000"/>
        </w:rPr>
        <w:t>rogram plans to continue its steady growth and hopes to be able to teach additional subjects each semester</w:t>
      </w:r>
      <w:r w:rsidR="00C44CBB">
        <w:rPr>
          <w:rFonts w:ascii="Calibri" w:hAnsi="Calibri" w:cs="Calibri"/>
          <w:color w:val="000000"/>
        </w:rPr>
        <w:t xml:space="preserve"> </w:t>
      </w:r>
      <w:r w:rsidR="00FC1F04">
        <w:rPr>
          <w:rFonts w:ascii="Calibri" w:hAnsi="Calibri" w:cs="Calibri"/>
          <w:color w:val="000000"/>
        </w:rPr>
        <w:t>as well as</w:t>
      </w:r>
      <w:r w:rsidR="00C44CBB">
        <w:rPr>
          <w:rFonts w:ascii="Calibri" w:hAnsi="Calibri" w:cs="Calibri"/>
          <w:color w:val="000000"/>
        </w:rPr>
        <w:t xml:space="preserve"> offer specialty certificates</w:t>
      </w:r>
      <w:r w:rsidR="001D75B1" w:rsidRPr="00D71D1E">
        <w:rPr>
          <w:rFonts w:ascii="Calibri" w:hAnsi="Calibri" w:cs="Calibri"/>
          <w:color w:val="000000"/>
        </w:rPr>
        <w:t xml:space="preserve">. Once the annual schedule includes </w:t>
      </w:r>
      <w:r w:rsidR="00C44CBB">
        <w:rPr>
          <w:rFonts w:ascii="Calibri" w:hAnsi="Calibri" w:cs="Calibri"/>
          <w:color w:val="000000"/>
        </w:rPr>
        <w:t>more specialty</w:t>
      </w:r>
      <w:r>
        <w:rPr>
          <w:rFonts w:ascii="Calibri" w:hAnsi="Calibri" w:cs="Calibri"/>
          <w:color w:val="000000"/>
        </w:rPr>
        <w:t xml:space="preserve"> courses, the P</w:t>
      </w:r>
      <w:r w:rsidR="001D75B1" w:rsidRPr="00D71D1E">
        <w:rPr>
          <w:rFonts w:ascii="Calibri" w:hAnsi="Calibri" w:cs="Calibri"/>
          <w:color w:val="000000"/>
        </w:rPr>
        <w:t xml:space="preserve">rogram will be able to create a </w:t>
      </w:r>
      <w:r w:rsidR="00C44CBB">
        <w:rPr>
          <w:rFonts w:ascii="Calibri" w:hAnsi="Calibri" w:cs="Calibri"/>
          <w:color w:val="000000"/>
        </w:rPr>
        <w:t xml:space="preserve">two to three </w:t>
      </w:r>
      <w:r w:rsidR="001D75B1" w:rsidRPr="00D71D1E">
        <w:rPr>
          <w:rFonts w:ascii="Calibri" w:hAnsi="Calibri" w:cs="Calibri"/>
          <w:color w:val="000000"/>
        </w:rPr>
        <w:t xml:space="preserve">track career program for </w:t>
      </w:r>
      <w:r w:rsidR="00C44CBB" w:rsidRPr="00D71D1E">
        <w:rPr>
          <w:rFonts w:ascii="Calibri" w:hAnsi="Calibri" w:cs="Calibri"/>
          <w:color w:val="000000"/>
        </w:rPr>
        <w:t>students</w:t>
      </w:r>
      <w:r w:rsidR="001D75B1" w:rsidRPr="00D71D1E">
        <w:rPr>
          <w:rFonts w:ascii="Calibri" w:hAnsi="Calibri" w:cs="Calibri"/>
          <w:color w:val="000000"/>
        </w:rPr>
        <w:t>. Students will complete the same core classes, yet the</w:t>
      </w:r>
      <w:r>
        <w:rPr>
          <w:rFonts w:ascii="Calibri" w:hAnsi="Calibri" w:cs="Calibri"/>
          <w:color w:val="000000"/>
        </w:rPr>
        <w:t>se specialty</w:t>
      </w:r>
      <w:r w:rsidR="001D75B1" w:rsidRPr="00D71D1E">
        <w:rPr>
          <w:rFonts w:ascii="Calibri" w:hAnsi="Calibri" w:cs="Calibri"/>
          <w:color w:val="000000"/>
        </w:rPr>
        <w:t xml:space="preserve"> tracks </w:t>
      </w:r>
      <w:r>
        <w:rPr>
          <w:rFonts w:ascii="Calibri" w:hAnsi="Calibri" w:cs="Calibri"/>
          <w:color w:val="000000"/>
        </w:rPr>
        <w:t>could</w:t>
      </w:r>
      <w:r w:rsidR="001D75B1" w:rsidRPr="00D71D1E">
        <w:rPr>
          <w:rFonts w:ascii="Calibri" w:hAnsi="Calibri" w:cs="Calibri"/>
          <w:color w:val="000000"/>
        </w:rPr>
        <w:t xml:space="preserve"> offer </w:t>
      </w:r>
      <w:r>
        <w:rPr>
          <w:rFonts w:ascii="Calibri" w:hAnsi="Calibri" w:cs="Calibri"/>
          <w:color w:val="000000"/>
        </w:rPr>
        <w:t>the</w:t>
      </w:r>
      <w:r w:rsidR="001D75B1" w:rsidRPr="00D71D1E">
        <w:rPr>
          <w:rFonts w:ascii="Calibri" w:hAnsi="Calibri" w:cs="Calibri"/>
          <w:color w:val="000000"/>
        </w:rPr>
        <w:t xml:space="preserve"> </w:t>
      </w:r>
      <w:r>
        <w:rPr>
          <w:rFonts w:ascii="Calibri" w:hAnsi="Calibri" w:cs="Calibri"/>
          <w:color w:val="000000"/>
        </w:rPr>
        <w:t xml:space="preserve">opportunity </w:t>
      </w:r>
      <w:r w:rsidR="00E0186A">
        <w:rPr>
          <w:rFonts w:ascii="Calibri" w:hAnsi="Calibri" w:cs="Calibri"/>
          <w:color w:val="000000"/>
        </w:rPr>
        <w:t>for</w:t>
      </w:r>
      <w:r w:rsidR="001D75B1" w:rsidRPr="00D71D1E">
        <w:rPr>
          <w:rFonts w:ascii="Calibri" w:hAnsi="Calibri" w:cs="Calibri"/>
          <w:color w:val="000000"/>
        </w:rPr>
        <w:t xml:space="preserve"> greater </w:t>
      </w:r>
      <w:r w:rsidR="00E0186A">
        <w:rPr>
          <w:rFonts w:ascii="Calibri" w:hAnsi="Calibri" w:cs="Calibri"/>
          <w:color w:val="000000"/>
        </w:rPr>
        <w:t xml:space="preserve">development of </w:t>
      </w:r>
      <w:r w:rsidR="001D75B1" w:rsidRPr="00D71D1E">
        <w:rPr>
          <w:rFonts w:ascii="Calibri" w:hAnsi="Calibri" w:cs="Calibri"/>
          <w:color w:val="000000"/>
        </w:rPr>
        <w:t xml:space="preserve">expertise in one of </w:t>
      </w:r>
      <w:r w:rsidR="00C44CBB">
        <w:rPr>
          <w:rFonts w:ascii="Calibri" w:hAnsi="Calibri" w:cs="Calibri"/>
          <w:color w:val="000000"/>
        </w:rPr>
        <w:t>three</w:t>
      </w:r>
      <w:r w:rsidR="001D75B1" w:rsidRPr="00D71D1E">
        <w:rPr>
          <w:rFonts w:ascii="Calibri" w:hAnsi="Calibri" w:cs="Calibri"/>
          <w:color w:val="000000"/>
        </w:rPr>
        <w:t xml:space="preserve"> areas: </w:t>
      </w:r>
      <w:r w:rsidR="00C44CBB">
        <w:rPr>
          <w:rFonts w:ascii="Calibri" w:hAnsi="Calibri" w:cs="Calibri"/>
          <w:color w:val="000000"/>
        </w:rPr>
        <w:t>Law Enforcement, Probation, and Private Sector (Investigations or Security)</w:t>
      </w:r>
      <w:r w:rsidR="001D75B1" w:rsidRPr="00D71D1E">
        <w:rPr>
          <w:rFonts w:ascii="Calibri" w:hAnsi="Calibri" w:cs="Calibri"/>
          <w:color w:val="000000"/>
        </w:rPr>
        <w:t>. We hope that</w:t>
      </w:r>
      <w:r>
        <w:rPr>
          <w:rFonts w:ascii="Calibri" w:hAnsi="Calibri" w:cs="Calibri"/>
          <w:color w:val="000000"/>
        </w:rPr>
        <w:t xml:space="preserve"> this change will increase the P</w:t>
      </w:r>
      <w:r w:rsidR="001D75B1" w:rsidRPr="00D71D1E">
        <w:rPr>
          <w:rFonts w:ascii="Calibri" w:hAnsi="Calibri" w:cs="Calibri"/>
          <w:color w:val="000000"/>
        </w:rPr>
        <w:t>rogram’s appeal for inco</w:t>
      </w:r>
      <w:r>
        <w:rPr>
          <w:rFonts w:ascii="Calibri" w:hAnsi="Calibri" w:cs="Calibri"/>
          <w:color w:val="000000"/>
        </w:rPr>
        <w:t>ming students and increase the P</w:t>
      </w:r>
      <w:r w:rsidR="001D75B1" w:rsidRPr="00D71D1E">
        <w:rPr>
          <w:rFonts w:ascii="Calibri" w:hAnsi="Calibri" w:cs="Calibri"/>
          <w:color w:val="000000"/>
        </w:rPr>
        <w:t xml:space="preserve">rogram’s ability to place graduates in </w:t>
      </w:r>
    </w:p>
    <w:p w:rsidR="00172B88" w:rsidRDefault="00172B88" w:rsidP="00172B88">
      <w:pPr>
        <w:pBdr>
          <w:top w:val="thinThickSmallGap" w:sz="12" w:space="1" w:color="45A98F"/>
        </w:pBdr>
        <w:autoSpaceDE w:val="0"/>
        <w:autoSpaceDN w:val="0"/>
        <w:adjustRightInd w:val="0"/>
        <w:spacing w:line="240" w:lineRule="auto"/>
        <w:ind w:left="360" w:right="-990" w:hanging="1080"/>
        <w:rPr>
          <w:rFonts w:ascii="Calibri" w:hAnsi="Calibri" w:cs="Calibri"/>
          <w:color w:val="000000"/>
        </w:rPr>
      </w:pPr>
    </w:p>
    <w:p w:rsidR="001D75B1" w:rsidRDefault="00B12274" w:rsidP="00FC1F04">
      <w:pPr>
        <w:autoSpaceDE w:val="0"/>
        <w:autoSpaceDN w:val="0"/>
        <w:adjustRightInd w:val="0"/>
        <w:spacing w:line="240" w:lineRule="auto"/>
        <w:ind w:left="360" w:right="-720"/>
        <w:rPr>
          <w:rFonts w:ascii="Calibri" w:hAnsi="Calibri" w:cs="Calibri"/>
          <w:color w:val="000000"/>
        </w:rPr>
      </w:pPr>
      <w:r>
        <w:rPr>
          <w:rFonts w:ascii="Calibri" w:hAnsi="Calibri" w:cs="Calibri"/>
          <w:color w:val="000000"/>
        </w:rPr>
        <w:t>more highly skilled and salaried</w:t>
      </w:r>
      <w:r w:rsidR="001D75B1" w:rsidRPr="00D71D1E">
        <w:rPr>
          <w:rFonts w:ascii="Calibri" w:hAnsi="Calibri" w:cs="Calibri"/>
          <w:color w:val="000000"/>
        </w:rPr>
        <w:t xml:space="preserve"> positions. </w:t>
      </w:r>
      <w:r w:rsidR="00E0186A">
        <w:rPr>
          <w:rFonts w:ascii="Calibri" w:hAnsi="Calibri" w:cs="Calibri"/>
          <w:color w:val="000000"/>
        </w:rPr>
        <w:t xml:space="preserve">  This plan would also promote t</w:t>
      </w:r>
      <w:r w:rsidR="00FC1F04">
        <w:rPr>
          <w:rFonts w:ascii="Calibri" w:hAnsi="Calibri" w:cs="Calibri"/>
          <w:color w:val="000000"/>
        </w:rPr>
        <w:t>he idea t</w:t>
      </w:r>
      <w:r w:rsidR="00E0186A">
        <w:rPr>
          <w:rFonts w:ascii="Calibri" w:hAnsi="Calibri" w:cs="Calibri"/>
          <w:color w:val="000000"/>
        </w:rPr>
        <w:t>hat there are many careers in the justice field beyond just law enforcement</w:t>
      </w:r>
      <w:r w:rsidR="005A01E6">
        <w:rPr>
          <w:rFonts w:ascii="Calibri" w:hAnsi="Calibri" w:cs="Calibri"/>
          <w:color w:val="000000"/>
        </w:rPr>
        <w:t>.</w:t>
      </w:r>
    </w:p>
    <w:p w:rsidR="008C54AC" w:rsidRPr="00917431" w:rsidRDefault="008C54AC" w:rsidP="007B249B">
      <w:pPr>
        <w:rPr>
          <w:rFonts w:cstheme="minorHAnsi"/>
        </w:rPr>
      </w:pPr>
    </w:p>
    <w:p w:rsidR="0013404E" w:rsidRPr="008C54AC" w:rsidRDefault="0013404E" w:rsidP="008C54AC">
      <w:pPr>
        <w:autoSpaceDE w:val="0"/>
        <w:autoSpaceDN w:val="0"/>
        <w:adjustRightInd w:val="0"/>
        <w:spacing w:line="240" w:lineRule="auto"/>
        <w:ind w:left="360" w:hanging="360"/>
        <w:rPr>
          <w:rFonts w:cstheme="minorHAnsi"/>
          <w:b/>
          <w:i/>
          <w:color w:val="000000"/>
        </w:rPr>
      </w:pPr>
      <w:r w:rsidRPr="008C54AC">
        <w:rPr>
          <w:rFonts w:cstheme="minorHAnsi"/>
          <w:b/>
          <w:i/>
          <w:color w:val="000000"/>
        </w:rPr>
        <w:t xml:space="preserve">6. </w:t>
      </w:r>
      <w:r w:rsidR="008C54AC" w:rsidRPr="008C54AC">
        <w:rPr>
          <w:rFonts w:cstheme="minorHAnsi"/>
          <w:b/>
          <w:i/>
          <w:color w:val="000000"/>
        </w:rPr>
        <w:t xml:space="preserve">   </w:t>
      </w:r>
      <w:r w:rsidRPr="008C54AC">
        <w:rPr>
          <w:rFonts w:cstheme="minorHAnsi"/>
          <w:b/>
          <w:i/>
          <w:color w:val="000000"/>
        </w:rPr>
        <w:t>Describe how your program is articulated with the High School Districts, CCOC (if applicable), and/or other four year institutions. (Include articulation agreements, common course numbering etc.)</w:t>
      </w:r>
    </w:p>
    <w:p w:rsidR="0013404E" w:rsidRPr="00917431" w:rsidRDefault="0013404E" w:rsidP="007B249B">
      <w:pPr>
        <w:rPr>
          <w:rFonts w:cstheme="minorHAnsi"/>
        </w:rPr>
      </w:pPr>
    </w:p>
    <w:p w:rsidR="00B703EC" w:rsidRDefault="00B703EC"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All</w:t>
      </w:r>
      <w:r w:rsidRPr="00B703EC">
        <w:rPr>
          <w:rFonts w:ascii="Calibri" w:hAnsi="Calibri" w:cs="Calibri"/>
          <w:color w:val="000000"/>
        </w:rPr>
        <w:t xml:space="preserve"> four-year colleges or universities in this region </w:t>
      </w:r>
      <w:r>
        <w:rPr>
          <w:rFonts w:ascii="Calibri" w:hAnsi="Calibri" w:cs="Calibri"/>
          <w:color w:val="000000"/>
        </w:rPr>
        <w:t>offer</w:t>
      </w:r>
      <w:r w:rsidRPr="00B703EC">
        <w:rPr>
          <w:rFonts w:ascii="Calibri" w:hAnsi="Calibri" w:cs="Calibri"/>
          <w:color w:val="000000"/>
        </w:rPr>
        <w:t xml:space="preserve"> an upper-division </w:t>
      </w:r>
      <w:r w:rsidR="00A23424">
        <w:rPr>
          <w:rFonts w:ascii="Calibri" w:hAnsi="Calibri" w:cs="Calibri"/>
          <w:color w:val="000000"/>
        </w:rPr>
        <w:t>Administration of</w:t>
      </w:r>
      <w:r>
        <w:rPr>
          <w:rFonts w:ascii="Calibri" w:hAnsi="Calibri" w:cs="Calibri"/>
          <w:color w:val="000000"/>
        </w:rPr>
        <w:t xml:space="preserve"> Justice, Criminal Justice, or Justice Studies major</w:t>
      </w:r>
      <w:r w:rsidRPr="00B703EC">
        <w:rPr>
          <w:rFonts w:ascii="Calibri" w:hAnsi="Calibri" w:cs="Calibri"/>
          <w:color w:val="000000"/>
        </w:rPr>
        <w:t xml:space="preserve">. </w:t>
      </w:r>
      <w:r>
        <w:rPr>
          <w:rFonts w:ascii="Calibri" w:hAnsi="Calibri" w:cs="Calibri"/>
          <w:color w:val="000000"/>
        </w:rPr>
        <w:t>M</w:t>
      </w:r>
      <w:r w:rsidRPr="00B703EC">
        <w:rPr>
          <w:rFonts w:ascii="Calibri" w:hAnsi="Calibri" w:cs="Calibri"/>
          <w:color w:val="000000"/>
        </w:rPr>
        <w:t xml:space="preserve">any of our graduates use the </w:t>
      </w:r>
      <w:r>
        <w:rPr>
          <w:rFonts w:ascii="Calibri" w:hAnsi="Calibri" w:cs="Calibri"/>
          <w:color w:val="000000"/>
        </w:rPr>
        <w:t>Administration of Justice</w:t>
      </w:r>
      <w:r w:rsidRPr="00B703EC">
        <w:rPr>
          <w:rFonts w:ascii="Calibri" w:hAnsi="Calibri" w:cs="Calibri"/>
          <w:color w:val="000000"/>
        </w:rPr>
        <w:t xml:space="preserve"> A.A. or A.S. as a </w:t>
      </w:r>
      <w:r w:rsidR="00A23424">
        <w:rPr>
          <w:rFonts w:ascii="Calibri" w:hAnsi="Calibri" w:cs="Calibri"/>
          <w:color w:val="000000"/>
        </w:rPr>
        <w:t>transfer bridge</w:t>
      </w:r>
      <w:r w:rsidRPr="00B703EC">
        <w:rPr>
          <w:rFonts w:ascii="Calibri" w:hAnsi="Calibri" w:cs="Calibri"/>
          <w:color w:val="000000"/>
        </w:rPr>
        <w:t xml:space="preserve"> to a four-year school, </w:t>
      </w:r>
      <w:r>
        <w:rPr>
          <w:rFonts w:ascii="Calibri" w:hAnsi="Calibri" w:cs="Calibri"/>
          <w:color w:val="000000"/>
        </w:rPr>
        <w:t xml:space="preserve">and once there continue upper </w:t>
      </w:r>
      <w:r w:rsidR="005A01E6">
        <w:rPr>
          <w:rFonts w:ascii="Calibri" w:hAnsi="Calibri" w:cs="Calibri"/>
          <w:color w:val="000000"/>
        </w:rPr>
        <w:t xml:space="preserve">division </w:t>
      </w:r>
      <w:r>
        <w:rPr>
          <w:rFonts w:ascii="Calibri" w:hAnsi="Calibri" w:cs="Calibri"/>
          <w:color w:val="000000"/>
        </w:rPr>
        <w:t>course work necessary to attain a Bachelor</w:t>
      </w:r>
      <w:r w:rsidR="005D6A3A">
        <w:rPr>
          <w:rFonts w:ascii="Calibri" w:hAnsi="Calibri" w:cs="Calibri"/>
          <w:color w:val="000000"/>
        </w:rPr>
        <w:t>’s</w:t>
      </w:r>
      <w:r>
        <w:rPr>
          <w:rFonts w:ascii="Calibri" w:hAnsi="Calibri" w:cs="Calibri"/>
          <w:color w:val="000000"/>
        </w:rPr>
        <w:t xml:space="preserve"> degree</w:t>
      </w:r>
      <w:r w:rsidRPr="00B703EC">
        <w:rPr>
          <w:rFonts w:ascii="Calibri" w:hAnsi="Calibri" w:cs="Calibri"/>
          <w:color w:val="000000"/>
        </w:rPr>
        <w:t xml:space="preserve">. At San Jose State University, for example, </w:t>
      </w:r>
      <w:r w:rsidR="00466A31">
        <w:rPr>
          <w:rFonts w:ascii="Calibri" w:hAnsi="Calibri" w:cs="Calibri"/>
          <w:color w:val="000000"/>
        </w:rPr>
        <w:t>their</w:t>
      </w:r>
      <w:r w:rsidR="00A23424">
        <w:rPr>
          <w:rFonts w:ascii="Calibri" w:hAnsi="Calibri" w:cs="Calibri"/>
          <w:color w:val="000000"/>
        </w:rPr>
        <w:t xml:space="preserve"> JS 10 Introduction to Justice S</w:t>
      </w:r>
      <w:r w:rsidR="00466A31">
        <w:rPr>
          <w:rFonts w:ascii="Calibri" w:hAnsi="Calibri" w:cs="Calibri"/>
          <w:color w:val="000000"/>
        </w:rPr>
        <w:t>tudies</w:t>
      </w:r>
      <w:r w:rsidR="00A23424">
        <w:rPr>
          <w:rFonts w:ascii="Calibri" w:hAnsi="Calibri" w:cs="Calibri"/>
          <w:color w:val="000000"/>
        </w:rPr>
        <w:t xml:space="preserve"> course</w:t>
      </w:r>
      <w:r w:rsidR="00466A31">
        <w:rPr>
          <w:rFonts w:ascii="Calibri" w:hAnsi="Calibri" w:cs="Calibri"/>
          <w:color w:val="000000"/>
        </w:rPr>
        <w:t xml:space="preserve"> is articulated with our AJ</w:t>
      </w:r>
      <w:r w:rsidR="00A23424">
        <w:rPr>
          <w:rFonts w:ascii="Calibri" w:hAnsi="Calibri" w:cs="Calibri"/>
          <w:color w:val="000000"/>
        </w:rPr>
        <w:t>-</w:t>
      </w:r>
      <w:r w:rsidR="00466A31">
        <w:rPr>
          <w:rFonts w:ascii="Calibri" w:hAnsi="Calibri" w:cs="Calibri"/>
          <w:color w:val="000000"/>
        </w:rPr>
        <w:t xml:space="preserve"> 010 Introduction to Administration of Justice</w:t>
      </w:r>
      <w:r w:rsidR="00A23424">
        <w:rPr>
          <w:rFonts w:ascii="Calibri" w:hAnsi="Calibri" w:cs="Calibri"/>
          <w:color w:val="000000"/>
        </w:rPr>
        <w:t xml:space="preserve"> course</w:t>
      </w:r>
      <w:r w:rsidR="00466A31">
        <w:rPr>
          <w:rFonts w:ascii="Calibri" w:hAnsi="Calibri" w:cs="Calibri"/>
          <w:color w:val="000000"/>
        </w:rPr>
        <w:t xml:space="preserve">.  </w:t>
      </w:r>
      <w:r>
        <w:rPr>
          <w:rFonts w:ascii="Calibri" w:hAnsi="Calibri" w:cs="Calibri"/>
          <w:color w:val="000000"/>
        </w:rPr>
        <w:t xml:space="preserve"> </w:t>
      </w:r>
    </w:p>
    <w:p w:rsidR="00466A31" w:rsidRDefault="00466A31" w:rsidP="00B703EC">
      <w:pPr>
        <w:autoSpaceDE w:val="0"/>
        <w:autoSpaceDN w:val="0"/>
        <w:adjustRightInd w:val="0"/>
        <w:spacing w:line="240" w:lineRule="auto"/>
        <w:ind w:left="360" w:firstLine="360"/>
        <w:rPr>
          <w:rFonts w:ascii="Calibri" w:hAnsi="Calibri" w:cs="Calibri"/>
          <w:color w:val="000000"/>
        </w:rPr>
      </w:pPr>
    </w:p>
    <w:p w:rsidR="00466A31" w:rsidRDefault="00466A31"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In addition SB 1440 was passed into law to address transfer and articulation between the California Community College</w:t>
      </w:r>
      <w:r w:rsidR="00172B88">
        <w:rPr>
          <w:rFonts w:ascii="Calibri" w:hAnsi="Calibri" w:cs="Calibri"/>
          <w:color w:val="000000"/>
        </w:rPr>
        <w:t>s</w:t>
      </w:r>
      <w:r>
        <w:rPr>
          <w:rFonts w:ascii="Calibri" w:hAnsi="Calibri" w:cs="Calibri"/>
          <w:color w:val="000000"/>
        </w:rPr>
        <w:t xml:space="preserve"> and the CSU system.  The AJ Program offers an AS-T, to assist students and to bridge coursework with the CSU for transfer purposes.</w:t>
      </w:r>
    </w:p>
    <w:p w:rsidR="00466A31" w:rsidRDefault="00466A31" w:rsidP="00466A31">
      <w:pPr>
        <w:autoSpaceDE w:val="0"/>
        <w:autoSpaceDN w:val="0"/>
        <w:adjustRightInd w:val="0"/>
        <w:spacing w:line="240" w:lineRule="auto"/>
        <w:ind w:left="360" w:firstLine="360"/>
        <w:rPr>
          <w:rFonts w:ascii="Calibri" w:hAnsi="Calibri" w:cs="Calibri"/>
          <w:color w:val="000000"/>
        </w:rPr>
      </w:pPr>
    </w:p>
    <w:p w:rsidR="00466A31" w:rsidRDefault="00466A31" w:rsidP="00466A31">
      <w:pPr>
        <w:autoSpaceDE w:val="0"/>
        <w:autoSpaceDN w:val="0"/>
        <w:adjustRightInd w:val="0"/>
        <w:spacing w:line="240" w:lineRule="auto"/>
        <w:ind w:left="360" w:firstLine="360"/>
        <w:rPr>
          <w:rFonts w:ascii="Calibri" w:hAnsi="Calibri" w:cs="Calibri"/>
          <w:color w:val="000000"/>
        </w:rPr>
      </w:pPr>
      <w:r w:rsidRPr="00466A31">
        <w:rPr>
          <w:rFonts w:ascii="Calibri" w:hAnsi="Calibri" w:cs="Calibri"/>
          <w:b/>
          <w:color w:val="000000"/>
        </w:rPr>
        <w:t xml:space="preserve">SB 1440 essentially states:  </w:t>
      </w:r>
    </w:p>
    <w:p w:rsidR="008E475A" w:rsidRPr="00793607" w:rsidRDefault="00466A31" w:rsidP="00793607">
      <w:pPr>
        <w:autoSpaceDE w:val="0"/>
        <w:autoSpaceDN w:val="0"/>
        <w:adjustRightInd w:val="0"/>
        <w:spacing w:line="240" w:lineRule="auto"/>
        <w:ind w:left="900" w:right="990" w:firstLine="360"/>
        <w:rPr>
          <w:i/>
        </w:rPr>
      </w:pPr>
      <w:r>
        <w:rPr>
          <w:i/>
        </w:rPr>
        <w:t>“</w:t>
      </w:r>
      <w:r w:rsidRPr="00466A31">
        <w:rPr>
          <w:i/>
        </w:rPr>
        <w:t xml:space="preserve">The Student Transfer Achievement Reform Act (SB 1440 – Padilla), signed into legislation on September 29, 2010, enables the California Community Colleges and California State University to collaborate on the creation of Associate in Arts Degree (AA) and Associate in Science (AS) Degree transfer programs.  This new law requires community colleges to grant an associate degree for transfer to a student once a student has met specified general education and major requirements for the degree. Upon completion of the associate degree, the student is eligible for transfer with junior standing into the California State University (CSU) system. </w:t>
      </w:r>
      <w:r w:rsidRPr="00466A31">
        <w:rPr>
          <w:i/>
        </w:rPr>
        <w:br/>
      </w:r>
      <w:r w:rsidRPr="00466A31">
        <w:rPr>
          <w:i/>
        </w:rPr>
        <w:br/>
        <w:t xml:space="preserve">Students are given guaranteed admission into the California State University (CSU) system, and further are given priority consideration when applying to a particular program that is similar to the student’s community college major. The law prohibits the CSU from requiring a transferring student to repeat courses similar to those taken at the community college that counted toward their associate degree for transfer.  It is expected that </w:t>
      </w:r>
    </w:p>
    <w:p w:rsidR="008E475A" w:rsidRDefault="00466A31" w:rsidP="008E475A">
      <w:pPr>
        <w:autoSpaceDE w:val="0"/>
        <w:autoSpaceDN w:val="0"/>
        <w:adjustRightInd w:val="0"/>
        <w:spacing w:line="240" w:lineRule="auto"/>
        <w:ind w:left="900" w:right="990"/>
        <w:rPr>
          <w:i/>
          <w:color w:val="0070C0"/>
          <w:sz w:val="20"/>
          <w:szCs w:val="20"/>
        </w:rPr>
      </w:pPr>
      <w:r w:rsidRPr="00466A31">
        <w:rPr>
          <w:i/>
        </w:rPr>
        <w:t>community college students will be able to declare an interest in pursuing specific transfer AA/AS degrees beginning the Fall 2011-12 academic year.</w:t>
      </w:r>
      <w:r>
        <w:rPr>
          <w:i/>
        </w:rPr>
        <w:t xml:space="preserve">”  </w:t>
      </w:r>
      <w:hyperlink r:id="rId27" w:history="1">
        <w:r w:rsidR="008E475A" w:rsidRPr="00B40BC3">
          <w:rPr>
            <w:rStyle w:val="Hyperlink"/>
            <w:i/>
            <w:sz w:val="20"/>
            <w:szCs w:val="20"/>
          </w:rPr>
          <w:t>http://www.sb1440.org/</w:t>
        </w:r>
      </w:hyperlink>
    </w:p>
    <w:p w:rsidR="008E475A" w:rsidRPr="008E475A" w:rsidRDefault="008E475A" w:rsidP="008E475A">
      <w:pPr>
        <w:autoSpaceDE w:val="0"/>
        <w:autoSpaceDN w:val="0"/>
        <w:adjustRightInd w:val="0"/>
        <w:spacing w:line="240" w:lineRule="auto"/>
        <w:ind w:left="900" w:right="990"/>
        <w:rPr>
          <w:i/>
          <w:color w:val="0070C0"/>
          <w:sz w:val="20"/>
          <w:szCs w:val="20"/>
        </w:rPr>
      </w:pPr>
    </w:p>
    <w:p w:rsidR="0013404E" w:rsidRPr="008C54AC" w:rsidRDefault="0013404E" w:rsidP="008C54AC">
      <w:pPr>
        <w:autoSpaceDE w:val="0"/>
        <w:autoSpaceDN w:val="0"/>
        <w:adjustRightInd w:val="0"/>
        <w:spacing w:line="240" w:lineRule="auto"/>
        <w:ind w:left="360" w:hanging="360"/>
        <w:rPr>
          <w:rFonts w:cstheme="minorHAnsi"/>
          <w:b/>
          <w:i/>
          <w:color w:val="000000"/>
        </w:rPr>
      </w:pPr>
      <w:r w:rsidRPr="008C54AC">
        <w:rPr>
          <w:rFonts w:cstheme="minorHAnsi"/>
          <w:b/>
          <w:i/>
          <w:color w:val="000000"/>
        </w:rPr>
        <w:t xml:space="preserve">7. </w:t>
      </w:r>
      <w:r w:rsidR="008C54AC" w:rsidRPr="008C54AC">
        <w:rPr>
          <w:rFonts w:cstheme="minorHAnsi"/>
          <w:b/>
          <w:i/>
          <w:color w:val="000000"/>
        </w:rPr>
        <w:t xml:space="preserve">    </w:t>
      </w:r>
      <w:r w:rsidRPr="008C54AC">
        <w:rPr>
          <w:rFonts w:cstheme="minorHAnsi"/>
          <w:b/>
          <w:i/>
          <w:color w:val="000000"/>
        </w:rPr>
        <w:t>If external accreditation or certification is required, please state the certifying agency and status of the program.</w:t>
      </w:r>
    </w:p>
    <w:p w:rsidR="0013404E" w:rsidRPr="00917431" w:rsidRDefault="0013404E" w:rsidP="007B249B">
      <w:pPr>
        <w:rPr>
          <w:rFonts w:cstheme="minorHAnsi"/>
        </w:rPr>
      </w:pPr>
    </w:p>
    <w:p w:rsidR="008E475A" w:rsidRDefault="001D75B1" w:rsidP="008E475A">
      <w:pPr>
        <w:autoSpaceDE w:val="0"/>
        <w:autoSpaceDN w:val="0"/>
        <w:adjustRightInd w:val="0"/>
        <w:spacing w:line="240" w:lineRule="auto"/>
        <w:ind w:left="360" w:right="-540" w:firstLine="360"/>
        <w:rPr>
          <w:rFonts w:ascii="Calibri" w:hAnsi="Calibri" w:cs="Calibri"/>
          <w:color w:val="000000"/>
        </w:rPr>
      </w:pPr>
      <w:r w:rsidRPr="00D71D1E">
        <w:rPr>
          <w:rFonts w:ascii="Calibri" w:hAnsi="Calibri" w:cs="Calibri"/>
          <w:color w:val="000000"/>
        </w:rPr>
        <w:t>No external accreditation or certification is required</w:t>
      </w:r>
      <w:r w:rsidR="008A6C55">
        <w:rPr>
          <w:rFonts w:ascii="Calibri" w:hAnsi="Calibri" w:cs="Calibri"/>
          <w:color w:val="000000"/>
        </w:rPr>
        <w:t>. However, as noted above, the P</w:t>
      </w:r>
      <w:r w:rsidRPr="00D71D1E">
        <w:rPr>
          <w:rFonts w:ascii="Calibri" w:hAnsi="Calibri" w:cs="Calibri"/>
          <w:color w:val="000000"/>
        </w:rPr>
        <w:t xml:space="preserve">rogram is structured to enable graduates to comply with California </w:t>
      </w:r>
      <w:r w:rsidR="00D71D1E" w:rsidRPr="00D71D1E">
        <w:rPr>
          <w:rFonts w:ascii="Calibri" w:hAnsi="Calibri" w:cs="Calibri"/>
          <w:color w:val="000000"/>
        </w:rPr>
        <w:t xml:space="preserve">Peace Officer Standards and Training </w:t>
      </w:r>
      <w:r w:rsidR="00466A31">
        <w:rPr>
          <w:rFonts w:ascii="Calibri" w:hAnsi="Calibri" w:cs="Calibri"/>
          <w:color w:val="000000"/>
        </w:rPr>
        <w:t xml:space="preserve">(POST) </w:t>
      </w:r>
      <w:r w:rsidR="00D71D1E" w:rsidRPr="00D71D1E">
        <w:rPr>
          <w:rFonts w:ascii="Calibri" w:hAnsi="Calibri" w:cs="Calibri"/>
          <w:color w:val="000000"/>
        </w:rPr>
        <w:t xml:space="preserve">and </w:t>
      </w:r>
      <w:r w:rsidR="00466A31">
        <w:rPr>
          <w:rFonts w:ascii="Calibri" w:hAnsi="Calibri" w:cs="Calibri"/>
          <w:color w:val="000000"/>
        </w:rPr>
        <w:t xml:space="preserve">the </w:t>
      </w:r>
      <w:r w:rsidR="00D71D1E" w:rsidRPr="00D71D1E">
        <w:rPr>
          <w:rFonts w:ascii="Calibri" w:hAnsi="Calibri" w:cs="Calibri"/>
          <w:color w:val="000000"/>
        </w:rPr>
        <w:t>California Department of Corrections and Rehabilitation</w:t>
      </w:r>
      <w:r w:rsidR="00466A31">
        <w:rPr>
          <w:rFonts w:ascii="Calibri" w:hAnsi="Calibri" w:cs="Calibri"/>
          <w:color w:val="000000"/>
        </w:rPr>
        <w:t xml:space="preserve"> (CDCR)</w:t>
      </w:r>
      <w:r w:rsidRPr="00D71D1E">
        <w:rPr>
          <w:rFonts w:ascii="Calibri" w:hAnsi="Calibri" w:cs="Calibri"/>
          <w:color w:val="000000"/>
        </w:rPr>
        <w:t xml:space="preserve">, which regulates training and education requirements for </w:t>
      </w:r>
      <w:r w:rsidR="00D71D1E" w:rsidRPr="00D71D1E">
        <w:rPr>
          <w:rFonts w:ascii="Calibri" w:hAnsi="Calibri" w:cs="Calibri"/>
          <w:color w:val="000000"/>
        </w:rPr>
        <w:t>law enforcement, dispatchers, correction</w:t>
      </w:r>
      <w:r w:rsidR="00466A31">
        <w:rPr>
          <w:rFonts w:ascii="Calibri" w:hAnsi="Calibri" w:cs="Calibri"/>
          <w:color w:val="000000"/>
        </w:rPr>
        <w:t>al</w:t>
      </w:r>
      <w:r w:rsidR="00D71D1E" w:rsidRPr="00D71D1E">
        <w:rPr>
          <w:rFonts w:ascii="Calibri" w:hAnsi="Calibri" w:cs="Calibri"/>
          <w:color w:val="000000"/>
        </w:rPr>
        <w:t xml:space="preserve"> officers, and reserve </w:t>
      </w:r>
      <w:r w:rsidR="008A6C55">
        <w:rPr>
          <w:rFonts w:ascii="Calibri" w:hAnsi="Calibri" w:cs="Calibri"/>
          <w:color w:val="000000"/>
        </w:rPr>
        <w:t xml:space="preserve">peace </w:t>
      </w:r>
      <w:r w:rsidR="00D71D1E" w:rsidRPr="00D71D1E">
        <w:rPr>
          <w:rFonts w:ascii="Calibri" w:hAnsi="Calibri" w:cs="Calibri"/>
          <w:color w:val="000000"/>
        </w:rPr>
        <w:t>officers</w:t>
      </w:r>
      <w:r w:rsidRPr="00D71D1E">
        <w:rPr>
          <w:rFonts w:ascii="Calibri" w:hAnsi="Calibri" w:cs="Calibri"/>
          <w:color w:val="000000"/>
        </w:rPr>
        <w:t xml:space="preserve">. </w:t>
      </w:r>
    </w:p>
    <w:p w:rsidR="008E475A" w:rsidRPr="008E475A" w:rsidRDefault="008E475A" w:rsidP="00EB5D8D">
      <w:pPr>
        <w:pBdr>
          <w:top w:val="thinThickSmallGap" w:sz="12" w:space="1" w:color="45A98F"/>
        </w:pBdr>
        <w:autoSpaceDE w:val="0"/>
        <w:autoSpaceDN w:val="0"/>
        <w:adjustRightInd w:val="0"/>
        <w:spacing w:line="240" w:lineRule="auto"/>
        <w:ind w:left="360" w:right="-990" w:hanging="1080"/>
        <w:rPr>
          <w:rFonts w:ascii="Calibri" w:hAnsi="Calibri" w:cs="Calibri"/>
          <w:color w:val="000000"/>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C: Student Outcomes</w:t>
      </w:r>
    </w:p>
    <w:p w:rsidR="008C54AC" w:rsidRPr="00917431" w:rsidRDefault="008C54AC" w:rsidP="0013404E">
      <w:pPr>
        <w:autoSpaceDE w:val="0"/>
        <w:autoSpaceDN w:val="0"/>
        <w:adjustRightInd w:val="0"/>
        <w:spacing w:line="240" w:lineRule="auto"/>
        <w:rPr>
          <w:rFonts w:cstheme="minorHAnsi"/>
          <w:b/>
          <w:bCs/>
          <w:color w:val="365F92"/>
          <w:sz w:val="24"/>
          <w:szCs w:val="24"/>
        </w:rPr>
      </w:pPr>
    </w:p>
    <w:p w:rsidR="008E475A" w:rsidRPr="008E475A" w:rsidRDefault="0013404E" w:rsidP="008E475A">
      <w:pPr>
        <w:autoSpaceDE w:val="0"/>
        <w:autoSpaceDN w:val="0"/>
        <w:adjustRightInd w:val="0"/>
        <w:spacing w:line="240" w:lineRule="auto"/>
        <w:ind w:left="270" w:hanging="270"/>
        <w:rPr>
          <w:rFonts w:cstheme="minorHAnsi"/>
          <w:b/>
          <w:i/>
          <w:color w:val="000000"/>
        </w:rPr>
      </w:pPr>
      <w:r w:rsidRPr="008C54AC">
        <w:rPr>
          <w:rFonts w:cstheme="minorHAnsi"/>
          <w:b/>
          <w:i/>
          <w:color w:val="000000"/>
        </w:rPr>
        <w:t xml:space="preserve">1. </w:t>
      </w:r>
      <w:r w:rsidR="008C54AC">
        <w:rPr>
          <w:rFonts w:cstheme="minorHAnsi"/>
          <w:b/>
          <w:i/>
          <w:color w:val="000000"/>
        </w:rPr>
        <w:t xml:space="preserve">  </w:t>
      </w:r>
      <w:r w:rsidRPr="008C54AC">
        <w:rPr>
          <w:rFonts w:cstheme="minorHAnsi"/>
          <w:b/>
          <w:i/>
          <w:color w:val="000000"/>
        </w:rPr>
        <w:t>On the course level, list all the courses that have current student learning outcomes (included in the course outline) and provide link to the course outlines for review purpose. Provide a plan and timeline to include student outcomes for the courses that do not have one.</w:t>
      </w:r>
    </w:p>
    <w:p w:rsidR="001D75B1" w:rsidRPr="00983AF9" w:rsidRDefault="008A6C55" w:rsidP="00983AF9">
      <w:pPr>
        <w:autoSpaceDE w:val="0"/>
        <w:autoSpaceDN w:val="0"/>
        <w:adjustRightInd w:val="0"/>
        <w:spacing w:line="240" w:lineRule="auto"/>
        <w:ind w:left="360" w:right="-450" w:firstLine="360"/>
        <w:rPr>
          <w:rFonts w:ascii="Calibri" w:hAnsi="Calibri" w:cs="Calibri"/>
          <w:color w:val="0070C0"/>
          <w:sz w:val="20"/>
          <w:szCs w:val="20"/>
        </w:rPr>
      </w:pPr>
      <w:r>
        <w:rPr>
          <w:rFonts w:ascii="Calibri" w:hAnsi="Calibri" w:cs="Calibri"/>
          <w:color w:val="000000"/>
        </w:rPr>
        <w:t>All active courses in the P</w:t>
      </w:r>
      <w:r w:rsidR="001D75B1" w:rsidRPr="00D71D1E">
        <w:rPr>
          <w:rFonts w:ascii="Calibri" w:hAnsi="Calibri" w:cs="Calibri"/>
          <w:color w:val="000000"/>
        </w:rPr>
        <w:t xml:space="preserve">rogram have Student Learning Outcomes (SLOs). </w:t>
      </w:r>
      <w:r w:rsidR="00983AF9">
        <w:rPr>
          <w:rFonts w:ascii="Calibri" w:hAnsi="Calibri" w:cs="Calibri"/>
          <w:color w:val="000000"/>
        </w:rPr>
        <w:t xml:space="preserve"> </w:t>
      </w:r>
      <w:r w:rsidR="001D75B1" w:rsidRPr="00D71D1E">
        <w:rPr>
          <w:rFonts w:ascii="Calibri" w:hAnsi="Calibri" w:cs="Calibri"/>
          <w:color w:val="000000"/>
        </w:rPr>
        <w:t xml:space="preserve">Curriculum </w:t>
      </w:r>
      <w:r w:rsidR="00983AF9">
        <w:rPr>
          <w:rFonts w:ascii="Calibri" w:hAnsi="Calibri" w:cs="Calibri"/>
          <w:color w:val="000000"/>
        </w:rPr>
        <w:t xml:space="preserve">and SLOs </w:t>
      </w:r>
      <w:r w:rsidR="001D75B1" w:rsidRPr="00D71D1E">
        <w:rPr>
          <w:rFonts w:ascii="Calibri" w:hAnsi="Calibri" w:cs="Calibri"/>
          <w:color w:val="000000"/>
        </w:rPr>
        <w:t xml:space="preserve">for each course is located on the district server: </w:t>
      </w:r>
      <w:r w:rsidR="001D75B1" w:rsidRPr="00983AF9">
        <w:rPr>
          <w:rFonts w:ascii="Calibri" w:hAnsi="Calibri" w:cs="Calibri"/>
          <w:color w:val="0070C0"/>
          <w:sz w:val="20"/>
          <w:szCs w:val="20"/>
        </w:rPr>
        <w:t xml:space="preserve">\\Do_data_whse\r&amp;p\Curriculum\Course Outlines\6 - Final . </w:t>
      </w:r>
    </w:p>
    <w:p w:rsidR="00983AF9" w:rsidRPr="00917431" w:rsidRDefault="00983AF9" w:rsidP="007B249B">
      <w:pPr>
        <w:rPr>
          <w:rFonts w:cstheme="minorHAnsi"/>
        </w:rPr>
      </w:pPr>
    </w:p>
    <w:p w:rsidR="0013404E" w:rsidRPr="00A310CC" w:rsidRDefault="0013404E" w:rsidP="00A310CC">
      <w:pPr>
        <w:autoSpaceDE w:val="0"/>
        <w:autoSpaceDN w:val="0"/>
        <w:adjustRightInd w:val="0"/>
        <w:spacing w:line="240" w:lineRule="auto"/>
        <w:ind w:left="360" w:hanging="360"/>
        <w:rPr>
          <w:rFonts w:cstheme="minorHAnsi"/>
          <w:b/>
          <w:i/>
          <w:color w:val="000000"/>
        </w:rPr>
      </w:pPr>
      <w:r w:rsidRPr="00A310CC">
        <w:rPr>
          <w:rFonts w:cstheme="minorHAnsi"/>
          <w:b/>
          <w:i/>
          <w:color w:val="000000"/>
        </w:rPr>
        <w:t xml:space="preserve">2. </w:t>
      </w:r>
      <w:r w:rsidR="00A310CC">
        <w:rPr>
          <w:rFonts w:cstheme="minorHAnsi"/>
          <w:b/>
          <w:i/>
          <w:color w:val="000000"/>
        </w:rPr>
        <w:t xml:space="preserve">  </w:t>
      </w:r>
      <w:r w:rsidRPr="00A310CC">
        <w:rPr>
          <w:rFonts w:cstheme="minorHAnsi"/>
          <w:b/>
          <w:i/>
          <w:color w:val="000000"/>
        </w:rPr>
        <w:t>On the program level, list all programs (and degrees) that have current student learning outcomes.</w:t>
      </w:r>
    </w:p>
    <w:p w:rsidR="0013404E" w:rsidRPr="00917431" w:rsidRDefault="0013404E" w:rsidP="007B249B">
      <w:pPr>
        <w:rPr>
          <w:rFonts w:cstheme="minorHAnsi"/>
        </w:rPr>
      </w:pPr>
    </w:p>
    <w:p w:rsidR="005F53D5" w:rsidRPr="005F53D5" w:rsidRDefault="001D75B1" w:rsidP="00576961">
      <w:pPr>
        <w:autoSpaceDE w:val="0"/>
        <w:autoSpaceDN w:val="0"/>
        <w:adjustRightInd w:val="0"/>
        <w:spacing w:line="240" w:lineRule="auto"/>
        <w:ind w:left="270" w:right="-540" w:firstLine="450"/>
        <w:rPr>
          <w:rFonts w:ascii="Calibri" w:hAnsi="Calibri" w:cs="Calibri"/>
        </w:rPr>
      </w:pPr>
      <w:r w:rsidRPr="00D71D1E">
        <w:rPr>
          <w:rFonts w:ascii="Calibri" w:hAnsi="Calibri" w:cs="Calibri"/>
          <w:color w:val="000000"/>
        </w:rPr>
        <w:t xml:space="preserve">The </w:t>
      </w:r>
      <w:r w:rsidR="00D71D1E" w:rsidRPr="00D71D1E">
        <w:rPr>
          <w:rFonts w:ascii="Calibri" w:hAnsi="Calibri" w:cs="Calibri"/>
          <w:color w:val="000000"/>
        </w:rPr>
        <w:t xml:space="preserve">AJ </w:t>
      </w:r>
      <w:r w:rsidRPr="00D71D1E">
        <w:rPr>
          <w:rFonts w:ascii="Calibri" w:hAnsi="Calibri" w:cs="Calibri"/>
          <w:color w:val="000000"/>
        </w:rPr>
        <w:t>Program offers th</w:t>
      </w:r>
      <w:r w:rsidR="00D71D1E" w:rsidRPr="00D71D1E">
        <w:rPr>
          <w:rFonts w:ascii="Calibri" w:hAnsi="Calibri" w:cs="Calibri"/>
          <w:color w:val="000000"/>
        </w:rPr>
        <w:t xml:space="preserve">ree terminal achievements: the A.A., </w:t>
      </w:r>
      <w:r w:rsidRPr="00D71D1E">
        <w:rPr>
          <w:rFonts w:ascii="Calibri" w:hAnsi="Calibri" w:cs="Calibri"/>
          <w:color w:val="000000"/>
        </w:rPr>
        <w:t>A.S.</w:t>
      </w:r>
      <w:r w:rsidR="00D71D1E" w:rsidRPr="00D71D1E">
        <w:rPr>
          <w:rFonts w:ascii="Calibri" w:hAnsi="Calibri" w:cs="Calibri"/>
          <w:color w:val="000000"/>
        </w:rPr>
        <w:t>, and A.S.T.</w:t>
      </w:r>
      <w:r w:rsidRPr="00D71D1E">
        <w:rPr>
          <w:rFonts w:ascii="Calibri" w:hAnsi="Calibri" w:cs="Calibri"/>
          <w:color w:val="000000"/>
        </w:rPr>
        <w:t xml:space="preserve"> degrees. All of these were revised in 201</w:t>
      </w:r>
      <w:r w:rsidR="00D71D1E" w:rsidRPr="00D71D1E">
        <w:rPr>
          <w:rFonts w:ascii="Calibri" w:hAnsi="Calibri" w:cs="Calibri"/>
          <w:color w:val="000000"/>
        </w:rPr>
        <w:t>0-11</w:t>
      </w:r>
      <w:r w:rsidRPr="00D71D1E">
        <w:rPr>
          <w:rFonts w:ascii="Calibri" w:hAnsi="Calibri" w:cs="Calibri"/>
          <w:color w:val="000000"/>
        </w:rPr>
        <w:t xml:space="preserve">. Each one includes Student Learning Outcomes (SLOs), which </w:t>
      </w:r>
      <w:r w:rsidR="00983AF9">
        <w:rPr>
          <w:rFonts w:ascii="Calibri" w:hAnsi="Calibri" w:cs="Calibri"/>
          <w:color w:val="000000"/>
        </w:rPr>
        <w:t>are</w:t>
      </w:r>
      <w:r w:rsidRPr="00D71D1E">
        <w:rPr>
          <w:rFonts w:ascii="Calibri" w:hAnsi="Calibri" w:cs="Calibri"/>
          <w:color w:val="000000"/>
        </w:rPr>
        <w:t xml:space="preserve"> assessed on a regular basis to promote student success. </w:t>
      </w:r>
      <w:r w:rsidR="00983AF9">
        <w:rPr>
          <w:rFonts w:ascii="Calibri" w:hAnsi="Calibri" w:cs="Calibri"/>
          <w:color w:val="000000"/>
        </w:rPr>
        <w:t xml:space="preserve"> </w:t>
      </w:r>
      <w:r w:rsidR="00D71D1E">
        <w:rPr>
          <w:rFonts w:ascii="Calibri" w:hAnsi="Calibri" w:cs="Calibri"/>
          <w:color w:val="000000"/>
        </w:rPr>
        <w:t>Program Learning Outcomes (PLO</w:t>
      </w:r>
      <w:r w:rsidRPr="00D71D1E">
        <w:rPr>
          <w:rFonts w:ascii="Calibri" w:hAnsi="Calibri" w:cs="Calibri"/>
          <w:color w:val="000000"/>
        </w:rPr>
        <w:t>s</w:t>
      </w:r>
      <w:r w:rsidR="00D71D1E">
        <w:rPr>
          <w:rFonts w:ascii="Calibri" w:hAnsi="Calibri" w:cs="Calibri"/>
          <w:color w:val="000000"/>
        </w:rPr>
        <w:t>)</w:t>
      </w:r>
      <w:r w:rsidR="00983AF9">
        <w:rPr>
          <w:rFonts w:ascii="Calibri" w:hAnsi="Calibri" w:cs="Calibri"/>
          <w:color w:val="000000"/>
        </w:rPr>
        <w:t xml:space="preserve"> were </w:t>
      </w:r>
      <w:r w:rsidR="005F53D5">
        <w:rPr>
          <w:rFonts w:ascii="Calibri" w:hAnsi="Calibri" w:cs="Calibri"/>
          <w:color w:val="000000"/>
        </w:rPr>
        <w:t xml:space="preserve">also </w:t>
      </w:r>
      <w:r w:rsidR="00983AF9">
        <w:rPr>
          <w:rFonts w:ascii="Calibri" w:hAnsi="Calibri" w:cs="Calibri"/>
          <w:color w:val="000000"/>
        </w:rPr>
        <w:t xml:space="preserve">created in 2010-11 to promote and build over-arching student </w:t>
      </w:r>
      <w:r w:rsidR="005F53D5">
        <w:rPr>
          <w:rFonts w:ascii="Calibri" w:hAnsi="Calibri" w:cs="Calibri"/>
          <w:color w:val="000000"/>
        </w:rPr>
        <w:t xml:space="preserve">learning </w:t>
      </w:r>
      <w:r w:rsidR="00983AF9">
        <w:rPr>
          <w:rFonts w:ascii="Calibri" w:hAnsi="Calibri" w:cs="Calibri"/>
          <w:color w:val="000000"/>
        </w:rPr>
        <w:t xml:space="preserve">competencies.  </w:t>
      </w:r>
      <w:r w:rsidR="008A6C55">
        <w:rPr>
          <w:rFonts w:ascii="Calibri" w:hAnsi="Calibri" w:cs="Calibri"/>
          <w:color w:val="000000"/>
        </w:rPr>
        <w:t xml:space="preserve">The </w:t>
      </w:r>
      <w:r w:rsidR="00983AF9">
        <w:rPr>
          <w:rFonts w:ascii="Calibri" w:hAnsi="Calibri" w:cs="Calibri"/>
          <w:color w:val="000000"/>
        </w:rPr>
        <w:t>PLOs are measured and assessed in the core major courses</w:t>
      </w:r>
      <w:r w:rsidR="008A6C55">
        <w:rPr>
          <w:rFonts w:ascii="Calibri" w:hAnsi="Calibri" w:cs="Calibri"/>
          <w:color w:val="000000"/>
        </w:rPr>
        <w:t xml:space="preserve"> per the matrix</w:t>
      </w:r>
      <w:r w:rsidR="00983AF9">
        <w:rPr>
          <w:rFonts w:ascii="Calibri" w:hAnsi="Calibri" w:cs="Calibri"/>
          <w:color w:val="000000"/>
        </w:rPr>
        <w:t xml:space="preserve">.  An example of how PLOs are measured and assessed can be found on the website at: </w:t>
      </w:r>
      <w:hyperlink r:id="rId28" w:history="1">
        <w:r w:rsidR="00983AF9" w:rsidRPr="00F221C3">
          <w:rPr>
            <w:rStyle w:val="Hyperlink"/>
            <w:rFonts w:ascii="Calibri" w:hAnsi="Calibri" w:cs="Calibri"/>
            <w:sz w:val="20"/>
            <w:szCs w:val="20"/>
          </w:rPr>
          <w:t>http://www.evc.edu/slo/index.htm</w:t>
        </w:r>
      </w:hyperlink>
      <w:r w:rsidR="00983AF9">
        <w:rPr>
          <w:rFonts w:ascii="Calibri" w:hAnsi="Calibri" w:cs="Calibri"/>
          <w:color w:val="0070C0"/>
          <w:sz w:val="20"/>
          <w:szCs w:val="20"/>
        </w:rPr>
        <w:t xml:space="preserve">.  </w:t>
      </w:r>
      <w:r w:rsidR="005F53D5" w:rsidRPr="005F53D5">
        <w:rPr>
          <w:rFonts w:ascii="Calibri" w:hAnsi="Calibri" w:cs="Calibri"/>
        </w:rPr>
        <w:t>An example of how SLOs are measured and assessed can be found on the website via the same link.</w:t>
      </w:r>
    </w:p>
    <w:p w:rsidR="008E475A" w:rsidRDefault="008E475A" w:rsidP="008E475A">
      <w:pPr>
        <w:autoSpaceDE w:val="0"/>
        <w:autoSpaceDN w:val="0"/>
        <w:adjustRightInd w:val="0"/>
        <w:spacing w:line="240" w:lineRule="auto"/>
        <w:ind w:right="-540"/>
        <w:rPr>
          <w:rFonts w:ascii="Calibri" w:hAnsi="Calibri" w:cs="Calibri"/>
          <w:color w:val="0070C0"/>
          <w:sz w:val="20"/>
          <w:szCs w:val="20"/>
        </w:rPr>
      </w:pPr>
    </w:p>
    <w:p w:rsidR="008E475A" w:rsidRDefault="001D75B1" w:rsidP="00852B82">
      <w:pPr>
        <w:autoSpaceDE w:val="0"/>
        <w:autoSpaceDN w:val="0"/>
        <w:adjustRightInd w:val="0"/>
        <w:spacing w:line="240" w:lineRule="auto"/>
        <w:ind w:left="270" w:right="-540" w:hanging="360"/>
        <w:rPr>
          <w:rFonts w:ascii="Calibri" w:hAnsi="Calibri" w:cs="Calibri"/>
          <w:b/>
          <w:color w:val="000000"/>
        </w:rPr>
      </w:pPr>
      <w:r w:rsidRPr="005A01E6">
        <w:rPr>
          <w:rFonts w:ascii="Calibri" w:hAnsi="Calibri" w:cs="Calibri"/>
          <w:b/>
          <w:color w:val="000000"/>
        </w:rPr>
        <w:t xml:space="preserve"> </w:t>
      </w:r>
      <w:r w:rsidR="005F53D5" w:rsidRPr="005A01E6">
        <w:rPr>
          <w:rFonts w:ascii="Calibri" w:hAnsi="Calibri" w:cs="Calibri"/>
          <w:b/>
          <w:color w:val="000000"/>
        </w:rPr>
        <w:t>Below is an example of each PLO Core Competency with corresponding Learning Outcome:</w:t>
      </w:r>
    </w:p>
    <w:p w:rsidR="001D75B1" w:rsidRDefault="001D75B1" w:rsidP="00983AF9">
      <w:pPr>
        <w:shd w:val="clear" w:color="auto" w:fill="B8CCE4" w:themeFill="accent1" w:themeFillTint="66"/>
        <w:ind w:left="-90" w:firstLine="360"/>
        <w:jc w:val="center"/>
        <w:rPr>
          <w:rFonts w:cstheme="minorHAnsi"/>
          <w:b/>
          <w:noProof/>
        </w:rPr>
      </w:pPr>
      <w:r w:rsidRPr="00D25B92">
        <w:rPr>
          <w:rFonts w:cstheme="minorHAnsi"/>
          <w:b/>
          <w:noProof/>
        </w:rPr>
        <w:t>At the completion of the program, students will be able to:</w:t>
      </w:r>
    </w:p>
    <w:p w:rsidR="00983AF9" w:rsidRPr="00983AF9" w:rsidRDefault="00983AF9" w:rsidP="00983AF9">
      <w:pPr>
        <w:shd w:val="clear" w:color="auto" w:fill="B8CCE4" w:themeFill="accent1" w:themeFillTint="66"/>
        <w:ind w:left="-90" w:firstLine="360"/>
        <w:jc w:val="center"/>
        <w:rPr>
          <w:rFonts w:cstheme="minorHAnsi"/>
          <w:b/>
          <w:noProof/>
        </w:rPr>
      </w:pPr>
    </w:p>
    <w:tbl>
      <w:tblPr>
        <w:tblStyle w:val="LightList-Accent11"/>
        <w:tblW w:w="8759" w:type="dxa"/>
        <w:tblLook w:val="04A0" w:firstRow="1" w:lastRow="0" w:firstColumn="1" w:lastColumn="0" w:noHBand="0" w:noVBand="1"/>
      </w:tblPr>
      <w:tblGrid>
        <w:gridCol w:w="328"/>
        <w:gridCol w:w="2952"/>
        <w:gridCol w:w="236"/>
        <w:gridCol w:w="5243"/>
      </w:tblGrid>
      <w:tr w:rsidR="00983AF9" w:rsidTr="00983AF9">
        <w:trPr>
          <w:cnfStyle w:val="100000000000" w:firstRow="1" w:lastRow="0" w:firstColumn="0" w:lastColumn="0" w:oddVBand="0" w:evenVBand="0" w:oddHBand="0"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280" w:type="dxa"/>
            <w:gridSpan w:val="2"/>
          </w:tcPr>
          <w:p w:rsidR="00983AF9" w:rsidRPr="00D25B92" w:rsidRDefault="00983AF9" w:rsidP="00393487">
            <w:pPr>
              <w:jc w:val="center"/>
              <w:rPr>
                <w:rFonts w:ascii="Calibri" w:eastAsia="Calibri" w:hAnsi="Calibri" w:cs="Times New Roman"/>
                <w:bCs w:val="0"/>
              </w:rPr>
            </w:pPr>
            <w:r w:rsidRPr="00D25B92">
              <w:rPr>
                <w:rFonts w:ascii="Calibri" w:eastAsia="Calibri" w:hAnsi="Calibri" w:cs="Times New Roman"/>
                <w:b w:val="0"/>
              </w:rPr>
              <w:t>Core Competencies</w:t>
            </w:r>
          </w:p>
        </w:tc>
        <w:tc>
          <w:tcPr>
            <w:tcW w:w="236" w:type="dxa"/>
            <w:tcBorders>
              <w:left w:val="single" w:sz="4" w:space="0" w:color="auto"/>
            </w:tcBorders>
          </w:tcPr>
          <w:p w:rsidR="00983AF9" w:rsidRPr="00D25B92" w:rsidRDefault="00983AF9" w:rsidP="00983AF9">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rPr>
            </w:pPr>
          </w:p>
        </w:tc>
        <w:tc>
          <w:tcPr>
            <w:tcW w:w="5243" w:type="dxa"/>
          </w:tcPr>
          <w:p w:rsidR="00983AF9" w:rsidRPr="00D25B92" w:rsidRDefault="00983AF9" w:rsidP="0039348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rPr>
            </w:pPr>
            <w:r w:rsidRPr="00D25B92">
              <w:rPr>
                <w:rFonts w:ascii="Calibri" w:eastAsia="Calibri" w:hAnsi="Calibri" w:cs="Times New Roman"/>
                <w:b w:val="0"/>
              </w:rPr>
              <w:t xml:space="preserve">Program </w:t>
            </w:r>
            <w:r>
              <w:rPr>
                <w:b w:val="0"/>
              </w:rPr>
              <w:t xml:space="preserve">Learning </w:t>
            </w:r>
            <w:r w:rsidRPr="00D25B92">
              <w:rPr>
                <w:rFonts w:ascii="Calibri" w:eastAsia="Calibri" w:hAnsi="Calibri" w:cs="Times New Roman"/>
                <w:b w:val="0"/>
              </w:rPr>
              <w:t>Outcomes</w:t>
            </w:r>
          </w:p>
        </w:tc>
      </w:tr>
      <w:tr w:rsidR="00983AF9" w:rsidTr="00983AF9">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1</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Effective Communication (EC)</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Demonstrate effective written and oral communication necessary in the study of criminal justice.</w:t>
            </w:r>
          </w:p>
        </w:tc>
      </w:tr>
      <w:tr w:rsidR="00983AF9" w:rsidTr="00983AF9">
        <w:trPr>
          <w:trHeight w:val="165"/>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2</w:t>
            </w:r>
          </w:p>
        </w:tc>
        <w:tc>
          <w:tcPr>
            <w:tcW w:w="2952" w:type="dxa"/>
            <w:tcBorders>
              <w:left w:val="single" w:sz="4" w:space="0" w:color="auto"/>
            </w:tcBorders>
            <w:vAlign w:val="center"/>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Critical Inquiry (CI)</w:t>
            </w:r>
          </w:p>
        </w:tc>
        <w:tc>
          <w:tcPr>
            <w:tcW w:w="236" w:type="dxa"/>
            <w:tcBorders>
              <w:left w:val="single" w:sz="4" w:space="0" w:color="auto"/>
            </w:tcBorders>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Interpret, analyze, and synthesize information, concepts, and theories of the criminal justice system from multiple perspectives</w:t>
            </w:r>
          </w:p>
        </w:tc>
      </w:tr>
      <w:tr w:rsidR="00983AF9" w:rsidTr="00983AF9">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pPr>
            <w:r>
              <w:t>3</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pPr>
            <w:r>
              <w:rPr>
                <w:rFonts w:ascii="Calibri" w:eastAsia="Calibri" w:hAnsi="Calibri" w:cs="Times New Roman"/>
              </w:rPr>
              <w:t>Information Literacy (IL)</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pPr>
          </w:p>
        </w:tc>
        <w:tc>
          <w:tcPr>
            <w:tcW w:w="5243" w:type="dxa"/>
          </w:tcPr>
          <w:p w:rsidR="008E475A" w:rsidRPr="008E475A"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Apply and integrate terminology, concepts, and practices of Law Enforcement, the Courts, and Corrections</w:t>
            </w:r>
          </w:p>
        </w:tc>
      </w:tr>
      <w:tr w:rsidR="00983AF9" w:rsidTr="00983AF9">
        <w:trPr>
          <w:trHeight w:val="329"/>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4</w:t>
            </w:r>
          </w:p>
        </w:tc>
        <w:tc>
          <w:tcPr>
            <w:tcW w:w="2952" w:type="dxa"/>
            <w:tcBorders>
              <w:left w:val="single" w:sz="4" w:space="0" w:color="auto"/>
            </w:tcBorders>
            <w:vAlign w:val="center"/>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 xml:space="preserve">Social and Cultural </w:t>
            </w:r>
            <w:r>
              <w:t>Awareness (SCA</w:t>
            </w:r>
            <w:r>
              <w:rPr>
                <w:rFonts w:ascii="Calibri" w:eastAsia="Calibri" w:hAnsi="Calibri" w:cs="Times New Roman"/>
              </w:rPr>
              <w:t>)</w:t>
            </w:r>
          </w:p>
        </w:tc>
        <w:tc>
          <w:tcPr>
            <w:tcW w:w="236" w:type="dxa"/>
            <w:tcBorders>
              <w:left w:val="single" w:sz="4" w:space="0" w:color="auto"/>
            </w:tcBorders>
          </w:tcPr>
          <w:p w:rsidR="00983AF9" w:rsidRDefault="00983AF9">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Recognize the value of a multicultural society and the importance of social justice within our community both locally and globally</w:t>
            </w:r>
          </w:p>
        </w:tc>
      </w:tr>
      <w:tr w:rsidR="00983AF9" w:rsidTr="00983AF9">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5</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 xml:space="preserve">Ethical </w:t>
            </w:r>
            <w:r>
              <w:t>Intelligence (EI</w:t>
            </w:r>
            <w:r>
              <w:rPr>
                <w:rFonts w:ascii="Calibri" w:eastAsia="Calibri" w:hAnsi="Calibri" w:cs="Times New Roman"/>
              </w:rPr>
              <w:t>)</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Analyze and consider decisions and ideas based on civility, civic responsibility, and aesthetics.</w:t>
            </w:r>
          </w:p>
        </w:tc>
      </w:tr>
    </w:tbl>
    <w:p w:rsidR="008E475A" w:rsidRPr="00917431" w:rsidRDefault="008E475A" w:rsidP="007B249B">
      <w:pPr>
        <w:rPr>
          <w:rFonts w:cstheme="minorHAnsi"/>
        </w:rPr>
      </w:pPr>
    </w:p>
    <w:p w:rsidR="0013404E" w:rsidRPr="00852B82" w:rsidRDefault="0013404E" w:rsidP="00852B82">
      <w:pPr>
        <w:autoSpaceDE w:val="0"/>
        <w:autoSpaceDN w:val="0"/>
        <w:adjustRightInd w:val="0"/>
        <w:spacing w:line="240" w:lineRule="auto"/>
        <w:ind w:left="360" w:hanging="360"/>
        <w:rPr>
          <w:rFonts w:cstheme="minorHAnsi"/>
          <w:b/>
          <w:i/>
          <w:color w:val="000000"/>
        </w:rPr>
      </w:pPr>
      <w:r w:rsidRPr="00A310CC">
        <w:rPr>
          <w:rFonts w:cstheme="minorHAnsi"/>
          <w:b/>
          <w:i/>
          <w:color w:val="000000"/>
        </w:rPr>
        <w:t xml:space="preserve">3. </w:t>
      </w:r>
      <w:r w:rsidR="00A310CC">
        <w:rPr>
          <w:rFonts w:cstheme="minorHAnsi"/>
          <w:b/>
          <w:i/>
          <w:color w:val="000000"/>
        </w:rPr>
        <w:t xml:space="preserve">   </w:t>
      </w:r>
      <w:r w:rsidRPr="00A310CC">
        <w:rPr>
          <w:rFonts w:cstheme="minorHAnsi"/>
          <w:b/>
          <w:i/>
          <w:color w:val="000000"/>
        </w:rPr>
        <w:t>List or describe all assessment mechanisms you are using to evaluate SLOs. Provide results of any analysis.</w:t>
      </w:r>
    </w:p>
    <w:p w:rsidR="00852B82" w:rsidRDefault="00852B82" w:rsidP="00576961">
      <w:pPr>
        <w:autoSpaceDE w:val="0"/>
        <w:autoSpaceDN w:val="0"/>
        <w:adjustRightInd w:val="0"/>
        <w:spacing w:line="240" w:lineRule="auto"/>
        <w:ind w:left="270" w:right="-540" w:firstLine="450"/>
        <w:rPr>
          <w:rFonts w:ascii="Calibri" w:hAnsi="Calibri" w:cs="Calibri"/>
          <w:color w:val="000000"/>
        </w:rPr>
      </w:pPr>
    </w:p>
    <w:p w:rsidR="00F54194" w:rsidRDefault="001D75B1" w:rsidP="00576961">
      <w:pPr>
        <w:autoSpaceDE w:val="0"/>
        <w:autoSpaceDN w:val="0"/>
        <w:adjustRightInd w:val="0"/>
        <w:spacing w:line="240" w:lineRule="auto"/>
        <w:ind w:left="270" w:right="-540" w:firstLine="450"/>
        <w:rPr>
          <w:rFonts w:ascii="Calibri" w:hAnsi="Calibri" w:cs="Calibri"/>
          <w:color w:val="000000"/>
        </w:rPr>
      </w:pPr>
      <w:r w:rsidRPr="004869A8">
        <w:rPr>
          <w:rFonts w:ascii="Calibri" w:hAnsi="Calibri" w:cs="Calibri"/>
          <w:color w:val="000000"/>
        </w:rPr>
        <w:t xml:space="preserve">The </w:t>
      </w:r>
      <w:r w:rsidR="004869A8" w:rsidRPr="004869A8">
        <w:rPr>
          <w:rFonts w:ascii="Calibri" w:hAnsi="Calibri" w:cs="Calibri"/>
          <w:color w:val="000000"/>
        </w:rPr>
        <w:t>AJ</w:t>
      </w:r>
      <w:r w:rsidRPr="004869A8">
        <w:rPr>
          <w:rFonts w:ascii="Calibri" w:hAnsi="Calibri" w:cs="Calibri"/>
          <w:color w:val="000000"/>
        </w:rPr>
        <w:t xml:space="preserve"> Program prepares students with job-ready skills that they can be</w:t>
      </w:r>
      <w:r w:rsidR="004F53F9">
        <w:rPr>
          <w:rFonts w:ascii="Calibri" w:hAnsi="Calibri" w:cs="Calibri"/>
          <w:color w:val="000000"/>
        </w:rPr>
        <w:t>gin using upon graduation. The P</w:t>
      </w:r>
      <w:r w:rsidRPr="004869A8">
        <w:rPr>
          <w:rFonts w:ascii="Calibri" w:hAnsi="Calibri" w:cs="Calibri"/>
          <w:color w:val="000000"/>
        </w:rPr>
        <w:t xml:space="preserve">rogram-level </w:t>
      </w:r>
      <w:r w:rsidR="00D25B92" w:rsidRPr="004869A8">
        <w:rPr>
          <w:rFonts w:ascii="Calibri" w:hAnsi="Calibri" w:cs="Calibri"/>
          <w:color w:val="000000"/>
        </w:rPr>
        <w:t>P</w:t>
      </w:r>
      <w:r w:rsidRPr="004869A8">
        <w:rPr>
          <w:rFonts w:ascii="Calibri" w:hAnsi="Calibri" w:cs="Calibri"/>
          <w:color w:val="000000"/>
        </w:rPr>
        <w:t xml:space="preserve">LOs measure the extent to which students possess the requisite </w:t>
      </w:r>
    </w:p>
    <w:p w:rsidR="00852B82" w:rsidRDefault="00852B82" w:rsidP="00E17743">
      <w:pPr>
        <w:autoSpaceDE w:val="0"/>
        <w:autoSpaceDN w:val="0"/>
        <w:adjustRightInd w:val="0"/>
        <w:spacing w:line="240" w:lineRule="auto"/>
        <w:ind w:left="270" w:right="-540"/>
        <w:rPr>
          <w:rFonts w:ascii="Calibri" w:hAnsi="Calibri" w:cs="Calibri"/>
          <w:color w:val="000000"/>
        </w:rPr>
      </w:pPr>
      <w:r w:rsidRPr="004869A8">
        <w:rPr>
          <w:rFonts w:ascii="Calibri" w:hAnsi="Calibri" w:cs="Calibri"/>
          <w:color w:val="000000"/>
        </w:rPr>
        <w:t>skills, knowledge, and readiness to begin working in an entry-level criminal justice career</w:t>
      </w:r>
      <w:r>
        <w:rPr>
          <w:rFonts w:ascii="Calibri" w:hAnsi="Calibri" w:cs="Calibri"/>
          <w:color w:val="000000"/>
        </w:rPr>
        <w:t xml:space="preserve"> or transfer to a four-year university or technical school.  </w:t>
      </w:r>
    </w:p>
    <w:p w:rsidR="00F54194" w:rsidRDefault="00F54194" w:rsidP="00852B82">
      <w:pPr>
        <w:pBdr>
          <w:top w:val="thinThickSmallGap" w:sz="12" w:space="1" w:color="45A98F"/>
        </w:pBdr>
        <w:autoSpaceDE w:val="0"/>
        <w:autoSpaceDN w:val="0"/>
        <w:adjustRightInd w:val="0"/>
        <w:spacing w:line="240" w:lineRule="auto"/>
        <w:ind w:right="-1080" w:hanging="720"/>
        <w:rPr>
          <w:rFonts w:ascii="Calibri" w:hAnsi="Calibri" w:cs="Calibri"/>
          <w:color w:val="000000"/>
        </w:rPr>
      </w:pPr>
    </w:p>
    <w:p w:rsidR="001D75B1" w:rsidRPr="004869A8" w:rsidRDefault="00852B82" w:rsidP="007C3763">
      <w:pPr>
        <w:autoSpaceDE w:val="0"/>
        <w:autoSpaceDN w:val="0"/>
        <w:adjustRightInd w:val="0"/>
        <w:spacing w:line="240" w:lineRule="auto"/>
        <w:ind w:left="270" w:right="-540" w:firstLine="450"/>
        <w:rPr>
          <w:rFonts w:ascii="Calibri" w:hAnsi="Calibri" w:cs="Calibri"/>
          <w:color w:val="000000"/>
        </w:rPr>
      </w:pPr>
      <w:r w:rsidRPr="004869A8">
        <w:rPr>
          <w:rFonts w:ascii="Calibri" w:hAnsi="Calibri" w:cs="Calibri"/>
          <w:color w:val="000000"/>
        </w:rPr>
        <w:t xml:space="preserve">PLO #1 is </w:t>
      </w:r>
      <w:r w:rsidR="004869A8" w:rsidRPr="004869A8">
        <w:rPr>
          <w:rFonts w:ascii="Calibri" w:hAnsi="Calibri" w:cs="Calibri"/>
          <w:color w:val="000000"/>
        </w:rPr>
        <w:t>assessed in</w:t>
      </w:r>
      <w:r w:rsidR="001D75B1" w:rsidRPr="004869A8">
        <w:rPr>
          <w:rFonts w:ascii="Calibri" w:hAnsi="Calibri" w:cs="Calibri"/>
          <w:color w:val="000000"/>
        </w:rPr>
        <w:t xml:space="preserve"> </w:t>
      </w:r>
      <w:r w:rsidR="004869A8" w:rsidRPr="004869A8">
        <w:rPr>
          <w:rFonts w:ascii="Calibri" w:hAnsi="Calibri" w:cs="Calibri"/>
          <w:color w:val="000000"/>
        </w:rPr>
        <w:t xml:space="preserve">AJ 15 (Introduction to Criminal Investigation), PLO #2 is assessed in AJ 13 (Criminal Procedures), PLO #3 is assessed in AJ11 (Criminal Law), </w:t>
      </w:r>
      <w:r w:rsidR="004A0E5F">
        <w:rPr>
          <w:rFonts w:ascii="Calibri" w:hAnsi="Calibri" w:cs="Calibri"/>
          <w:color w:val="000000"/>
        </w:rPr>
        <w:t xml:space="preserve">and </w:t>
      </w:r>
      <w:r w:rsidR="004869A8" w:rsidRPr="004869A8">
        <w:rPr>
          <w:rFonts w:ascii="Calibri" w:hAnsi="Calibri" w:cs="Calibri"/>
          <w:color w:val="000000"/>
        </w:rPr>
        <w:t xml:space="preserve">PLO #4 and #5 are assessed in AJ 14 (Contemporary Police Issues).  </w:t>
      </w:r>
      <w:r w:rsidR="001D75B1" w:rsidRPr="004869A8">
        <w:rPr>
          <w:rFonts w:ascii="Calibri" w:hAnsi="Calibri" w:cs="Calibri"/>
          <w:color w:val="000000"/>
        </w:rPr>
        <w:t>Students demonstrate proficient knowledge of these areas by completing quizzes</w:t>
      </w:r>
      <w:r w:rsidR="009277D1">
        <w:rPr>
          <w:rFonts w:ascii="Calibri" w:hAnsi="Calibri" w:cs="Calibri"/>
          <w:color w:val="000000"/>
        </w:rPr>
        <w:t>, projects, activities,</w:t>
      </w:r>
      <w:r w:rsidR="001D75B1" w:rsidRPr="004869A8">
        <w:rPr>
          <w:rFonts w:ascii="Calibri" w:hAnsi="Calibri" w:cs="Calibri"/>
          <w:color w:val="000000"/>
        </w:rPr>
        <w:t xml:space="preserve"> and assignments. The results of these evaluations in</w:t>
      </w:r>
      <w:r w:rsidR="009277D1">
        <w:rPr>
          <w:rFonts w:ascii="Calibri" w:hAnsi="Calibri" w:cs="Calibri"/>
          <w:color w:val="000000"/>
        </w:rPr>
        <w:t>dicate the extent to which the P</w:t>
      </w:r>
      <w:r w:rsidR="001D75B1" w:rsidRPr="004869A8">
        <w:rPr>
          <w:rFonts w:ascii="Calibri" w:hAnsi="Calibri" w:cs="Calibri"/>
          <w:color w:val="000000"/>
        </w:rPr>
        <w:t>rogram is meeting its outcomes</w:t>
      </w:r>
      <w:r w:rsidR="00A310CC">
        <w:rPr>
          <w:rFonts w:ascii="Calibri" w:hAnsi="Calibri" w:cs="Calibri"/>
          <w:color w:val="000000"/>
        </w:rPr>
        <w:t>.</w:t>
      </w:r>
      <w:r w:rsidR="001D75B1" w:rsidRPr="004869A8">
        <w:rPr>
          <w:rFonts w:ascii="Calibri" w:hAnsi="Calibri" w:cs="Calibri"/>
          <w:color w:val="000000"/>
        </w:rPr>
        <w:t xml:space="preserve"> </w:t>
      </w:r>
      <w:r w:rsidR="00A310CC">
        <w:rPr>
          <w:rFonts w:ascii="Calibri" w:hAnsi="Calibri" w:cs="Calibri"/>
          <w:color w:val="000000"/>
        </w:rPr>
        <w:t xml:space="preserve">  </w:t>
      </w:r>
      <w:r w:rsidR="001D75B1" w:rsidRPr="004869A8">
        <w:rPr>
          <w:rFonts w:ascii="Calibri" w:hAnsi="Calibri" w:cs="Calibri"/>
          <w:color w:val="000000"/>
        </w:rPr>
        <w:t>While the</w:t>
      </w:r>
      <w:r w:rsidR="004A0E5F">
        <w:rPr>
          <w:rFonts w:ascii="Calibri" w:hAnsi="Calibri" w:cs="Calibri"/>
          <w:color w:val="000000"/>
        </w:rPr>
        <w:t>se assessments measure a student’s</w:t>
      </w:r>
      <w:r w:rsidR="001D75B1" w:rsidRPr="004869A8">
        <w:rPr>
          <w:rFonts w:ascii="Calibri" w:hAnsi="Calibri" w:cs="Calibri"/>
          <w:color w:val="000000"/>
        </w:rPr>
        <w:t xml:space="preserve"> </w:t>
      </w:r>
      <w:r w:rsidR="004A0E5F">
        <w:rPr>
          <w:rFonts w:ascii="Calibri" w:hAnsi="Calibri" w:cs="Calibri"/>
          <w:color w:val="000000"/>
        </w:rPr>
        <w:t xml:space="preserve">career </w:t>
      </w:r>
      <w:r w:rsidR="001D75B1" w:rsidRPr="004869A8">
        <w:rPr>
          <w:rFonts w:ascii="Calibri" w:hAnsi="Calibri" w:cs="Calibri"/>
          <w:color w:val="000000"/>
        </w:rPr>
        <w:t xml:space="preserve">readiness, they are </w:t>
      </w:r>
      <w:r w:rsidR="00057C3F">
        <w:rPr>
          <w:rFonts w:ascii="Calibri" w:hAnsi="Calibri" w:cs="Calibri"/>
          <w:color w:val="000000"/>
        </w:rPr>
        <w:t>also</w:t>
      </w:r>
      <w:r w:rsidR="001D75B1" w:rsidRPr="004869A8">
        <w:rPr>
          <w:rFonts w:ascii="Calibri" w:hAnsi="Calibri" w:cs="Calibri"/>
          <w:color w:val="000000"/>
        </w:rPr>
        <w:t xml:space="preserve"> measuring how well the </w:t>
      </w:r>
      <w:r w:rsidR="004869A8" w:rsidRPr="004869A8">
        <w:rPr>
          <w:rFonts w:ascii="Calibri" w:hAnsi="Calibri" w:cs="Calibri"/>
          <w:color w:val="000000"/>
        </w:rPr>
        <w:t>AJ</w:t>
      </w:r>
      <w:r w:rsidR="001D75B1" w:rsidRPr="004869A8">
        <w:rPr>
          <w:rFonts w:ascii="Calibri" w:hAnsi="Calibri" w:cs="Calibri"/>
          <w:color w:val="000000"/>
        </w:rPr>
        <w:t xml:space="preserve"> Program is doing its job in educating, training, and preparing students</w:t>
      </w:r>
      <w:r w:rsidR="00057C3F">
        <w:rPr>
          <w:rFonts w:ascii="Calibri" w:hAnsi="Calibri" w:cs="Calibri"/>
          <w:color w:val="000000"/>
        </w:rPr>
        <w:t xml:space="preserve"> for life after college</w:t>
      </w:r>
      <w:r w:rsidR="001D75B1" w:rsidRPr="004869A8">
        <w:rPr>
          <w:rFonts w:ascii="Calibri" w:hAnsi="Calibri" w:cs="Calibri"/>
          <w:color w:val="000000"/>
        </w:rPr>
        <w:t xml:space="preserve">. </w:t>
      </w:r>
    </w:p>
    <w:p w:rsidR="008E475A" w:rsidRDefault="001D75B1" w:rsidP="001D75B1">
      <w:pPr>
        <w:autoSpaceDE w:val="0"/>
        <w:autoSpaceDN w:val="0"/>
        <w:adjustRightInd w:val="0"/>
        <w:spacing w:line="240" w:lineRule="auto"/>
        <w:rPr>
          <w:rFonts w:ascii="Calibri" w:hAnsi="Calibri" w:cs="Calibri"/>
          <w:color w:val="000000"/>
        </w:rPr>
      </w:pPr>
      <w:r w:rsidRPr="004869A8">
        <w:rPr>
          <w:rFonts w:ascii="Calibri" w:hAnsi="Calibri" w:cs="Calibri"/>
          <w:color w:val="000000"/>
        </w:rPr>
        <w:tab/>
      </w:r>
    </w:p>
    <w:p w:rsidR="005F53D5" w:rsidRPr="00852B82" w:rsidRDefault="005F53D5" w:rsidP="00852B82">
      <w:pPr>
        <w:ind w:left="270" w:hanging="900"/>
        <w:rPr>
          <w:rFonts w:cstheme="minorHAnsi"/>
          <w:b/>
        </w:rPr>
      </w:pPr>
      <w:r w:rsidRPr="00947856">
        <w:rPr>
          <w:rFonts w:cstheme="minorHAnsi"/>
          <w:b/>
        </w:rPr>
        <w:t>See example below for how PLO #1 Communication is measured and assessed</w:t>
      </w:r>
      <w:r w:rsidR="004A0E5F" w:rsidRPr="00947856">
        <w:rPr>
          <w:rFonts w:cstheme="minorHAnsi"/>
          <w:b/>
        </w:rPr>
        <w:t xml:space="preserve"> in the Program</w:t>
      </w:r>
      <w:r w:rsidRPr="00947856">
        <w:rPr>
          <w:rFonts w:cstheme="minorHAnsi"/>
          <w:b/>
        </w:rPr>
        <w:t xml:space="preserve">:  </w:t>
      </w:r>
    </w:p>
    <w:tbl>
      <w:tblPr>
        <w:tblStyle w:val="TableGrid"/>
        <w:tblW w:w="10800" w:type="dxa"/>
        <w:tblInd w:w="-792" w:type="dxa"/>
        <w:tblLook w:val="04A0" w:firstRow="1" w:lastRow="0" w:firstColumn="1" w:lastColumn="0" w:noHBand="0" w:noVBand="1"/>
      </w:tblPr>
      <w:tblGrid>
        <w:gridCol w:w="1620"/>
        <w:gridCol w:w="1943"/>
        <w:gridCol w:w="838"/>
        <w:gridCol w:w="945"/>
        <w:gridCol w:w="894"/>
        <w:gridCol w:w="838"/>
        <w:gridCol w:w="838"/>
        <w:gridCol w:w="2884"/>
      </w:tblGrid>
      <w:tr w:rsidR="005F53D5" w:rsidTr="00525582">
        <w:trPr>
          <w:trHeight w:val="620"/>
        </w:trPr>
        <w:tc>
          <w:tcPr>
            <w:tcW w:w="1620" w:type="dxa"/>
            <w:vMerge w:val="restart"/>
          </w:tcPr>
          <w:p w:rsidR="005F53D5" w:rsidRPr="009C297D" w:rsidRDefault="005F53D5" w:rsidP="00525582">
            <w:pPr>
              <w:jc w:val="center"/>
              <w:rPr>
                <w:b/>
                <w:sz w:val="20"/>
                <w:szCs w:val="20"/>
              </w:rPr>
            </w:pPr>
            <w:r w:rsidRPr="009C297D">
              <w:rPr>
                <w:rFonts w:cs="Times New Roman"/>
                <w:b/>
                <w:sz w:val="20"/>
                <w:szCs w:val="20"/>
              </w:rPr>
              <w:t>Program SLOs</w:t>
            </w:r>
          </w:p>
        </w:tc>
        <w:tc>
          <w:tcPr>
            <w:tcW w:w="1943" w:type="dxa"/>
            <w:vMerge w:val="restart"/>
          </w:tcPr>
          <w:p w:rsidR="005F53D5" w:rsidRPr="009C297D" w:rsidRDefault="005F53D5" w:rsidP="00525582">
            <w:pPr>
              <w:autoSpaceDE w:val="0"/>
              <w:autoSpaceDN w:val="0"/>
              <w:adjustRightInd w:val="0"/>
              <w:jc w:val="center"/>
              <w:rPr>
                <w:rFonts w:cs="Times New Roman"/>
                <w:b/>
                <w:sz w:val="20"/>
                <w:szCs w:val="20"/>
              </w:rPr>
            </w:pPr>
            <w:r w:rsidRPr="009C297D">
              <w:rPr>
                <w:rFonts w:cs="Times New Roman"/>
                <w:b/>
                <w:sz w:val="20"/>
                <w:szCs w:val="20"/>
              </w:rPr>
              <w:t>Assessment Plan for</w:t>
            </w:r>
          </w:p>
          <w:p w:rsidR="005F53D5" w:rsidRPr="009C297D" w:rsidRDefault="005F53D5" w:rsidP="00525582">
            <w:pPr>
              <w:autoSpaceDE w:val="0"/>
              <w:autoSpaceDN w:val="0"/>
              <w:adjustRightInd w:val="0"/>
              <w:jc w:val="center"/>
              <w:rPr>
                <w:rFonts w:cs="Times New Roman"/>
                <w:b/>
                <w:sz w:val="20"/>
                <w:szCs w:val="20"/>
              </w:rPr>
            </w:pPr>
            <w:r w:rsidRPr="009C297D">
              <w:rPr>
                <w:rFonts w:cs="Times New Roman"/>
                <w:b/>
                <w:sz w:val="20"/>
                <w:szCs w:val="20"/>
              </w:rPr>
              <w:t>each Program SLO</w:t>
            </w:r>
          </w:p>
          <w:p w:rsidR="005F53D5" w:rsidRPr="009C297D" w:rsidRDefault="005F53D5" w:rsidP="00525582">
            <w:pPr>
              <w:jc w:val="center"/>
              <w:rPr>
                <w:b/>
                <w:sz w:val="20"/>
                <w:szCs w:val="20"/>
              </w:rPr>
            </w:pPr>
            <w:r w:rsidRPr="009C297D">
              <w:rPr>
                <w:rFonts w:cs="Times New Roman"/>
                <w:b/>
                <w:sz w:val="20"/>
                <w:szCs w:val="20"/>
              </w:rPr>
              <w:t>Program Courses</w:t>
            </w:r>
          </w:p>
        </w:tc>
        <w:tc>
          <w:tcPr>
            <w:tcW w:w="4353" w:type="dxa"/>
            <w:gridSpan w:val="5"/>
          </w:tcPr>
          <w:p w:rsidR="005F53D5" w:rsidRPr="009C297D" w:rsidRDefault="005F53D5" w:rsidP="00525582">
            <w:pPr>
              <w:jc w:val="center"/>
              <w:rPr>
                <w:b/>
                <w:sz w:val="20"/>
                <w:szCs w:val="20"/>
              </w:rPr>
            </w:pPr>
            <w:r w:rsidRPr="009C297D">
              <w:rPr>
                <w:b/>
                <w:sz w:val="20"/>
                <w:szCs w:val="20"/>
              </w:rPr>
              <w:t>Program Courses</w:t>
            </w:r>
          </w:p>
          <w:p w:rsidR="005F53D5" w:rsidRPr="009C297D" w:rsidRDefault="005F53D5" w:rsidP="00525582">
            <w:pPr>
              <w:jc w:val="center"/>
              <w:rPr>
                <w:b/>
                <w:sz w:val="20"/>
                <w:szCs w:val="20"/>
              </w:rPr>
            </w:pPr>
          </w:p>
        </w:tc>
        <w:tc>
          <w:tcPr>
            <w:tcW w:w="2884" w:type="dxa"/>
            <w:vMerge w:val="restart"/>
          </w:tcPr>
          <w:p w:rsidR="005F53D5" w:rsidRPr="009C297D" w:rsidRDefault="005F53D5" w:rsidP="00525582">
            <w:pPr>
              <w:jc w:val="center"/>
              <w:rPr>
                <w:b/>
                <w:sz w:val="20"/>
                <w:szCs w:val="20"/>
              </w:rPr>
            </w:pPr>
            <w:r w:rsidRPr="009C297D">
              <w:rPr>
                <w:b/>
                <w:sz w:val="20"/>
                <w:szCs w:val="20"/>
              </w:rPr>
              <w:t>Analysis/Action Plan and Timeline</w:t>
            </w:r>
          </w:p>
        </w:tc>
      </w:tr>
      <w:tr w:rsidR="005F53D5" w:rsidTr="00525582">
        <w:trPr>
          <w:trHeight w:val="350"/>
        </w:trPr>
        <w:tc>
          <w:tcPr>
            <w:tcW w:w="1620" w:type="dxa"/>
            <w:vMerge/>
          </w:tcPr>
          <w:p w:rsidR="005F53D5" w:rsidRPr="009C297D" w:rsidRDefault="005F53D5" w:rsidP="00525582">
            <w:pPr>
              <w:rPr>
                <w:rFonts w:cs="Times New Roman"/>
                <w:sz w:val="20"/>
                <w:szCs w:val="20"/>
              </w:rPr>
            </w:pPr>
          </w:p>
        </w:tc>
        <w:tc>
          <w:tcPr>
            <w:tcW w:w="1943" w:type="dxa"/>
            <w:vMerge/>
          </w:tcPr>
          <w:p w:rsidR="005F53D5" w:rsidRPr="009C297D" w:rsidRDefault="005F53D5" w:rsidP="00525582">
            <w:pPr>
              <w:autoSpaceDE w:val="0"/>
              <w:autoSpaceDN w:val="0"/>
              <w:adjustRightInd w:val="0"/>
              <w:rPr>
                <w:rFonts w:cs="Times New Roman"/>
                <w:sz w:val="20"/>
                <w:szCs w:val="20"/>
              </w:rPr>
            </w:pPr>
          </w:p>
        </w:tc>
        <w:tc>
          <w:tcPr>
            <w:tcW w:w="838" w:type="dxa"/>
          </w:tcPr>
          <w:p w:rsidR="005F53D5" w:rsidRPr="009C297D" w:rsidRDefault="005F53D5" w:rsidP="00525582">
            <w:pPr>
              <w:jc w:val="center"/>
              <w:rPr>
                <w:b/>
                <w:sz w:val="20"/>
                <w:szCs w:val="20"/>
              </w:rPr>
            </w:pPr>
            <w:r w:rsidRPr="009C297D">
              <w:rPr>
                <w:b/>
                <w:sz w:val="20"/>
                <w:szCs w:val="20"/>
              </w:rPr>
              <w:t>Course</w:t>
            </w:r>
          </w:p>
        </w:tc>
        <w:tc>
          <w:tcPr>
            <w:tcW w:w="945" w:type="dxa"/>
          </w:tcPr>
          <w:p w:rsidR="005F53D5" w:rsidRPr="009C297D" w:rsidRDefault="005F53D5" w:rsidP="00525582">
            <w:pPr>
              <w:jc w:val="center"/>
              <w:rPr>
                <w:b/>
                <w:sz w:val="20"/>
                <w:szCs w:val="20"/>
              </w:rPr>
            </w:pPr>
            <w:r w:rsidRPr="009C297D">
              <w:rPr>
                <w:b/>
                <w:sz w:val="20"/>
                <w:szCs w:val="20"/>
              </w:rPr>
              <w:t>Course</w:t>
            </w:r>
          </w:p>
        </w:tc>
        <w:tc>
          <w:tcPr>
            <w:tcW w:w="894" w:type="dxa"/>
          </w:tcPr>
          <w:p w:rsidR="005F53D5" w:rsidRPr="009C297D" w:rsidRDefault="005F53D5" w:rsidP="00525582">
            <w:pPr>
              <w:jc w:val="center"/>
              <w:rPr>
                <w:b/>
                <w:sz w:val="20"/>
                <w:szCs w:val="20"/>
              </w:rPr>
            </w:pPr>
            <w:r w:rsidRPr="009C297D">
              <w:rPr>
                <w:b/>
                <w:sz w:val="20"/>
                <w:szCs w:val="20"/>
              </w:rPr>
              <w:t>Course</w:t>
            </w:r>
          </w:p>
        </w:tc>
        <w:tc>
          <w:tcPr>
            <w:tcW w:w="838" w:type="dxa"/>
          </w:tcPr>
          <w:p w:rsidR="005F53D5" w:rsidRPr="009C297D" w:rsidRDefault="005F53D5" w:rsidP="00525582">
            <w:pPr>
              <w:jc w:val="center"/>
              <w:rPr>
                <w:b/>
                <w:sz w:val="20"/>
                <w:szCs w:val="20"/>
              </w:rPr>
            </w:pPr>
            <w:r w:rsidRPr="009C297D">
              <w:rPr>
                <w:b/>
                <w:sz w:val="20"/>
                <w:szCs w:val="20"/>
              </w:rPr>
              <w:t>Course</w:t>
            </w:r>
          </w:p>
        </w:tc>
        <w:tc>
          <w:tcPr>
            <w:tcW w:w="838" w:type="dxa"/>
          </w:tcPr>
          <w:p w:rsidR="005F53D5" w:rsidRPr="009C297D" w:rsidRDefault="005F53D5" w:rsidP="00525582">
            <w:pPr>
              <w:jc w:val="center"/>
              <w:rPr>
                <w:b/>
                <w:sz w:val="20"/>
                <w:szCs w:val="20"/>
              </w:rPr>
            </w:pPr>
            <w:r w:rsidRPr="009C297D">
              <w:rPr>
                <w:b/>
                <w:sz w:val="20"/>
                <w:szCs w:val="20"/>
              </w:rPr>
              <w:t>Course</w:t>
            </w:r>
          </w:p>
        </w:tc>
        <w:tc>
          <w:tcPr>
            <w:tcW w:w="2884" w:type="dxa"/>
            <w:vMerge/>
          </w:tcPr>
          <w:p w:rsidR="005F53D5" w:rsidRPr="009C297D" w:rsidRDefault="005F53D5" w:rsidP="00525582">
            <w:pPr>
              <w:rPr>
                <w:sz w:val="20"/>
                <w:szCs w:val="20"/>
              </w:rPr>
            </w:pPr>
          </w:p>
        </w:tc>
      </w:tr>
      <w:tr w:rsidR="005F53D5" w:rsidTr="00525582">
        <w:trPr>
          <w:trHeight w:val="570"/>
        </w:trPr>
        <w:tc>
          <w:tcPr>
            <w:tcW w:w="1620" w:type="dxa"/>
            <w:vMerge w:val="restart"/>
          </w:tcPr>
          <w:p w:rsidR="005F53D5" w:rsidRPr="009C297D" w:rsidRDefault="005F53D5" w:rsidP="00525582">
            <w:pPr>
              <w:rPr>
                <w:sz w:val="20"/>
                <w:szCs w:val="20"/>
              </w:rPr>
            </w:pPr>
            <w:r w:rsidRPr="009C297D">
              <w:rPr>
                <w:sz w:val="20"/>
                <w:szCs w:val="20"/>
              </w:rPr>
              <w:t>Demonstrate effective written and oral communication necessary in the criminal Justice system field.</w:t>
            </w:r>
          </w:p>
          <w:p w:rsidR="005F53D5" w:rsidRPr="009C297D" w:rsidRDefault="005F53D5" w:rsidP="00525582">
            <w:pPr>
              <w:rPr>
                <w:sz w:val="20"/>
                <w:szCs w:val="20"/>
              </w:rPr>
            </w:pPr>
          </w:p>
        </w:tc>
        <w:tc>
          <w:tcPr>
            <w:tcW w:w="1943" w:type="dxa"/>
            <w:vMerge w:val="restart"/>
          </w:tcPr>
          <w:p w:rsidR="005F53D5" w:rsidRPr="009C297D" w:rsidRDefault="005F53D5" w:rsidP="00525582">
            <w:pPr>
              <w:rPr>
                <w:sz w:val="20"/>
                <w:szCs w:val="20"/>
              </w:rPr>
            </w:pPr>
            <w:r>
              <w:rPr>
                <w:sz w:val="20"/>
                <w:szCs w:val="20"/>
              </w:rPr>
              <w:t>T</w:t>
            </w:r>
            <w:r w:rsidRPr="009C297D">
              <w:rPr>
                <w:sz w:val="20"/>
                <w:szCs w:val="20"/>
              </w:rPr>
              <w:t>he student will convey, orally or in writing, thoughts, ideas, and conclusions in response to a criminal justice situation, crime, or event.</w:t>
            </w:r>
          </w:p>
          <w:p w:rsidR="005F53D5" w:rsidRPr="009C297D" w:rsidRDefault="005F53D5" w:rsidP="00525582">
            <w:pPr>
              <w:rPr>
                <w:sz w:val="20"/>
                <w:szCs w:val="20"/>
              </w:rPr>
            </w:pPr>
          </w:p>
        </w:tc>
        <w:tc>
          <w:tcPr>
            <w:tcW w:w="838" w:type="dxa"/>
          </w:tcPr>
          <w:p w:rsidR="005F53D5" w:rsidRPr="009C297D" w:rsidRDefault="005F53D5" w:rsidP="00525582">
            <w:pPr>
              <w:jc w:val="center"/>
              <w:rPr>
                <w:sz w:val="20"/>
                <w:szCs w:val="20"/>
              </w:rPr>
            </w:pPr>
            <w:r w:rsidRPr="009C297D">
              <w:rPr>
                <w:sz w:val="20"/>
                <w:szCs w:val="20"/>
              </w:rPr>
              <w:t>AJ 10</w:t>
            </w:r>
          </w:p>
        </w:tc>
        <w:tc>
          <w:tcPr>
            <w:tcW w:w="945" w:type="dxa"/>
          </w:tcPr>
          <w:p w:rsidR="005F53D5" w:rsidRPr="009C297D" w:rsidRDefault="005F53D5" w:rsidP="00525582">
            <w:pPr>
              <w:jc w:val="center"/>
              <w:rPr>
                <w:sz w:val="20"/>
                <w:szCs w:val="20"/>
              </w:rPr>
            </w:pPr>
            <w:r w:rsidRPr="009C297D">
              <w:rPr>
                <w:sz w:val="20"/>
                <w:szCs w:val="20"/>
              </w:rPr>
              <w:t>AJ 11</w:t>
            </w:r>
          </w:p>
        </w:tc>
        <w:tc>
          <w:tcPr>
            <w:tcW w:w="894" w:type="dxa"/>
          </w:tcPr>
          <w:p w:rsidR="005F53D5" w:rsidRPr="009C297D" w:rsidRDefault="005F53D5" w:rsidP="00525582">
            <w:pPr>
              <w:jc w:val="center"/>
              <w:rPr>
                <w:sz w:val="20"/>
                <w:szCs w:val="20"/>
              </w:rPr>
            </w:pPr>
            <w:r w:rsidRPr="009C297D">
              <w:rPr>
                <w:sz w:val="20"/>
                <w:szCs w:val="20"/>
              </w:rPr>
              <w:t>AJ 13</w:t>
            </w:r>
          </w:p>
        </w:tc>
        <w:tc>
          <w:tcPr>
            <w:tcW w:w="838" w:type="dxa"/>
          </w:tcPr>
          <w:p w:rsidR="005F53D5" w:rsidRPr="009C297D" w:rsidRDefault="005F53D5" w:rsidP="00525582">
            <w:pPr>
              <w:jc w:val="center"/>
              <w:rPr>
                <w:sz w:val="20"/>
                <w:szCs w:val="20"/>
              </w:rPr>
            </w:pPr>
            <w:r w:rsidRPr="009C297D">
              <w:rPr>
                <w:sz w:val="20"/>
                <w:szCs w:val="20"/>
              </w:rPr>
              <w:t>AJ</w:t>
            </w:r>
            <w:r>
              <w:rPr>
                <w:sz w:val="20"/>
                <w:szCs w:val="20"/>
              </w:rPr>
              <w:t xml:space="preserve"> </w:t>
            </w:r>
            <w:r w:rsidRPr="009C297D">
              <w:rPr>
                <w:sz w:val="20"/>
                <w:szCs w:val="20"/>
              </w:rPr>
              <w:t>14</w:t>
            </w:r>
          </w:p>
        </w:tc>
        <w:tc>
          <w:tcPr>
            <w:tcW w:w="838" w:type="dxa"/>
          </w:tcPr>
          <w:p w:rsidR="005F53D5" w:rsidRPr="009C297D" w:rsidRDefault="005F53D5" w:rsidP="00525582">
            <w:pPr>
              <w:jc w:val="center"/>
              <w:rPr>
                <w:sz w:val="20"/>
                <w:szCs w:val="20"/>
              </w:rPr>
            </w:pPr>
            <w:r w:rsidRPr="009C297D">
              <w:rPr>
                <w:sz w:val="20"/>
                <w:szCs w:val="20"/>
              </w:rPr>
              <w:t>AJ 15</w:t>
            </w:r>
          </w:p>
        </w:tc>
        <w:tc>
          <w:tcPr>
            <w:tcW w:w="2884" w:type="dxa"/>
            <w:vMerge w:val="restart"/>
          </w:tcPr>
          <w:p w:rsidR="005F53D5" w:rsidRPr="009C297D" w:rsidRDefault="005F53D5" w:rsidP="00525582">
            <w:pPr>
              <w:autoSpaceDE w:val="0"/>
              <w:autoSpaceDN w:val="0"/>
              <w:adjustRightInd w:val="0"/>
              <w:rPr>
                <w:rFonts w:ascii="Calibri" w:hAnsi="Calibri" w:cs="Calibri"/>
                <w:sz w:val="20"/>
                <w:szCs w:val="20"/>
              </w:rPr>
            </w:pPr>
            <w:r w:rsidRPr="009C297D">
              <w:rPr>
                <w:rFonts w:ascii="Calibri" w:hAnsi="Calibri" w:cs="Calibri"/>
                <w:sz w:val="20"/>
                <w:szCs w:val="20"/>
              </w:rPr>
              <w:t xml:space="preserve">A 70/70 formula </w:t>
            </w:r>
            <w:r w:rsidR="00B34D43">
              <w:rPr>
                <w:rFonts w:ascii="Calibri" w:hAnsi="Calibri" w:cs="Calibri"/>
                <w:sz w:val="20"/>
                <w:szCs w:val="20"/>
              </w:rPr>
              <w:t>is</w:t>
            </w:r>
            <w:r w:rsidRPr="009C297D">
              <w:rPr>
                <w:rFonts w:ascii="Calibri" w:hAnsi="Calibri" w:cs="Calibri"/>
                <w:sz w:val="20"/>
                <w:szCs w:val="20"/>
              </w:rPr>
              <w:t xml:space="preserve"> </w:t>
            </w:r>
            <w:r w:rsidR="00B34D43">
              <w:rPr>
                <w:rFonts w:ascii="Calibri" w:hAnsi="Calibri" w:cs="Calibri"/>
                <w:sz w:val="20"/>
                <w:szCs w:val="20"/>
              </w:rPr>
              <w:t>the</w:t>
            </w:r>
            <w:r w:rsidRPr="009C297D">
              <w:rPr>
                <w:rFonts w:ascii="Calibri" w:hAnsi="Calibri" w:cs="Calibri"/>
                <w:sz w:val="20"/>
                <w:szCs w:val="20"/>
              </w:rPr>
              <w:t xml:space="preserve"> program goal for this SLO.  This means 70 percent of participating students achieve a pass point of at least 70%. </w:t>
            </w:r>
          </w:p>
          <w:p w:rsidR="005F53D5" w:rsidRPr="009C297D" w:rsidRDefault="00B34D43" w:rsidP="00B34D43">
            <w:pPr>
              <w:rPr>
                <w:sz w:val="20"/>
                <w:szCs w:val="20"/>
              </w:rPr>
            </w:pPr>
            <w:r>
              <w:rPr>
                <w:rFonts w:ascii="Calibri" w:hAnsi="Calibri" w:cs="Calibri"/>
                <w:sz w:val="20"/>
                <w:szCs w:val="20"/>
              </w:rPr>
              <w:t xml:space="preserve">PLO #1 was assessed in spring 2012; resulting in 70% of students successfully meeting the PLO, indicating sufficient knowledge in the communication PLO.  </w:t>
            </w:r>
            <w:r w:rsidRPr="00B34D43">
              <w:rPr>
                <w:rFonts w:ascii="Calibri" w:hAnsi="Calibri" w:cs="Calibri"/>
                <w:sz w:val="20"/>
                <w:szCs w:val="20"/>
              </w:rPr>
              <w:t>The remaining PLOs are on an assessment timeline and will be reported on the EVC program matrix and the next program review cycle.  For greater specificity regarding the conducted PLO assessment, see the e</w:t>
            </w:r>
            <w:r>
              <w:rPr>
                <w:rFonts w:ascii="Calibri" w:hAnsi="Calibri" w:cs="Calibri"/>
                <w:sz w:val="20"/>
                <w:szCs w:val="20"/>
              </w:rPr>
              <w:t>xample below" (reference page 38</w:t>
            </w:r>
            <w:r w:rsidRPr="00B34D43">
              <w:rPr>
                <w:rFonts w:ascii="Calibri" w:hAnsi="Calibri" w:cs="Calibri"/>
                <w:sz w:val="20"/>
                <w:szCs w:val="20"/>
              </w:rPr>
              <w:t xml:space="preserve">, chart on Program SLO) </w:t>
            </w:r>
          </w:p>
        </w:tc>
      </w:tr>
      <w:tr w:rsidR="005F53D5" w:rsidTr="00525582">
        <w:trPr>
          <w:trHeight w:val="630"/>
        </w:trPr>
        <w:tc>
          <w:tcPr>
            <w:tcW w:w="1620" w:type="dxa"/>
            <w:vMerge/>
          </w:tcPr>
          <w:p w:rsidR="005F53D5" w:rsidRPr="009C297D" w:rsidRDefault="005F53D5" w:rsidP="00525582"/>
        </w:tc>
        <w:tc>
          <w:tcPr>
            <w:tcW w:w="1943" w:type="dxa"/>
            <w:vMerge/>
          </w:tcPr>
          <w:p w:rsidR="005F53D5" w:rsidRPr="009C297D" w:rsidRDefault="005F53D5" w:rsidP="00525582"/>
        </w:tc>
        <w:tc>
          <w:tcPr>
            <w:tcW w:w="838" w:type="dxa"/>
          </w:tcPr>
          <w:p w:rsidR="005F53D5" w:rsidRDefault="005F53D5" w:rsidP="00525582">
            <w:pPr>
              <w:jc w:val="center"/>
            </w:pPr>
            <w:r>
              <w:t>I</w:t>
            </w:r>
          </w:p>
        </w:tc>
        <w:tc>
          <w:tcPr>
            <w:tcW w:w="945" w:type="dxa"/>
          </w:tcPr>
          <w:p w:rsidR="005F53D5" w:rsidRDefault="005F53D5" w:rsidP="00525582">
            <w:pPr>
              <w:jc w:val="center"/>
            </w:pPr>
            <w:r>
              <w:t>D</w:t>
            </w:r>
          </w:p>
        </w:tc>
        <w:tc>
          <w:tcPr>
            <w:tcW w:w="894" w:type="dxa"/>
          </w:tcPr>
          <w:p w:rsidR="005F53D5" w:rsidRDefault="005F53D5" w:rsidP="00525582">
            <w:pPr>
              <w:jc w:val="center"/>
            </w:pPr>
            <w:r>
              <w:t>D</w:t>
            </w:r>
          </w:p>
        </w:tc>
        <w:tc>
          <w:tcPr>
            <w:tcW w:w="838" w:type="dxa"/>
          </w:tcPr>
          <w:p w:rsidR="005F53D5" w:rsidRDefault="005F53D5" w:rsidP="00525582">
            <w:pPr>
              <w:jc w:val="center"/>
            </w:pPr>
            <w:r>
              <w:t>D</w:t>
            </w:r>
          </w:p>
        </w:tc>
        <w:tc>
          <w:tcPr>
            <w:tcW w:w="838" w:type="dxa"/>
          </w:tcPr>
          <w:p w:rsidR="005F53D5" w:rsidRDefault="005F53D5" w:rsidP="00525582">
            <w:pPr>
              <w:jc w:val="center"/>
            </w:pPr>
            <w:r>
              <w:t>M</w:t>
            </w:r>
          </w:p>
        </w:tc>
        <w:tc>
          <w:tcPr>
            <w:tcW w:w="2884" w:type="dxa"/>
            <w:vMerge/>
          </w:tcPr>
          <w:p w:rsidR="005F53D5" w:rsidRDefault="005F53D5" w:rsidP="00525582">
            <w:pPr>
              <w:autoSpaceDE w:val="0"/>
              <w:autoSpaceDN w:val="0"/>
              <w:adjustRightInd w:val="0"/>
              <w:rPr>
                <w:rFonts w:ascii="Calibri" w:hAnsi="Calibri" w:cs="Calibri"/>
                <w:sz w:val="20"/>
                <w:szCs w:val="20"/>
              </w:rPr>
            </w:pPr>
          </w:p>
        </w:tc>
      </w:tr>
      <w:tr w:rsidR="005F53D5" w:rsidTr="005F53D5">
        <w:trPr>
          <w:trHeight w:val="2591"/>
        </w:trPr>
        <w:tc>
          <w:tcPr>
            <w:tcW w:w="1620" w:type="dxa"/>
            <w:vMerge/>
          </w:tcPr>
          <w:p w:rsidR="005F53D5" w:rsidRPr="009C297D" w:rsidRDefault="005F53D5" w:rsidP="00525582"/>
        </w:tc>
        <w:tc>
          <w:tcPr>
            <w:tcW w:w="1943" w:type="dxa"/>
            <w:vMerge/>
          </w:tcPr>
          <w:p w:rsidR="005F53D5" w:rsidRPr="009C297D" w:rsidRDefault="005F53D5" w:rsidP="00525582"/>
        </w:tc>
        <w:tc>
          <w:tcPr>
            <w:tcW w:w="838" w:type="dxa"/>
          </w:tcPr>
          <w:p w:rsidR="005F53D5" w:rsidRDefault="005F53D5" w:rsidP="00525582"/>
        </w:tc>
        <w:tc>
          <w:tcPr>
            <w:tcW w:w="945" w:type="dxa"/>
          </w:tcPr>
          <w:p w:rsidR="005F53D5" w:rsidRDefault="005F53D5" w:rsidP="00525582"/>
        </w:tc>
        <w:tc>
          <w:tcPr>
            <w:tcW w:w="894" w:type="dxa"/>
          </w:tcPr>
          <w:p w:rsidR="005F53D5" w:rsidRDefault="005F53D5" w:rsidP="00525582"/>
        </w:tc>
        <w:tc>
          <w:tcPr>
            <w:tcW w:w="838" w:type="dxa"/>
          </w:tcPr>
          <w:p w:rsidR="005F53D5" w:rsidRDefault="005F53D5" w:rsidP="00525582"/>
        </w:tc>
        <w:tc>
          <w:tcPr>
            <w:tcW w:w="838" w:type="dxa"/>
          </w:tcPr>
          <w:p w:rsidR="005F53D5" w:rsidRDefault="005F53D5" w:rsidP="00525582"/>
        </w:tc>
        <w:tc>
          <w:tcPr>
            <w:tcW w:w="2884" w:type="dxa"/>
            <w:vMerge/>
          </w:tcPr>
          <w:p w:rsidR="005F53D5" w:rsidRDefault="005F53D5" w:rsidP="00525582">
            <w:pPr>
              <w:autoSpaceDE w:val="0"/>
              <w:autoSpaceDN w:val="0"/>
              <w:adjustRightInd w:val="0"/>
              <w:rPr>
                <w:rFonts w:ascii="Calibri" w:hAnsi="Calibri" w:cs="Calibri"/>
                <w:sz w:val="20"/>
                <w:szCs w:val="20"/>
              </w:rPr>
            </w:pPr>
          </w:p>
        </w:tc>
      </w:tr>
    </w:tbl>
    <w:p w:rsidR="004A0E5F" w:rsidRPr="004A0E5F" w:rsidRDefault="004A0E5F" w:rsidP="001D75B1">
      <w:pPr>
        <w:autoSpaceDE w:val="0"/>
        <w:autoSpaceDN w:val="0"/>
        <w:adjustRightInd w:val="0"/>
        <w:spacing w:line="240" w:lineRule="auto"/>
        <w:rPr>
          <w:rFonts w:ascii="Calibri" w:hAnsi="Calibri" w:cs="Calibri"/>
          <w:i/>
          <w:color w:val="000000"/>
        </w:rPr>
      </w:pPr>
      <w:r w:rsidRPr="004A0E5F">
        <w:rPr>
          <w:rFonts w:ascii="Calibri" w:hAnsi="Calibri" w:cs="Calibri"/>
          <w:i/>
          <w:color w:val="000000"/>
        </w:rPr>
        <w:t>* I  = Introducing</w:t>
      </w:r>
      <w:r>
        <w:rPr>
          <w:rFonts w:ascii="Calibri" w:hAnsi="Calibri" w:cs="Calibri"/>
          <w:i/>
          <w:color w:val="000000"/>
        </w:rPr>
        <w:t xml:space="preserve">,  </w:t>
      </w:r>
      <w:r w:rsidRPr="004A0E5F">
        <w:rPr>
          <w:rFonts w:ascii="Calibri" w:hAnsi="Calibri" w:cs="Calibri"/>
          <w:i/>
          <w:color w:val="000000"/>
        </w:rPr>
        <w:t>D = Developin</w:t>
      </w:r>
      <w:r>
        <w:rPr>
          <w:rFonts w:ascii="Calibri" w:hAnsi="Calibri" w:cs="Calibri"/>
          <w:i/>
          <w:color w:val="000000"/>
        </w:rPr>
        <w:t xml:space="preserve">g,  </w:t>
      </w:r>
      <w:r w:rsidRPr="004A0E5F">
        <w:rPr>
          <w:rFonts w:ascii="Calibri" w:hAnsi="Calibri" w:cs="Calibri"/>
          <w:i/>
          <w:color w:val="000000"/>
        </w:rPr>
        <w:t>M= Mastered</w:t>
      </w:r>
    </w:p>
    <w:p w:rsidR="008E475A" w:rsidRDefault="008E475A" w:rsidP="00F54194">
      <w:pPr>
        <w:autoSpaceDE w:val="0"/>
        <w:autoSpaceDN w:val="0"/>
        <w:adjustRightInd w:val="0"/>
        <w:spacing w:line="240" w:lineRule="auto"/>
        <w:ind w:right="-1080"/>
        <w:rPr>
          <w:rFonts w:ascii="Calibri" w:hAnsi="Calibri" w:cs="Calibri"/>
          <w:color w:val="000000"/>
        </w:rPr>
      </w:pPr>
    </w:p>
    <w:p w:rsidR="00A9240D" w:rsidRDefault="004A0E5F" w:rsidP="00A9240D">
      <w:pPr>
        <w:autoSpaceDE w:val="0"/>
        <w:autoSpaceDN w:val="0"/>
        <w:adjustRightInd w:val="0"/>
        <w:spacing w:line="240" w:lineRule="auto"/>
        <w:ind w:right="-720" w:hanging="720"/>
        <w:jc w:val="center"/>
        <w:rPr>
          <w:rFonts w:ascii="Calibri" w:hAnsi="Calibri" w:cs="Calibri"/>
          <w:b/>
          <w:color w:val="000000"/>
        </w:rPr>
      </w:pPr>
      <w:r w:rsidRPr="00947856">
        <w:rPr>
          <w:rFonts w:ascii="Calibri" w:hAnsi="Calibri" w:cs="Calibri"/>
          <w:b/>
          <w:color w:val="000000"/>
        </w:rPr>
        <w:t>See example below for how course SLOs are measured</w:t>
      </w:r>
      <w:r w:rsidR="00A9240D">
        <w:rPr>
          <w:rFonts w:ascii="Calibri" w:hAnsi="Calibri" w:cs="Calibri"/>
          <w:b/>
          <w:color w:val="000000"/>
        </w:rPr>
        <w:t xml:space="preserve"> and assessed</w:t>
      </w:r>
      <w:r w:rsidRPr="00947856">
        <w:rPr>
          <w:rFonts w:ascii="Calibri" w:hAnsi="Calibri" w:cs="Calibri"/>
          <w:b/>
          <w:color w:val="000000"/>
        </w:rPr>
        <w:t xml:space="preserve"> </w:t>
      </w:r>
    </w:p>
    <w:p w:rsidR="00596CB4" w:rsidRPr="00947856" w:rsidRDefault="004A0E5F" w:rsidP="00A9240D">
      <w:pPr>
        <w:autoSpaceDE w:val="0"/>
        <w:autoSpaceDN w:val="0"/>
        <w:adjustRightInd w:val="0"/>
        <w:spacing w:line="240" w:lineRule="auto"/>
        <w:ind w:right="-720" w:hanging="720"/>
        <w:jc w:val="center"/>
        <w:rPr>
          <w:rFonts w:ascii="Calibri" w:hAnsi="Calibri" w:cs="Calibri"/>
          <w:b/>
          <w:color w:val="000000"/>
        </w:rPr>
      </w:pPr>
      <w:r w:rsidRPr="00947856">
        <w:rPr>
          <w:rFonts w:ascii="Calibri" w:hAnsi="Calibri" w:cs="Calibri"/>
          <w:b/>
          <w:color w:val="000000"/>
        </w:rPr>
        <w:t>AJ -010 Introduction to Administration of</w:t>
      </w:r>
      <w:r w:rsidR="00947856">
        <w:rPr>
          <w:rFonts w:ascii="Calibri" w:hAnsi="Calibri" w:cs="Calibri"/>
          <w:b/>
          <w:color w:val="000000"/>
        </w:rPr>
        <w:t xml:space="preserve"> </w:t>
      </w:r>
      <w:r w:rsidRPr="00947856">
        <w:rPr>
          <w:rFonts w:ascii="Calibri" w:hAnsi="Calibri" w:cs="Calibri"/>
          <w:b/>
          <w:color w:val="000000"/>
        </w:rPr>
        <w:t>Justice:</w:t>
      </w:r>
    </w:p>
    <w:p w:rsidR="00596CB4" w:rsidRDefault="00596CB4" w:rsidP="001D75B1">
      <w:pPr>
        <w:autoSpaceDE w:val="0"/>
        <w:autoSpaceDN w:val="0"/>
        <w:adjustRightInd w:val="0"/>
        <w:spacing w:line="240" w:lineRule="auto"/>
        <w:rPr>
          <w:rFonts w:ascii="Calibri" w:hAnsi="Calibri" w:cs="Calibri"/>
          <w:color w:val="000000"/>
        </w:rPr>
      </w:pPr>
    </w:p>
    <w:tbl>
      <w:tblPr>
        <w:tblStyle w:val="TableGrid"/>
        <w:tblW w:w="10800" w:type="dxa"/>
        <w:tblInd w:w="-702" w:type="dxa"/>
        <w:tblLook w:val="04A0" w:firstRow="1" w:lastRow="0" w:firstColumn="1" w:lastColumn="0" w:noHBand="0" w:noVBand="1"/>
      </w:tblPr>
      <w:tblGrid>
        <w:gridCol w:w="338"/>
        <w:gridCol w:w="1981"/>
        <w:gridCol w:w="1911"/>
        <w:gridCol w:w="1355"/>
        <w:gridCol w:w="2695"/>
        <w:gridCol w:w="2520"/>
      </w:tblGrid>
      <w:tr w:rsidR="005F53D5" w:rsidTr="00525582">
        <w:trPr>
          <w:trHeight w:val="800"/>
        </w:trPr>
        <w:tc>
          <w:tcPr>
            <w:tcW w:w="2319" w:type="dxa"/>
            <w:gridSpan w:val="2"/>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Student Learning Outcomes</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(SLOs)</w:t>
            </w:r>
          </w:p>
          <w:p w:rsidR="005F53D5" w:rsidRPr="00C308C9" w:rsidRDefault="005F53D5" w:rsidP="00525582">
            <w:pPr>
              <w:jc w:val="center"/>
              <w:rPr>
                <w:b/>
                <w:sz w:val="20"/>
                <w:szCs w:val="20"/>
              </w:rPr>
            </w:pPr>
          </w:p>
        </w:tc>
        <w:tc>
          <w:tcPr>
            <w:tcW w:w="1911"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Assessment Tool</w:t>
            </w:r>
          </w:p>
          <w:p w:rsidR="005F53D5" w:rsidRPr="00C308C9" w:rsidRDefault="005F53D5" w:rsidP="00525582">
            <w:pPr>
              <w:autoSpaceDE w:val="0"/>
              <w:autoSpaceDN w:val="0"/>
              <w:adjustRightInd w:val="0"/>
              <w:jc w:val="center"/>
              <w:rPr>
                <w:b/>
                <w:sz w:val="20"/>
                <w:szCs w:val="20"/>
              </w:rPr>
            </w:pPr>
            <w:r w:rsidRPr="00C308C9">
              <w:rPr>
                <w:rFonts w:cs="MyriadPro-Regular"/>
                <w:b/>
                <w:sz w:val="20"/>
                <w:szCs w:val="20"/>
              </w:rPr>
              <w:t>List the tools to assess each SLO</w:t>
            </w:r>
          </w:p>
          <w:p w:rsidR="005F53D5" w:rsidRPr="00C308C9" w:rsidRDefault="005F53D5" w:rsidP="00525582">
            <w:pPr>
              <w:jc w:val="center"/>
              <w:rPr>
                <w:b/>
                <w:sz w:val="20"/>
                <w:szCs w:val="20"/>
              </w:rPr>
            </w:pPr>
          </w:p>
        </w:tc>
        <w:tc>
          <w:tcPr>
            <w:tcW w:w="1355"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Evaluation</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Timeline</w:t>
            </w:r>
          </w:p>
          <w:p w:rsidR="005F53D5" w:rsidRPr="00C308C9" w:rsidRDefault="005F53D5" w:rsidP="00525582">
            <w:pPr>
              <w:autoSpaceDE w:val="0"/>
              <w:autoSpaceDN w:val="0"/>
              <w:adjustRightInd w:val="0"/>
              <w:jc w:val="center"/>
              <w:rPr>
                <w:rFonts w:cs="MyriadPro-Regular"/>
                <w:b/>
                <w:sz w:val="20"/>
                <w:szCs w:val="20"/>
              </w:rPr>
            </w:pPr>
          </w:p>
        </w:tc>
        <w:tc>
          <w:tcPr>
            <w:tcW w:w="2695"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Assessment Results</w:t>
            </w:r>
          </w:p>
          <w:p w:rsidR="005F53D5" w:rsidRPr="00C308C9" w:rsidRDefault="005F53D5" w:rsidP="00525582">
            <w:pPr>
              <w:autoSpaceDE w:val="0"/>
              <w:autoSpaceDN w:val="0"/>
              <w:adjustRightInd w:val="0"/>
              <w:jc w:val="center"/>
              <w:rPr>
                <w:b/>
                <w:sz w:val="20"/>
                <w:szCs w:val="20"/>
              </w:rPr>
            </w:pPr>
            <w:r w:rsidRPr="00C308C9">
              <w:rPr>
                <w:rFonts w:cs="MyriadPro-Regular"/>
                <w:b/>
                <w:sz w:val="20"/>
                <w:szCs w:val="20"/>
              </w:rPr>
              <w:t>Summarize collected data</w:t>
            </w:r>
          </w:p>
          <w:p w:rsidR="005F53D5" w:rsidRPr="00C308C9" w:rsidRDefault="005F53D5" w:rsidP="00525582">
            <w:pPr>
              <w:jc w:val="center"/>
              <w:rPr>
                <w:b/>
                <w:sz w:val="20"/>
                <w:szCs w:val="20"/>
              </w:rPr>
            </w:pPr>
          </w:p>
        </w:tc>
        <w:tc>
          <w:tcPr>
            <w:tcW w:w="2520"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Analysis/Action Plan and</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Timeline</w:t>
            </w:r>
          </w:p>
        </w:tc>
      </w:tr>
      <w:tr w:rsidR="005F53D5" w:rsidTr="00525582">
        <w:tc>
          <w:tcPr>
            <w:tcW w:w="338" w:type="dxa"/>
          </w:tcPr>
          <w:p w:rsidR="005F53D5" w:rsidRPr="00FF2F83" w:rsidRDefault="005F53D5" w:rsidP="00525582">
            <w:r>
              <w:t>1</w:t>
            </w:r>
          </w:p>
        </w:tc>
        <w:tc>
          <w:tcPr>
            <w:tcW w:w="1981" w:type="dxa"/>
          </w:tcPr>
          <w:p w:rsidR="005F53D5" w:rsidRPr="00C308C9" w:rsidRDefault="005F53D5" w:rsidP="00525582">
            <w:pPr>
              <w:rPr>
                <w:sz w:val="20"/>
                <w:szCs w:val="20"/>
              </w:rPr>
            </w:pPr>
            <w:r w:rsidRPr="00C308C9">
              <w:rPr>
                <w:sz w:val="20"/>
                <w:szCs w:val="20"/>
              </w:rPr>
              <w:t>Examine the history and philosophy of the administration of justice system including law enforcement, the courts, and corrections</w:t>
            </w:r>
          </w:p>
        </w:tc>
        <w:tc>
          <w:tcPr>
            <w:tcW w:w="1911" w:type="dxa"/>
          </w:tcPr>
          <w:p w:rsidR="005F53D5" w:rsidRPr="00C308C9" w:rsidRDefault="005F53D5" w:rsidP="004A0E5F">
            <w:pPr>
              <w:rPr>
                <w:sz w:val="20"/>
                <w:szCs w:val="20"/>
              </w:rPr>
            </w:pPr>
            <w:r>
              <w:rPr>
                <w:sz w:val="20"/>
                <w:szCs w:val="20"/>
              </w:rPr>
              <w:t>T</w:t>
            </w:r>
            <w:r w:rsidRPr="00C308C9">
              <w:rPr>
                <w:sz w:val="20"/>
                <w:szCs w:val="20"/>
              </w:rPr>
              <w:t>he faculty collaborated on an end of course comprehensive exam.  Each ques</w:t>
            </w:r>
            <w:r>
              <w:rPr>
                <w:sz w:val="20"/>
                <w:szCs w:val="20"/>
              </w:rPr>
              <w:t xml:space="preserve">tion is aligned with the SLO's </w:t>
            </w:r>
            <w:r w:rsidRPr="00C308C9">
              <w:rPr>
                <w:sz w:val="20"/>
                <w:szCs w:val="20"/>
              </w:rPr>
              <w:t xml:space="preserve">and will be assessed </w:t>
            </w:r>
            <w:r w:rsidRPr="00C308C9">
              <w:rPr>
                <w:sz w:val="20"/>
                <w:szCs w:val="20"/>
              </w:rPr>
              <w:lastRenderedPageBreak/>
              <w:t>through the exam.</w:t>
            </w:r>
          </w:p>
        </w:tc>
        <w:tc>
          <w:tcPr>
            <w:tcW w:w="1355" w:type="dxa"/>
          </w:tcPr>
          <w:p w:rsidR="005F53D5" w:rsidRPr="00C308C9" w:rsidRDefault="005F53D5" w:rsidP="00525582">
            <w:pPr>
              <w:rPr>
                <w:sz w:val="20"/>
                <w:szCs w:val="20"/>
              </w:rPr>
            </w:pPr>
            <w:r w:rsidRPr="00C308C9">
              <w:rPr>
                <w:sz w:val="20"/>
                <w:szCs w:val="20"/>
              </w:rPr>
              <w:lastRenderedPageBreak/>
              <w:t>May 2012</w:t>
            </w:r>
          </w:p>
        </w:tc>
        <w:tc>
          <w:tcPr>
            <w:tcW w:w="2695" w:type="dxa"/>
          </w:tcPr>
          <w:p w:rsidR="005F53D5" w:rsidRPr="00C308C9" w:rsidRDefault="005F53D5" w:rsidP="00525582">
            <w:pPr>
              <w:rPr>
                <w:sz w:val="20"/>
                <w:szCs w:val="20"/>
              </w:rPr>
            </w:pPr>
            <w:r w:rsidRPr="00C308C9">
              <w:rPr>
                <w:sz w:val="20"/>
                <w:szCs w:val="20"/>
              </w:rPr>
              <w:t xml:space="preserve">Data collected from 47 students.  Eight questions were analyzed for this SLO.  The combined average was 75% (High 96% </w:t>
            </w:r>
            <w:r>
              <w:rPr>
                <w:sz w:val="20"/>
                <w:szCs w:val="20"/>
              </w:rPr>
              <w:t xml:space="preserve">/ </w:t>
            </w:r>
            <w:r w:rsidRPr="00C308C9">
              <w:rPr>
                <w:sz w:val="20"/>
                <w:szCs w:val="20"/>
              </w:rPr>
              <w:t xml:space="preserve">Low 35%).  Two of the eight questions had a proficiency percentage of 35% and 57% respectively, </w:t>
            </w:r>
            <w:r w:rsidRPr="00C308C9">
              <w:rPr>
                <w:sz w:val="20"/>
                <w:szCs w:val="20"/>
              </w:rPr>
              <w:lastRenderedPageBreak/>
              <w:t>which is below the 70% proficiency target zone.</w:t>
            </w:r>
          </w:p>
        </w:tc>
        <w:tc>
          <w:tcPr>
            <w:tcW w:w="2520" w:type="dxa"/>
          </w:tcPr>
          <w:p w:rsidR="005F53D5" w:rsidRPr="00C308C9" w:rsidRDefault="005F53D5" w:rsidP="00525582">
            <w:pPr>
              <w:rPr>
                <w:sz w:val="20"/>
                <w:szCs w:val="20"/>
              </w:rPr>
            </w:pPr>
            <w:r w:rsidRPr="00C308C9">
              <w:rPr>
                <w:sz w:val="20"/>
                <w:szCs w:val="20"/>
              </w:rPr>
              <w:lastRenderedPageBreak/>
              <w:t xml:space="preserve">A homework assignment will be given to reinforce differentiating the Eras of Policing and recognizing key </w:t>
            </w:r>
            <w:r>
              <w:rPr>
                <w:sz w:val="20"/>
                <w:szCs w:val="20"/>
              </w:rPr>
              <w:t>people</w:t>
            </w:r>
            <w:r w:rsidRPr="00C308C9">
              <w:rPr>
                <w:sz w:val="20"/>
                <w:szCs w:val="20"/>
              </w:rPr>
              <w:t xml:space="preserve"> in policing.</w:t>
            </w:r>
          </w:p>
        </w:tc>
      </w:tr>
      <w:tr w:rsidR="005F53D5" w:rsidTr="00525582">
        <w:tc>
          <w:tcPr>
            <w:tcW w:w="338" w:type="dxa"/>
          </w:tcPr>
          <w:p w:rsidR="005F53D5" w:rsidRPr="00FF2F83" w:rsidRDefault="005F53D5" w:rsidP="00525582">
            <w:pPr>
              <w:jc w:val="center"/>
            </w:pPr>
            <w:r>
              <w:lastRenderedPageBreak/>
              <w:t>2</w:t>
            </w:r>
          </w:p>
        </w:tc>
        <w:tc>
          <w:tcPr>
            <w:tcW w:w="1981" w:type="dxa"/>
          </w:tcPr>
          <w:p w:rsidR="005F53D5" w:rsidRPr="00C308C9" w:rsidRDefault="005F53D5" w:rsidP="00525582">
            <w:pPr>
              <w:rPr>
                <w:sz w:val="20"/>
                <w:szCs w:val="20"/>
              </w:rPr>
            </w:pPr>
            <w:r w:rsidRPr="00C308C9">
              <w:rPr>
                <w:sz w:val="20"/>
                <w:szCs w:val="20"/>
              </w:rPr>
              <w:t>Identify institutional objectives of the criminal justice system, and recognize the role and expectation of criminal justice personnel.</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 xml:space="preserve">Data collected from 47 students.  Six questions were analyzed for this SLO.  The combined average was 83% (High 96% </w:t>
            </w:r>
            <w:r>
              <w:rPr>
                <w:sz w:val="20"/>
                <w:szCs w:val="20"/>
              </w:rPr>
              <w:t>/</w:t>
            </w:r>
            <w:r w:rsidRPr="00C308C9">
              <w:rPr>
                <w:sz w:val="20"/>
                <w:szCs w:val="20"/>
              </w:rPr>
              <w:t xml:space="preserve"> Low 61%).  One of the six questions had a proficiency percentage of 61% which is below the 70% proficiency target zone.</w:t>
            </w:r>
          </w:p>
        </w:tc>
        <w:tc>
          <w:tcPr>
            <w:tcW w:w="2520" w:type="dxa"/>
          </w:tcPr>
          <w:p w:rsidR="005F53D5" w:rsidRPr="00C308C9" w:rsidRDefault="005F53D5" w:rsidP="00525582">
            <w:pPr>
              <w:rPr>
                <w:sz w:val="20"/>
                <w:szCs w:val="20"/>
              </w:rPr>
            </w:pPr>
            <w:r w:rsidRPr="00C308C9">
              <w:rPr>
                <w:sz w:val="20"/>
                <w:szCs w:val="20"/>
              </w:rPr>
              <w:t>These concepts will be reinforced during class lecture and focused learning activities pending future data</w:t>
            </w:r>
          </w:p>
        </w:tc>
      </w:tr>
      <w:tr w:rsidR="005F53D5" w:rsidTr="00525582">
        <w:tc>
          <w:tcPr>
            <w:tcW w:w="338" w:type="dxa"/>
          </w:tcPr>
          <w:p w:rsidR="005F53D5" w:rsidRPr="00FF2F83" w:rsidRDefault="005F53D5" w:rsidP="00525582">
            <w:pPr>
              <w:jc w:val="center"/>
            </w:pPr>
            <w:r>
              <w:t>3</w:t>
            </w:r>
          </w:p>
        </w:tc>
        <w:tc>
          <w:tcPr>
            <w:tcW w:w="1981" w:type="dxa"/>
          </w:tcPr>
          <w:p w:rsidR="005F53D5" w:rsidRPr="00C308C9" w:rsidRDefault="005F53D5" w:rsidP="00525582">
            <w:pPr>
              <w:rPr>
                <w:sz w:val="20"/>
                <w:szCs w:val="20"/>
              </w:rPr>
            </w:pPr>
            <w:r w:rsidRPr="00C308C9">
              <w:rPr>
                <w:sz w:val="20"/>
                <w:szCs w:val="20"/>
              </w:rPr>
              <w:t>Analyze the criminal justice system’s responsibilities, identify general concepts of crime causation, and evaluate social and legal implications of crime on individuals and society.</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Six questions were analyzed for this SLO.  The combined average was 89% (High 96%  Low 76%).  All questions were above the targeted 70% minimum proficiency.</w:t>
            </w:r>
          </w:p>
        </w:tc>
        <w:tc>
          <w:tcPr>
            <w:tcW w:w="2520" w:type="dxa"/>
          </w:tcPr>
          <w:p w:rsidR="005F53D5" w:rsidRPr="00C308C9" w:rsidRDefault="005F53D5" w:rsidP="00525582">
            <w:pPr>
              <w:rPr>
                <w:sz w:val="20"/>
                <w:szCs w:val="20"/>
              </w:rPr>
            </w:pPr>
            <w:r w:rsidRPr="00C308C9">
              <w:rPr>
                <w:sz w:val="20"/>
                <w:szCs w:val="20"/>
              </w:rPr>
              <w:t>No change pending more data collection</w:t>
            </w:r>
          </w:p>
        </w:tc>
      </w:tr>
      <w:tr w:rsidR="005F53D5" w:rsidTr="00525582">
        <w:tc>
          <w:tcPr>
            <w:tcW w:w="338" w:type="dxa"/>
          </w:tcPr>
          <w:p w:rsidR="005F53D5" w:rsidRPr="00FF2F83" w:rsidRDefault="005F53D5" w:rsidP="00525582">
            <w:pPr>
              <w:jc w:val="center"/>
            </w:pPr>
            <w:r>
              <w:t>4</w:t>
            </w:r>
          </w:p>
        </w:tc>
        <w:tc>
          <w:tcPr>
            <w:tcW w:w="1981" w:type="dxa"/>
          </w:tcPr>
          <w:p w:rsidR="005F53D5" w:rsidRPr="00C308C9" w:rsidRDefault="005F53D5" w:rsidP="00525582">
            <w:pPr>
              <w:rPr>
                <w:sz w:val="20"/>
                <w:szCs w:val="20"/>
              </w:rPr>
            </w:pPr>
            <w:r>
              <w:rPr>
                <w:sz w:val="20"/>
                <w:szCs w:val="20"/>
              </w:rPr>
              <w:t>I</w:t>
            </w:r>
            <w:r w:rsidRPr="00C308C9">
              <w:rPr>
                <w:sz w:val="20"/>
                <w:szCs w:val="20"/>
              </w:rPr>
              <w:t>dentify local, state, and federal criminal justice agencies, describe their organizational structure, and recognize the role of each agency within the criminal justice system.</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Pr>
                <w:sz w:val="20"/>
                <w:szCs w:val="20"/>
              </w:rPr>
              <w:t>D</w:t>
            </w:r>
            <w:r w:rsidRPr="00C308C9">
              <w:rPr>
                <w:sz w:val="20"/>
                <w:szCs w:val="20"/>
              </w:rPr>
              <w:t xml:space="preserve">ata collected from 47 students.  Eight questions were analyzed.  The combined average for was 83% (High 96% </w:t>
            </w:r>
            <w:r>
              <w:rPr>
                <w:sz w:val="20"/>
                <w:szCs w:val="20"/>
              </w:rPr>
              <w:t>/</w:t>
            </w:r>
            <w:r w:rsidRPr="00C308C9">
              <w:rPr>
                <w:sz w:val="20"/>
                <w:szCs w:val="20"/>
              </w:rPr>
              <w:t xml:space="preserve"> Low 39%).  One of the eight questions had a proficiency percentage of 39% which is below the 70% minimum proficiency target.</w:t>
            </w:r>
          </w:p>
        </w:tc>
        <w:tc>
          <w:tcPr>
            <w:tcW w:w="2520" w:type="dxa"/>
          </w:tcPr>
          <w:p w:rsidR="005F53D5" w:rsidRPr="00C308C9" w:rsidRDefault="005F53D5" w:rsidP="00525582">
            <w:pPr>
              <w:rPr>
                <w:sz w:val="20"/>
                <w:szCs w:val="20"/>
              </w:rPr>
            </w:pPr>
            <w:r w:rsidRPr="00C308C9">
              <w:rPr>
                <w:sz w:val="20"/>
                <w:szCs w:val="20"/>
              </w:rPr>
              <w:t>An in-class learning activity assignment will be added to reinforce police organizational structures</w:t>
            </w:r>
          </w:p>
        </w:tc>
      </w:tr>
      <w:tr w:rsidR="005F53D5" w:rsidTr="00525582">
        <w:tc>
          <w:tcPr>
            <w:tcW w:w="338" w:type="dxa"/>
          </w:tcPr>
          <w:p w:rsidR="005F53D5" w:rsidRPr="00FF2F83" w:rsidRDefault="005F53D5" w:rsidP="00525582">
            <w:r>
              <w:t>5</w:t>
            </w:r>
          </w:p>
        </w:tc>
        <w:tc>
          <w:tcPr>
            <w:tcW w:w="1981" w:type="dxa"/>
          </w:tcPr>
          <w:p w:rsidR="005F53D5" w:rsidRPr="00C308C9" w:rsidRDefault="005F53D5" w:rsidP="00525582">
            <w:pPr>
              <w:rPr>
                <w:sz w:val="20"/>
                <w:szCs w:val="20"/>
              </w:rPr>
            </w:pPr>
            <w:r w:rsidRPr="00C308C9">
              <w:rPr>
                <w:sz w:val="20"/>
                <w:szCs w:val="20"/>
              </w:rPr>
              <w:t>Evaluate legal practices and procedures of law enforcement, the courts, and correctional systems.</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students.  Four questions were analyzed for this SLO.  The com</w:t>
            </w:r>
            <w:r>
              <w:rPr>
                <w:sz w:val="20"/>
                <w:szCs w:val="20"/>
              </w:rPr>
              <w:t>bined average was 88% (High 96%/</w:t>
            </w:r>
            <w:r w:rsidRPr="00C308C9">
              <w:rPr>
                <w:sz w:val="20"/>
                <w:szCs w:val="20"/>
              </w:rPr>
              <w:t xml:space="preserve"> Low 61%).  One of the four questions had a proficiency percentage of 61% which is below the 70% proficiency target.</w:t>
            </w:r>
          </w:p>
        </w:tc>
        <w:tc>
          <w:tcPr>
            <w:tcW w:w="2520" w:type="dxa"/>
          </w:tcPr>
          <w:p w:rsidR="005F53D5" w:rsidRPr="00C308C9" w:rsidRDefault="005F53D5" w:rsidP="00525582">
            <w:pPr>
              <w:rPr>
                <w:sz w:val="20"/>
                <w:szCs w:val="20"/>
              </w:rPr>
            </w:pPr>
            <w:r w:rsidRPr="00C308C9">
              <w:rPr>
                <w:sz w:val="20"/>
                <w:szCs w:val="20"/>
              </w:rPr>
              <w:t>These concepts will be reinforced during class lecture and</w:t>
            </w:r>
            <w:r>
              <w:rPr>
                <w:sz w:val="20"/>
                <w:szCs w:val="20"/>
              </w:rPr>
              <w:t xml:space="preserve"> during</w:t>
            </w:r>
            <w:r w:rsidRPr="00C308C9">
              <w:rPr>
                <w:sz w:val="20"/>
                <w:szCs w:val="20"/>
              </w:rPr>
              <w:t xml:space="preserve"> learning activities pending future data</w:t>
            </w:r>
          </w:p>
        </w:tc>
      </w:tr>
      <w:tr w:rsidR="005F53D5" w:rsidTr="00525582">
        <w:tc>
          <w:tcPr>
            <w:tcW w:w="338" w:type="dxa"/>
          </w:tcPr>
          <w:p w:rsidR="005F53D5" w:rsidRPr="00FF2F83" w:rsidRDefault="005F53D5" w:rsidP="00525582">
            <w:pPr>
              <w:jc w:val="center"/>
            </w:pPr>
            <w:r>
              <w:t>6</w:t>
            </w:r>
          </w:p>
        </w:tc>
        <w:tc>
          <w:tcPr>
            <w:tcW w:w="1981" w:type="dxa"/>
          </w:tcPr>
          <w:p w:rsidR="005F53D5" w:rsidRPr="00C308C9" w:rsidRDefault="005F53D5" w:rsidP="00525582">
            <w:pPr>
              <w:rPr>
                <w:sz w:val="20"/>
                <w:szCs w:val="20"/>
              </w:rPr>
            </w:pPr>
            <w:r w:rsidRPr="00C308C9">
              <w:rPr>
                <w:sz w:val="20"/>
                <w:szCs w:val="20"/>
              </w:rPr>
              <w:t xml:space="preserve">Examine the educational, training and professional requirements of personnel working in the Criminal Justice System.  </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681ADD" w:rsidP="00525582">
            <w:pPr>
              <w:rPr>
                <w:sz w:val="20"/>
                <w:szCs w:val="20"/>
              </w:rPr>
            </w:pPr>
            <w:r>
              <w:rPr>
                <w:sz w:val="20"/>
                <w:szCs w:val="20"/>
              </w:rPr>
              <w:t>Data collected from 47 student’s</w:t>
            </w:r>
            <w:r w:rsidR="005F53D5" w:rsidRPr="00C308C9">
              <w:rPr>
                <w:sz w:val="20"/>
                <w:szCs w:val="20"/>
              </w:rPr>
              <w:t xml:space="preserve"> </w:t>
            </w:r>
            <w:r w:rsidR="007C3763">
              <w:rPr>
                <w:sz w:val="20"/>
                <w:szCs w:val="20"/>
              </w:rPr>
              <w:t>e</w:t>
            </w:r>
            <w:r w:rsidR="005F53D5" w:rsidRPr="00C308C9">
              <w:rPr>
                <w:sz w:val="20"/>
                <w:szCs w:val="20"/>
              </w:rPr>
              <w:t>xam.  Two questions were analyzed for this SLO.  The combi</w:t>
            </w:r>
            <w:r w:rsidR="005F53D5">
              <w:rPr>
                <w:sz w:val="20"/>
                <w:szCs w:val="20"/>
              </w:rPr>
              <w:t>ned average was 93% (High 100% /</w:t>
            </w:r>
            <w:r w:rsidR="005F53D5" w:rsidRPr="00C308C9">
              <w:rPr>
                <w:sz w:val="20"/>
                <w:szCs w:val="20"/>
              </w:rPr>
              <w:t>Low 88%).  All questions were above the target 70% minimum proficiency.</w:t>
            </w:r>
          </w:p>
        </w:tc>
        <w:tc>
          <w:tcPr>
            <w:tcW w:w="2520" w:type="dxa"/>
          </w:tcPr>
          <w:p w:rsidR="005F53D5" w:rsidRPr="00C308C9" w:rsidRDefault="005F53D5" w:rsidP="00525582">
            <w:pPr>
              <w:rPr>
                <w:sz w:val="20"/>
                <w:szCs w:val="20"/>
              </w:rPr>
            </w:pPr>
            <w:r w:rsidRPr="00C308C9">
              <w:rPr>
                <w:sz w:val="20"/>
                <w:szCs w:val="20"/>
              </w:rPr>
              <w:t>No change pending more data collection</w:t>
            </w:r>
          </w:p>
        </w:tc>
      </w:tr>
      <w:tr w:rsidR="005F53D5" w:rsidTr="00525582">
        <w:tc>
          <w:tcPr>
            <w:tcW w:w="338" w:type="dxa"/>
          </w:tcPr>
          <w:p w:rsidR="005F53D5" w:rsidRPr="00FF2F83" w:rsidRDefault="005F53D5" w:rsidP="00525582">
            <w:pPr>
              <w:jc w:val="center"/>
            </w:pPr>
            <w:r>
              <w:t>7</w:t>
            </w:r>
          </w:p>
        </w:tc>
        <w:tc>
          <w:tcPr>
            <w:tcW w:w="1981" w:type="dxa"/>
          </w:tcPr>
          <w:p w:rsidR="005F53D5" w:rsidRPr="00C308C9" w:rsidRDefault="005F53D5" w:rsidP="00525582">
            <w:pPr>
              <w:rPr>
                <w:sz w:val="20"/>
                <w:szCs w:val="20"/>
              </w:rPr>
            </w:pPr>
            <w:r>
              <w:rPr>
                <w:sz w:val="20"/>
                <w:szCs w:val="20"/>
              </w:rPr>
              <w:t>I</w:t>
            </w:r>
            <w:r w:rsidRPr="00C308C9">
              <w:rPr>
                <w:sz w:val="20"/>
                <w:szCs w:val="20"/>
              </w:rPr>
              <w:t xml:space="preserve">dentify contemporary issues facing the criminal justice system and </w:t>
            </w:r>
            <w:r w:rsidRPr="00C308C9">
              <w:rPr>
                <w:sz w:val="20"/>
                <w:szCs w:val="20"/>
              </w:rPr>
              <w:lastRenderedPageBreak/>
              <w:t xml:space="preserve">analyze strategies to improve the interrelationship between each system and society.  </w:t>
            </w:r>
          </w:p>
        </w:tc>
        <w:tc>
          <w:tcPr>
            <w:tcW w:w="1911" w:type="dxa"/>
          </w:tcPr>
          <w:p w:rsidR="005F53D5" w:rsidRPr="00C308C9" w:rsidRDefault="005F53D5" w:rsidP="00525582">
            <w:pPr>
              <w:rPr>
                <w:sz w:val="20"/>
                <w:szCs w:val="20"/>
              </w:rPr>
            </w:pPr>
            <w:r w:rsidRPr="00C308C9">
              <w:rPr>
                <w:sz w:val="20"/>
                <w:szCs w:val="20"/>
              </w:rPr>
              <w:lastRenderedPageBreak/>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students.  Three questions were analyzed for this SLO.  The comb</w:t>
            </w:r>
            <w:r>
              <w:rPr>
                <w:sz w:val="20"/>
                <w:szCs w:val="20"/>
              </w:rPr>
              <w:t xml:space="preserve">ined average was </w:t>
            </w:r>
            <w:r>
              <w:rPr>
                <w:sz w:val="20"/>
                <w:szCs w:val="20"/>
              </w:rPr>
              <w:lastRenderedPageBreak/>
              <w:t>76% (High 87% /</w:t>
            </w:r>
            <w:r w:rsidRPr="00C308C9">
              <w:rPr>
                <w:sz w:val="20"/>
                <w:szCs w:val="20"/>
              </w:rPr>
              <w:t>Low 57%).  One of the three questions had a proficiency percentage of 57% which is below the 70% minimum proficiency target.</w:t>
            </w:r>
          </w:p>
        </w:tc>
        <w:tc>
          <w:tcPr>
            <w:tcW w:w="2520" w:type="dxa"/>
          </w:tcPr>
          <w:p w:rsidR="005F53D5" w:rsidRPr="00C308C9" w:rsidRDefault="005F53D5" w:rsidP="00525582">
            <w:pPr>
              <w:rPr>
                <w:sz w:val="20"/>
                <w:szCs w:val="20"/>
              </w:rPr>
            </w:pPr>
            <w:r w:rsidRPr="00C308C9">
              <w:rPr>
                <w:sz w:val="20"/>
                <w:szCs w:val="20"/>
              </w:rPr>
              <w:lastRenderedPageBreak/>
              <w:t>An in-class learning activity assignment will be added to reinforce ethical decision-making</w:t>
            </w:r>
          </w:p>
        </w:tc>
      </w:tr>
    </w:tbl>
    <w:p w:rsidR="00596CB4" w:rsidRPr="004A0E5F" w:rsidRDefault="00596CB4" w:rsidP="004A0E5F">
      <w:pPr>
        <w:autoSpaceDE w:val="0"/>
        <w:autoSpaceDN w:val="0"/>
        <w:adjustRightInd w:val="0"/>
        <w:spacing w:line="240" w:lineRule="auto"/>
        <w:rPr>
          <w:rFonts w:ascii="Calibri" w:hAnsi="Calibri" w:cs="Calibri"/>
          <w:color w:val="000000"/>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D: Faculty and Staff</w:t>
      </w:r>
    </w:p>
    <w:p w:rsidR="00677A5C" w:rsidRPr="00917431" w:rsidRDefault="00677A5C" w:rsidP="0013404E">
      <w:pPr>
        <w:autoSpaceDE w:val="0"/>
        <w:autoSpaceDN w:val="0"/>
        <w:adjustRightInd w:val="0"/>
        <w:spacing w:line="240" w:lineRule="auto"/>
        <w:rPr>
          <w:rFonts w:cstheme="minorHAnsi"/>
          <w:b/>
          <w:bCs/>
          <w:color w:val="365F92"/>
          <w:sz w:val="24"/>
          <w:szCs w:val="24"/>
        </w:rPr>
      </w:pPr>
    </w:p>
    <w:p w:rsidR="0013404E" w:rsidRPr="004869A8" w:rsidRDefault="00677A5C" w:rsidP="00954D6E">
      <w:pPr>
        <w:pStyle w:val="ListParagraph"/>
        <w:numPr>
          <w:ilvl w:val="0"/>
          <w:numId w:val="7"/>
        </w:numPr>
        <w:tabs>
          <w:tab w:val="left" w:pos="360"/>
        </w:tabs>
        <w:autoSpaceDE w:val="0"/>
        <w:autoSpaceDN w:val="0"/>
        <w:adjustRightInd w:val="0"/>
        <w:spacing w:line="240" w:lineRule="auto"/>
        <w:ind w:left="360"/>
        <w:rPr>
          <w:rFonts w:cstheme="minorHAnsi"/>
          <w:b/>
          <w:i/>
          <w:color w:val="000000"/>
        </w:rPr>
      </w:pPr>
      <w:r w:rsidRPr="004869A8">
        <w:rPr>
          <w:rFonts w:cstheme="minorHAnsi"/>
          <w:b/>
          <w:i/>
          <w:color w:val="000000"/>
        </w:rPr>
        <w:t>C</w:t>
      </w:r>
      <w:r w:rsidR="0013404E" w:rsidRPr="004869A8">
        <w:rPr>
          <w:rFonts w:cstheme="minorHAnsi"/>
          <w:b/>
          <w:i/>
          <w:color w:val="000000"/>
        </w:rPr>
        <w:t xml:space="preserve">urrent faculty and staff members </w:t>
      </w:r>
      <w:r w:rsidRPr="004869A8">
        <w:rPr>
          <w:rFonts w:cstheme="minorHAnsi"/>
          <w:b/>
          <w:i/>
          <w:color w:val="000000"/>
        </w:rPr>
        <w:t xml:space="preserve">teaching in the program including </w:t>
      </w:r>
      <w:r w:rsidR="0013404E" w:rsidRPr="004869A8">
        <w:rPr>
          <w:rFonts w:cstheme="minorHAnsi"/>
          <w:b/>
          <w:i/>
          <w:color w:val="000000"/>
        </w:rPr>
        <w:t xml:space="preserve">areas of </w:t>
      </w:r>
      <w:r w:rsidRPr="004869A8">
        <w:rPr>
          <w:rFonts w:cstheme="minorHAnsi"/>
          <w:b/>
          <w:i/>
          <w:color w:val="000000"/>
        </w:rPr>
        <w:t>expertise</w:t>
      </w:r>
      <w:r w:rsidR="00A310CC">
        <w:rPr>
          <w:rFonts w:cstheme="minorHAnsi"/>
          <w:b/>
          <w:i/>
          <w:color w:val="000000"/>
        </w:rPr>
        <w:t xml:space="preserve"> and how </w:t>
      </w:r>
      <w:r w:rsidRPr="004869A8">
        <w:rPr>
          <w:rFonts w:cstheme="minorHAnsi"/>
          <w:b/>
          <w:i/>
          <w:color w:val="000000"/>
        </w:rPr>
        <w:t xml:space="preserve">their </w:t>
      </w:r>
      <w:r w:rsidR="0013404E" w:rsidRPr="004869A8">
        <w:rPr>
          <w:rFonts w:cstheme="minorHAnsi"/>
          <w:b/>
          <w:i/>
          <w:color w:val="000000"/>
        </w:rPr>
        <w:t>positions contribute to the program success.</w:t>
      </w:r>
    </w:p>
    <w:p w:rsidR="00677A5C" w:rsidRDefault="00677A5C" w:rsidP="00677A5C">
      <w:pPr>
        <w:autoSpaceDE w:val="0"/>
        <w:autoSpaceDN w:val="0"/>
        <w:adjustRightInd w:val="0"/>
        <w:spacing w:line="240" w:lineRule="auto"/>
        <w:rPr>
          <w:rFonts w:cstheme="minorHAnsi"/>
          <w:b/>
          <w:i/>
          <w:color w:val="000000"/>
        </w:rPr>
      </w:pPr>
    </w:p>
    <w:p w:rsidR="00677A5C" w:rsidRPr="00677A5C" w:rsidRDefault="009277D1" w:rsidP="00576961">
      <w:pPr>
        <w:autoSpaceDE w:val="0"/>
        <w:autoSpaceDN w:val="0"/>
        <w:adjustRightInd w:val="0"/>
        <w:spacing w:line="240" w:lineRule="auto"/>
        <w:ind w:left="270" w:right="-540" w:firstLine="450"/>
        <w:rPr>
          <w:rFonts w:cstheme="minorHAnsi"/>
          <w:color w:val="000000"/>
        </w:rPr>
      </w:pPr>
      <w:r>
        <w:rPr>
          <w:rFonts w:cstheme="minorHAnsi"/>
          <w:color w:val="000000"/>
        </w:rPr>
        <w:t>The P</w:t>
      </w:r>
      <w:r w:rsidR="00677A5C">
        <w:rPr>
          <w:rFonts w:cstheme="minorHAnsi"/>
          <w:color w:val="000000"/>
        </w:rPr>
        <w:t xml:space="preserve">rogram has one full time faculty member and </w:t>
      </w:r>
      <w:r w:rsidR="003C7CCA">
        <w:rPr>
          <w:rFonts w:cstheme="minorHAnsi"/>
          <w:color w:val="000000"/>
        </w:rPr>
        <w:t xml:space="preserve">approximately eight part-time faculty members.  The staff is highly </w:t>
      </w:r>
      <w:r w:rsidR="00852B82">
        <w:rPr>
          <w:rFonts w:cstheme="minorHAnsi"/>
          <w:color w:val="000000"/>
        </w:rPr>
        <w:t>accomplished</w:t>
      </w:r>
      <w:r w:rsidR="003C7CCA">
        <w:rPr>
          <w:rFonts w:cstheme="minorHAnsi"/>
          <w:color w:val="000000"/>
        </w:rPr>
        <w:t xml:space="preserve"> in the </w:t>
      </w:r>
      <w:r>
        <w:rPr>
          <w:rFonts w:cstheme="minorHAnsi"/>
          <w:color w:val="000000"/>
        </w:rPr>
        <w:t xml:space="preserve">criminal justice </w:t>
      </w:r>
      <w:r w:rsidR="003C7CCA">
        <w:rPr>
          <w:rFonts w:cstheme="minorHAnsi"/>
          <w:color w:val="000000"/>
        </w:rPr>
        <w:t xml:space="preserve">field and all have current or prior public safety experience.  </w:t>
      </w:r>
      <w:r>
        <w:rPr>
          <w:rFonts w:cstheme="minorHAnsi"/>
          <w:color w:val="000000"/>
        </w:rPr>
        <w:t>This specific</w:t>
      </w:r>
      <w:r w:rsidR="003C7CCA">
        <w:rPr>
          <w:rFonts w:cstheme="minorHAnsi"/>
          <w:color w:val="000000"/>
        </w:rPr>
        <w:t xml:space="preserve"> expertise in the field gives </w:t>
      </w:r>
      <w:r>
        <w:rPr>
          <w:rFonts w:cstheme="minorHAnsi"/>
          <w:color w:val="000000"/>
        </w:rPr>
        <w:t>the faculty</w:t>
      </w:r>
      <w:r w:rsidR="003C7CCA">
        <w:rPr>
          <w:rFonts w:cstheme="minorHAnsi"/>
          <w:color w:val="000000"/>
        </w:rPr>
        <w:t xml:space="preserve"> credibility </w:t>
      </w:r>
      <w:r>
        <w:rPr>
          <w:rFonts w:cstheme="minorHAnsi"/>
          <w:color w:val="000000"/>
        </w:rPr>
        <w:t>with students and external stakeholders</w:t>
      </w:r>
      <w:r w:rsidR="003C7CCA">
        <w:rPr>
          <w:rFonts w:cstheme="minorHAnsi"/>
          <w:color w:val="000000"/>
        </w:rPr>
        <w:t>.</w:t>
      </w:r>
    </w:p>
    <w:p w:rsidR="000566AE" w:rsidRDefault="000566AE" w:rsidP="007B249B">
      <w:pPr>
        <w:rPr>
          <w:rFonts w:cstheme="minorHAnsi"/>
        </w:rPr>
      </w:pPr>
    </w:p>
    <w:p w:rsidR="00BD189A" w:rsidRPr="004F1D0D" w:rsidRDefault="00BD189A" w:rsidP="0017060E">
      <w:pPr>
        <w:shd w:val="clear" w:color="auto" w:fill="B8CCE4" w:themeFill="accent1" w:themeFillTint="66"/>
        <w:ind w:left="360" w:right="-180"/>
        <w:jc w:val="center"/>
        <w:rPr>
          <w:rFonts w:cstheme="minorHAnsi"/>
        </w:rPr>
      </w:pPr>
      <w:r w:rsidRPr="004F1D0D">
        <w:rPr>
          <w:rFonts w:cstheme="minorHAnsi"/>
        </w:rPr>
        <w:t>Staff Profile</w:t>
      </w:r>
    </w:p>
    <w:tbl>
      <w:tblPr>
        <w:tblStyle w:val="TableGrid"/>
        <w:tblW w:w="8489" w:type="dxa"/>
        <w:tblInd w:w="439" w:type="dxa"/>
        <w:tblLook w:val="04A0" w:firstRow="1" w:lastRow="0" w:firstColumn="1" w:lastColumn="0" w:noHBand="0" w:noVBand="1"/>
      </w:tblPr>
      <w:tblGrid>
        <w:gridCol w:w="917"/>
        <w:gridCol w:w="720"/>
        <w:gridCol w:w="809"/>
        <w:gridCol w:w="1895"/>
        <w:gridCol w:w="2139"/>
        <w:gridCol w:w="1020"/>
        <w:gridCol w:w="989"/>
      </w:tblGrid>
      <w:tr w:rsidR="004F1D0D" w:rsidTr="00A23357">
        <w:tc>
          <w:tcPr>
            <w:tcW w:w="918"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Current Staff</w:t>
            </w:r>
          </w:p>
        </w:tc>
        <w:tc>
          <w:tcPr>
            <w:tcW w:w="72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Full Time</w:t>
            </w:r>
          </w:p>
        </w:tc>
        <w:tc>
          <w:tcPr>
            <w:tcW w:w="81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Part time</w:t>
            </w:r>
          </w:p>
        </w:tc>
        <w:tc>
          <w:tcPr>
            <w:tcW w:w="1901"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Currently Working CJ Field</w:t>
            </w:r>
          </w:p>
        </w:tc>
        <w:tc>
          <w:tcPr>
            <w:tcW w:w="2147"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Retired;</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Criminal Justice Field</w:t>
            </w:r>
          </w:p>
        </w:tc>
        <w:tc>
          <w:tcPr>
            <w:tcW w:w="1003"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Bachelor</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degree</w:t>
            </w:r>
          </w:p>
        </w:tc>
        <w:tc>
          <w:tcPr>
            <w:tcW w:w="99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Master</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degree</w:t>
            </w:r>
          </w:p>
        </w:tc>
      </w:tr>
      <w:tr w:rsidR="00BD189A" w:rsidTr="00A23357">
        <w:tc>
          <w:tcPr>
            <w:tcW w:w="918" w:type="dxa"/>
          </w:tcPr>
          <w:p w:rsidR="00BD189A" w:rsidRDefault="00BD189A" w:rsidP="00BD189A">
            <w:pPr>
              <w:jc w:val="center"/>
              <w:rPr>
                <w:rFonts w:cstheme="minorHAnsi"/>
              </w:rPr>
            </w:pPr>
            <w:r>
              <w:rPr>
                <w:rFonts w:cstheme="minorHAnsi"/>
              </w:rPr>
              <w:t>9</w:t>
            </w:r>
          </w:p>
        </w:tc>
        <w:tc>
          <w:tcPr>
            <w:tcW w:w="720" w:type="dxa"/>
          </w:tcPr>
          <w:p w:rsidR="00BD189A" w:rsidRDefault="00BD189A" w:rsidP="00BD189A">
            <w:pPr>
              <w:jc w:val="center"/>
              <w:rPr>
                <w:rFonts w:cstheme="minorHAnsi"/>
              </w:rPr>
            </w:pPr>
            <w:r>
              <w:rPr>
                <w:rFonts w:cstheme="minorHAnsi"/>
              </w:rPr>
              <w:t>1</w:t>
            </w:r>
          </w:p>
        </w:tc>
        <w:tc>
          <w:tcPr>
            <w:tcW w:w="810" w:type="dxa"/>
          </w:tcPr>
          <w:p w:rsidR="00BD189A" w:rsidRDefault="00947EB3" w:rsidP="00BD189A">
            <w:pPr>
              <w:jc w:val="center"/>
              <w:rPr>
                <w:rFonts w:cstheme="minorHAnsi"/>
              </w:rPr>
            </w:pPr>
            <w:r>
              <w:rPr>
                <w:rFonts w:cstheme="minorHAnsi"/>
              </w:rPr>
              <w:t xml:space="preserve">8 </w:t>
            </w:r>
          </w:p>
        </w:tc>
        <w:tc>
          <w:tcPr>
            <w:tcW w:w="1901" w:type="dxa"/>
          </w:tcPr>
          <w:p w:rsidR="00BD189A" w:rsidRDefault="00BD189A" w:rsidP="00BD189A">
            <w:pPr>
              <w:jc w:val="center"/>
              <w:rPr>
                <w:rFonts w:cstheme="minorHAnsi"/>
              </w:rPr>
            </w:pPr>
            <w:r>
              <w:rPr>
                <w:rFonts w:cstheme="minorHAnsi"/>
              </w:rPr>
              <w:t>5</w:t>
            </w:r>
          </w:p>
        </w:tc>
        <w:tc>
          <w:tcPr>
            <w:tcW w:w="2147" w:type="dxa"/>
          </w:tcPr>
          <w:p w:rsidR="00BD189A" w:rsidRDefault="00BD189A" w:rsidP="00BD189A">
            <w:pPr>
              <w:jc w:val="center"/>
              <w:rPr>
                <w:rFonts w:cstheme="minorHAnsi"/>
              </w:rPr>
            </w:pPr>
            <w:r>
              <w:rPr>
                <w:rFonts w:cstheme="minorHAnsi"/>
              </w:rPr>
              <w:t>4</w:t>
            </w:r>
          </w:p>
        </w:tc>
        <w:tc>
          <w:tcPr>
            <w:tcW w:w="1003" w:type="dxa"/>
          </w:tcPr>
          <w:p w:rsidR="00BD189A" w:rsidRDefault="005E1164" w:rsidP="00BD189A">
            <w:pPr>
              <w:jc w:val="center"/>
              <w:rPr>
                <w:rFonts w:cstheme="minorHAnsi"/>
              </w:rPr>
            </w:pPr>
            <w:r>
              <w:rPr>
                <w:rFonts w:cstheme="minorHAnsi"/>
              </w:rPr>
              <w:t>4</w:t>
            </w:r>
          </w:p>
        </w:tc>
        <w:tc>
          <w:tcPr>
            <w:tcW w:w="990" w:type="dxa"/>
            <w:vAlign w:val="bottom"/>
          </w:tcPr>
          <w:p w:rsidR="00BD189A" w:rsidRDefault="005E1164" w:rsidP="00A23357">
            <w:pPr>
              <w:jc w:val="center"/>
              <w:rPr>
                <w:rFonts w:cstheme="minorHAnsi"/>
              </w:rPr>
            </w:pPr>
            <w:r>
              <w:rPr>
                <w:rFonts w:cstheme="minorHAnsi"/>
              </w:rPr>
              <w:t>3</w:t>
            </w:r>
          </w:p>
        </w:tc>
      </w:tr>
      <w:tr w:rsidR="00BD189A" w:rsidTr="004F1D0D">
        <w:tc>
          <w:tcPr>
            <w:tcW w:w="918" w:type="dxa"/>
            <w:shd w:val="clear" w:color="auto" w:fill="FFFF00"/>
          </w:tcPr>
          <w:p w:rsidR="00BD189A" w:rsidRPr="004F1D0D" w:rsidRDefault="00BD189A" w:rsidP="00BD189A">
            <w:pPr>
              <w:jc w:val="center"/>
              <w:rPr>
                <w:rFonts w:cstheme="minorHAnsi"/>
              </w:rPr>
            </w:pPr>
            <w:r w:rsidRPr="004F1D0D">
              <w:rPr>
                <w:rFonts w:cstheme="minorHAnsi"/>
              </w:rPr>
              <w:t>Total</w:t>
            </w:r>
          </w:p>
        </w:tc>
        <w:tc>
          <w:tcPr>
            <w:tcW w:w="720" w:type="dxa"/>
            <w:shd w:val="clear" w:color="auto" w:fill="FFFF00"/>
          </w:tcPr>
          <w:p w:rsidR="00BD189A" w:rsidRPr="004F1D0D" w:rsidRDefault="00FC0CEF" w:rsidP="00BD189A">
            <w:pPr>
              <w:jc w:val="center"/>
              <w:rPr>
                <w:rFonts w:cstheme="minorHAnsi"/>
              </w:rPr>
            </w:pPr>
            <w:r>
              <w:rPr>
                <w:rFonts w:cstheme="minorHAnsi"/>
              </w:rPr>
              <w:t>1</w:t>
            </w:r>
          </w:p>
        </w:tc>
        <w:tc>
          <w:tcPr>
            <w:tcW w:w="810" w:type="dxa"/>
            <w:shd w:val="clear" w:color="auto" w:fill="FFFF00"/>
          </w:tcPr>
          <w:p w:rsidR="00BD189A" w:rsidRPr="004F1D0D" w:rsidRDefault="00947EB3" w:rsidP="00BD189A">
            <w:pPr>
              <w:jc w:val="center"/>
              <w:rPr>
                <w:rFonts w:cstheme="minorHAnsi"/>
              </w:rPr>
            </w:pPr>
            <w:r>
              <w:rPr>
                <w:rFonts w:cstheme="minorHAnsi"/>
              </w:rPr>
              <w:t xml:space="preserve">8 </w:t>
            </w:r>
          </w:p>
        </w:tc>
        <w:tc>
          <w:tcPr>
            <w:tcW w:w="1901" w:type="dxa"/>
            <w:shd w:val="clear" w:color="auto" w:fill="FFFF00"/>
          </w:tcPr>
          <w:p w:rsidR="00BD189A" w:rsidRPr="004F1D0D" w:rsidRDefault="004F1D0D" w:rsidP="00BD189A">
            <w:pPr>
              <w:jc w:val="center"/>
              <w:rPr>
                <w:rFonts w:cstheme="minorHAnsi"/>
              </w:rPr>
            </w:pPr>
            <w:r w:rsidRPr="004F1D0D">
              <w:rPr>
                <w:rFonts w:cstheme="minorHAnsi"/>
              </w:rPr>
              <w:t>44%</w:t>
            </w:r>
          </w:p>
        </w:tc>
        <w:tc>
          <w:tcPr>
            <w:tcW w:w="2147" w:type="dxa"/>
            <w:shd w:val="clear" w:color="auto" w:fill="FFFF00"/>
          </w:tcPr>
          <w:p w:rsidR="00BD189A" w:rsidRPr="004F1D0D" w:rsidRDefault="004F1D0D" w:rsidP="00BD189A">
            <w:pPr>
              <w:jc w:val="center"/>
              <w:rPr>
                <w:rFonts w:cstheme="minorHAnsi"/>
              </w:rPr>
            </w:pPr>
            <w:r w:rsidRPr="004F1D0D">
              <w:rPr>
                <w:rFonts w:cstheme="minorHAnsi"/>
              </w:rPr>
              <w:t>56%</w:t>
            </w:r>
          </w:p>
        </w:tc>
        <w:tc>
          <w:tcPr>
            <w:tcW w:w="1003" w:type="dxa"/>
            <w:shd w:val="clear" w:color="auto" w:fill="FFFF00"/>
          </w:tcPr>
          <w:p w:rsidR="00BD189A" w:rsidRPr="004F1D0D" w:rsidRDefault="00BD189A" w:rsidP="00BD189A">
            <w:pPr>
              <w:jc w:val="center"/>
              <w:rPr>
                <w:rFonts w:cstheme="minorHAnsi"/>
              </w:rPr>
            </w:pPr>
          </w:p>
        </w:tc>
        <w:tc>
          <w:tcPr>
            <w:tcW w:w="990" w:type="dxa"/>
            <w:shd w:val="clear" w:color="auto" w:fill="FFFF00"/>
          </w:tcPr>
          <w:p w:rsidR="00BD189A" w:rsidRPr="004F1D0D" w:rsidRDefault="00BD189A" w:rsidP="00BD189A">
            <w:pPr>
              <w:jc w:val="center"/>
              <w:rPr>
                <w:rFonts w:cstheme="minorHAnsi"/>
              </w:rPr>
            </w:pPr>
          </w:p>
        </w:tc>
      </w:tr>
    </w:tbl>
    <w:p w:rsidR="00FC0CEF" w:rsidRDefault="00FC0CEF" w:rsidP="009B2E4D">
      <w:pPr>
        <w:autoSpaceDE w:val="0"/>
        <w:autoSpaceDN w:val="0"/>
        <w:adjustRightInd w:val="0"/>
        <w:spacing w:line="240" w:lineRule="auto"/>
        <w:rPr>
          <w:rFonts w:ascii="Calibri" w:hAnsi="Calibri" w:cs="Calibri"/>
          <w:b/>
          <w:color w:val="000000"/>
        </w:rPr>
      </w:pPr>
    </w:p>
    <w:p w:rsidR="001D75B1" w:rsidRPr="00677A5C" w:rsidRDefault="001D75B1" w:rsidP="009B2E4D">
      <w:pPr>
        <w:autoSpaceDE w:val="0"/>
        <w:autoSpaceDN w:val="0"/>
        <w:adjustRightInd w:val="0"/>
        <w:spacing w:line="240" w:lineRule="auto"/>
        <w:rPr>
          <w:rFonts w:ascii="Calibri" w:hAnsi="Calibri" w:cs="Calibri"/>
          <w:b/>
          <w:color w:val="000000"/>
        </w:rPr>
      </w:pPr>
      <w:r w:rsidRPr="00677A5C">
        <w:rPr>
          <w:rFonts w:ascii="Calibri" w:hAnsi="Calibri" w:cs="Calibri"/>
          <w:b/>
          <w:color w:val="000000"/>
        </w:rPr>
        <w:t>Full-Time Faculty</w:t>
      </w:r>
    </w:p>
    <w:p w:rsidR="00FC0CEF" w:rsidRDefault="00FC0CEF" w:rsidP="00FC0CEF">
      <w:pPr>
        <w:autoSpaceDE w:val="0"/>
        <w:autoSpaceDN w:val="0"/>
        <w:adjustRightInd w:val="0"/>
        <w:spacing w:line="240" w:lineRule="auto"/>
        <w:rPr>
          <w:rFonts w:ascii="Calibri" w:hAnsi="Calibri" w:cs="Calibri"/>
          <w:b/>
          <w:color w:val="000000"/>
        </w:rPr>
      </w:pPr>
    </w:p>
    <w:p w:rsidR="00576961" w:rsidRPr="00032460" w:rsidRDefault="00576961" w:rsidP="00F54194">
      <w:pPr>
        <w:autoSpaceDE w:val="0"/>
        <w:autoSpaceDN w:val="0"/>
        <w:adjustRightInd w:val="0"/>
        <w:spacing w:line="240" w:lineRule="auto"/>
        <w:ind w:firstLine="360"/>
        <w:rPr>
          <w:rFonts w:ascii="Calibri" w:hAnsi="Calibri" w:cs="Calibri"/>
          <w:b/>
          <w:color w:val="000000"/>
        </w:rPr>
      </w:pPr>
      <w:r>
        <w:rPr>
          <w:rFonts w:ascii="Calibri" w:hAnsi="Calibri" w:cs="Calibri"/>
          <w:b/>
          <w:color w:val="000000"/>
        </w:rPr>
        <w:t>Cindy Bevan</w:t>
      </w:r>
    </w:p>
    <w:p w:rsidR="008E475A" w:rsidRDefault="00BD189A" w:rsidP="00F54194">
      <w:pPr>
        <w:autoSpaceDE w:val="0"/>
        <w:autoSpaceDN w:val="0"/>
        <w:adjustRightInd w:val="0"/>
        <w:spacing w:line="240" w:lineRule="auto"/>
        <w:ind w:left="540" w:right="-540" w:firstLine="360"/>
        <w:rPr>
          <w:rFonts w:ascii="Calibri" w:hAnsi="Calibri" w:cs="Calibri"/>
          <w:color w:val="000000"/>
        </w:rPr>
      </w:pPr>
      <w:r w:rsidRPr="00DF6B0C">
        <w:rPr>
          <w:rFonts w:ascii="Calibri" w:hAnsi="Calibri" w:cs="Calibri"/>
          <w:color w:val="000000"/>
        </w:rPr>
        <w:t xml:space="preserve">Cindy </w:t>
      </w:r>
      <w:r>
        <w:rPr>
          <w:rFonts w:ascii="Calibri" w:hAnsi="Calibri" w:cs="Calibri"/>
          <w:color w:val="000000"/>
        </w:rPr>
        <w:t>Bevan has worked for Evergreen Valley College as an adjunct faculty member since 2000. In 2009, she was hired as a</w:t>
      </w:r>
      <w:r w:rsidRPr="00DF6B0C">
        <w:rPr>
          <w:rFonts w:ascii="Calibri" w:hAnsi="Calibri" w:cs="Calibri"/>
          <w:color w:val="000000"/>
        </w:rPr>
        <w:t xml:space="preserve"> full-time faculty member for </w:t>
      </w:r>
      <w:r>
        <w:rPr>
          <w:rFonts w:ascii="Calibri" w:hAnsi="Calibri" w:cs="Calibri"/>
          <w:color w:val="000000"/>
        </w:rPr>
        <w:t>the Administration of Justice program</w:t>
      </w:r>
      <w:r w:rsidRPr="00DF6B0C">
        <w:rPr>
          <w:rFonts w:ascii="Calibri" w:hAnsi="Calibri" w:cs="Calibri"/>
          <w:color w:val="000000"/>
        </w:rPr>
        <w:t xml:space="preserve">. Previously, </w:t>
      </w:r>
      <w:r w:rsidR="00DE72AE">
        <w:rPr>
          <w:rFonts w:ascii="Calibri" w:hAnsi="Calibri" w:cs="Calibri"/>
          <w:color w:val="000000"/>
        </w:rPr>
        <w:t>Cindy</w:t>
      </w:r>
      <w:r w:rsidRPr="00DF6B0C">
        <w:rPr>
          <w:rFonts w:ascii="Calibri" w:hAnsi="Calibri" w:cs="Calibri"/>
          <w:color w:val="000000"/>
        </w:rPr>
        <w:t xml:space="preserve"> worked </w:t>
      </w:r>
      <w:r>
        <w:rPr>
          <w:rFonts w:ascii="Calibri" w:hAnsi="Calibri" w:cs="Calibri"/>
          <w:color w:val="000000"/>
        </w:rPr>
        <w:t xml:space="preserve">at South Bay Regional Public Safety Training Consortium in various capacities including </w:t>
      </w:r>
      <w:r w:rsidR="00742ED2">
        <w:rPr>
          <w:rFonts w:ascii="Calibri" w:hAnsi="Calibri" w:cs="Calibri"/>
          <w:color w:val="000000"/>
        </w:rPr>
        <w:t xml:space="preserve">Instructor, </w:t>
      </w:r>
      <w:r>
        <w:rPr>
          <w:rFonts w:ascii="Calibri" w:hAnsi="Calibri" w:cs="Calibri"/>
          <w:color w:val="000000"/>
        </w:rPr>
        <w:t xml:space="preserve">Police Training Officer, Police Academy Director, Dean </w:t>
      </w:r>
    </w:p>
    <w:p w:rsidR="00BD189A" w:rsidRDefault="00BD189A" w:rsidP="008E475A">
      <w:pPr>
        <w:autoSpaceDE w:val="0"/>
        <w:autoSpaceDN w:val="0"/>
        <w:adjustRightInd w:val="0"/>
        <w:spacing w:line="240" w:lineRule="auto"/>
        <w:ind w:left="540" w:right="-540"/>
        <w:rPr>
          <w:rFonts w:ascii="Calibri" w:hAnsi="Calibri" w:cs="Calibri"/>
          <w:color w:val="000000"/>
        </w:rPr>
      </w:pPr>
      <w:r>
        <w:rPr>
          <w:rFonts w:ascii="Calibri" w:hAnsi="Calibri" w:cs="Calibri"/>
          <w:color w:val="000000"/>
        </w:rPr>
        <w:t>of Public Safety, and finally as Vice President of Academic Affairs</w:t>
      </w:r>
      <w:r w:rsidRPr="00DF6B0C">
        <w:rPr>
          <w:rFonts w:ascii="Calibri" w:hAnsi="Calibri" w:cs="Calibri"/>
          <w:color w:val="000000"/>
        </w:rPr>
        <w:t xml:space="preserve">. </w:t>
      </w:r>
      <w:r w:rsidR="00742ED2">
        <w:rPr>
          <w:rFonts w:ascii="Calibri" w:hAnsi="Calibri" w:cs="Calibri"/>
          <w:color w:val="000000"/>
        </w:rPr>
        <w:t xml:space="preserve">While at South Bay Regional, </w:t>
      </w:r>
      <w:r w:rsidR="00DE72AE">
        <w:rPr>
          <w:rFonts w:ascii="Calibri" w:hAnsi="Calibri" w:cs="Calibri"/>
          <w:color w:val="000000"/>
        </w:rPr>
        <w:t>Cindy</w:t>
      </w:r>
      <w:r>
        <w:rPr>
          <w:rFonts w:ascii="Calibri" w:hAnsi="Calibri" w:cs="Calibri"/>
          <w:color w:val="000000"/>
        </w:rPr>
        <w:t xml:space="preserve"> was responsible for the management, delivery, and compliance of public safety training programs and courses in law enforcement, fire science, probation, emergency communications, and corrections for seven community colleges.  </w:t>
      </w:r>
      <w:r w:rsidR="00DE72AE">
        <w:rPr>
          <w:rFonts w:ascii="Calibri" w:hAnsi="Calibri" w:cs="Calibri"/>
          <w:color w:val="000000"/>
        </w:rPr>
        <w:t>Cindy</w:t>
      </w:r>
      <w:r>
        <w:rPr>
          <w:rFonts w:ascii="Calibri" w:hAnsi="Calibri" w:cs="Calibri"/>
          <w:color w:val="000000"/>
        </w:rPr>
        <w:t xml:space="preserve"> </w:t>
      </w:r>
      <w:r w:rsidR="00742ED2">
        <w:rPr>
          <w:rFonts w:ascii="Calibri" w:hAnsi="Calibri" w:cs="Calibri"/>
          <w:color w:val="000000"/>
        </w:rPr>
        <w:t>worked as</w:t>
      </w:r>
      <w:r>
        <w:rPr>
          <w:rFonts w:ascii="Calibri" w:hAnsi="Calibri" w:cs="Calibri"/>
          <w:color w:val="000000"/>
        </w:rPr>
        <w:t xml:space="preserve"> a police officer for the Santa Clara Police Department for ten years where she worked general patrol, undercover assignments, vice crimes, and motorcycle/traffic patrol.</w:t>
      </w:r>
    </w:p>
    <w:p w:rsidR="00BD189A" w:rsidRDefault="00BD189A" w:rsidP="00576961">
      <w:pPr>
        <w:autoSpaceDE w:val="0"/>
        <w:autoSpaceDN w:val="0"/>
        <w:adjustRightInd w:val="0"/>
        <w:spacing w:line="240" w:lineRule="auto"/>
        <w:ind w:left="270" w:right="-540" w:firstLine="270"/>
        <w:rPr>
          <w:rFonts w:ascii="Calibri" w:hAnsi="Calibri" w:cs="Calibri"/>
          <w:color w:val="000000"/>
        </w:rPr>
      </w:pPr>
    </w:p>
    <w:p w:rsidR="00BD189A" w:rsidRDefault="00DE72AE" w:rsidP="00576961">
      <w:pPr>
        <w:autoSpaceDE w:val="0"/>
        <w:autoSpaceDN w:val="0"/>
        <w:adjustRightInd w:val="0"/>
        <w:spacing w:line="240" w:lineRule="auto"/>
        <w:ind w:left="540" w:right="-540" w:firstLine="360"/>
        <w:rPr>
          <w:rFonts w:ascii="Calibri" w:hAnsi="Calibri" w:cs="Calibri"/>
          <w:color w:val="000000"/>
        </w:rPr>
      </w:pPr>
      <w:r>
        <w:rPr>
          <w:rFonts w:ascii="Calibri" w:hAnsi="Calibri" w:cs="Calibri"/>
          <w:color w:val="000000"/>
        </w:rPr>
        <w:t>Cindy</w:t>
      </w:r>
      <w:r w:rsidR="00BD189A">
        <w:rPr>
          <w:rFonts w:ascii="Calibri" w:hAnsi="Calibri" w:cs="Calibri"/>
          <w:color w:val="000000"/>
        </w:rPr>
        <w:t xml:space="preserve"> has served on several local and statewide committees for the furtherance of law enforcement professional development and training.  She was a subject matter expert on the California Peace Officer Standards and Training “POST” and the Michael Josephson Institute of Ethics committee</w:t>
      </w:r>
      <w:r w:rsidR="00A23357">
        <w:rPr>
          <w:rFonts w:ascii="Calibri" w:hAnsi="Calibri" w:cs="Calibri"/>
          <w:color w:val="000000"/>
        </w:rPr>
        <w:t>s</w:t>
      </w:r>
      <w:r w:rsidR="00BD189A">
        <w:rPr>
          <w:rFonts w:ascii="Calibri" w:hAnsi="Calibri" w:cs="Calibri"/>
          <w:color w:val="000000"/>
        </w:rPr>
        <w:t xml:space="preserve"> to study police ethics and implement statewide standards </w:t>
      </w:r>
      <w:r w:rsidR="00A23357">
        <w:rPr>
          <w:rFonts w:ascii="Calibri" w:hAnsi="Calibri" w:cs="Calibri"/>
          <w:color w:val="000000"/>
        </w:rPr>
        <w:t>for</w:t>
      </w:r>
      <w:r w:rsidR="00BD189A">
        <w:rPr>
          <w:rFonts w:ascii="Calibri" w:hAnsi="Calibri" w:cs="Calibri"/>
          <w:color w:val="000000"/>
        </w:rPr>
        <w:t xml:space="preserve"> police leadership and ethics.  She </w:t>
      </w:r>
      <w:r w:rsidR="00576961">
        <w:rPr>
          <w:rFonts w:ascii="Calibri" w:hAnsi="Calibri" w:cs="Calibri"/>
          <w:color w:val="000000"/>
        </w:rPr>
        <w:t xml:space="preserve">served </w:t>
      </w:r>
      <w:r w:rsidR="00BD189A">
        <w:rPr>
          <w:rFonts w:ascii="Calibri" w:hAnsi="Calibri" w:cs="Calibri"/>
          <w:color w:val="000000"/>
        </w:rPr>
        <w:t xml:space="preserve">on the Public Safety Advisory </w:t>
      </w:r>
      <w:r w:rsidR="00576961">
        <w:rPr>
          <w:rFonts w:ascii="Calibri" w:hAnsi="Calibri" w:cs="Calibri"/>
          <w:color w:val="000000"/>
        </w:rPr>
        <w:t xml:space="preserve">Committee </w:t>
      </w:r>
      <w:r w:rsidR="00BD189A">
        <w:rPr>
          <w:rFonts w:ascii="Calibri" w:hAnsi="Calibri" w:cs="Calibri"/>
          <w:color w:val="000000"/>
        </w:rPr>
        <w:t xml:space="preserve">to the California Community College Chancellor’s Officer, and has served on several POST committees as a subject matter expert in police </w:t>
      </w:r>
      <w:r w:rsidR="00742ED2">
        <w:rPr>
          <w:rFonts w:ascii="Calibri" w:hAnsi="Calibri" w:cs="Calibri"/>
          <w:color w:val="000000"/>
        </w:rPr>
        <w:t xml:space="preserve">education and </w:t>
      </w:r>
      <w:r w:rsidR="00BD189A">
        <w:rPr>
          <w:rFonts w:ascii="Calibri" w:hAnsi="Calibri" w:cs="Calibri"/>
          <w:color w:val="000000"/>
        </w:rPr>
        <w:t>training.</w:t>
      </w:r>
    </w:p>
    <w:p w:rsidR="00BD189A" w:rsidRDefault="00BD189A" w:rsidP="00576961">
      <w:pPr>
        <w:autoSpaceDE w:val="0"/>
        <w:autoSpaceDN w:val="0"/>
        <w:adjustRightInd w:val="0"/>
        <w:spacing w:line="240" w:lineRule="auto"/>
        <w:ind w:left="270" w:right="-540" w:firstLine="270"/>
        <w:rPr>
          <w:rFonts w:ascii="Calibri" w:hAnsi="Calibri" w:cs="Calibri"/>
          <w:color w:val="000000"/>
        </w:rPr>
      </w:pPr>
    </w:p>
    <w:p w:rsidR="00BD189A" w:rsidRDefault="00DE72AE" w:rsidP="00576961">
      <w:pPr>
        <w:autoSpaceDE w:val="0"/>
        <w:autoSpaceDN w:val="0"/>
        <w:adjustRightInd w:val="0"/>
        <w:spacing w:line="240" w:lineRule="auto"/>
        <w:ind w:left="540" w:right="-540" w:firstLine="360"/>
        <w:rPr>
          <w:rFonts w:ascii="Calibri" w:hAnsi="Calibri" w:cs="Calibri"/>
          <w:color w:val="000000"/>
        </w:rPr>
      </w:pPr>
      <w:r>
        <w:rPr>
          <w:rFonts w:ascii="Calibri" w:hAnsi="Calibri" w:cs="Calibri"/>
          <w:color w:val="000000"/>
        </w:rPr>
        <w:t>Cindy</w:t>
      </w:r>
      <w:r w:rsidR="00BD189A">
        <w:rPr>
          <w:rFonts w:ascii="Calibri" w:hAnsi="Calibri" w:cs="Calibri"/>
          <w:color w:val="000000"/>
        </w:rPr>
        <w:t xml:space="preserve"> holds an Associate of Arts degree in Administration of Justice, a Bachelor of Arts degree in Behavioral Science, and a Master of Science degree in Educational Administration.  </w:t>
      </w:r>
    </w:p>
    <w:p w:rsidR="00E17743" w:rsidRDefault="00E17743" w:rsidP="00576961">
      <w:pPr>
        <w:autoSpaceDE w:val="0"/>
        <w:autoSpaceDN w:val="0"/>
        <w:adjustRightInd w:val="0"/>
        <w:spacing w:line="240" w:lineRule="auto"/>
        <w:ind w:left="540" w:right="-540" w:firstLine="360"/>
        <w:rPr>
          <w:rFonts w:ascii="Calibri" w:hAnsi="Calibri" w:cs="Calibri"/>
          <w:color w:val="000000"/>
        </w:rPr>
      </w:pPr>
    </w:p>
    <w:p w:rsidR="00C25F2C" w:rsidRDefault="00C25F2C" w:rsidP="00F54194">
      <w:pPr>
        <w:pBdr>
          <w:top w:val="thinThickSmallGap" w:sz="12" w:space="1" w:color="45A98F"/>
        </w:pBdr>
        <w:autoSpaceDE w:val="0"/>
        <w:autoSpaceDN w:val="0"/>
        <w:adjustRightInd w:val="0"/>
        <w:spacing w:line="240" w:lineRule="auto"/>
        <w:ind w:right="-990" w:hanging="720"/>
        <w:rPr>
          <w:rFonts w:ascii="Calibri" w:hAnsi="Calibri" w:cs="Calibri"/>
          <w:b/>
          <w:color w:val="000000"/>
        </w:rPr>
      </w:pPr>
    </w:p>
    <w:p w:rsidR="001D75B1" w:rsidRPr="00677A5C" w:rsidRDefault="001D75B1" w:rsidP="009B2E4D">
      <w:pPr>
        <w:autoSpaceDE w:val="0"/>
        <w:autoSpaceDN w:val="0"/>
        <w:adjustRightInd w:val="0"/>
        <w:spacing w:line="240" w:lineRule="auto"/>
        <w:rPr>
          <w:rFonts w:ascii="Calibri" w:hAnsi="Calibri" w:cs="Calibri"/>
          <w:b/>
          <w:color w:val="000000"/>
        </w:rPr>
      </w:pPr>
      <w:r w:rsidRPr="00677A5C">
        <w:rPr>
          <w:rFonts w:ascii="Calibri" w:hAnsi="Calibri" w:cs="Calibri"/>
          <w:b/>
          <w:color w:val="000000"/>
        </w:rPr>
        <w:t>Part-Time Faculty</w:t>
      </w:r>
    </w:p>
    <w:p w:rsidR="00677A5C" w:rsidRDefault="00677A5C" w:rsidP="001D75B1">
      <w:pPr>
        <w:autoSpaceDE w:val="0"/>
        <w:autoSpaceDN w:val="0"/>
        <w:adjustRightInd w:val="0"/>
        <w:spacing w:line="240" w:lineRule="auto"/>
        <w:rPr>
          <w:rFonts w:ascii="Calibri" w:hAnsi="Calibri" w:cs="Calibri"/>
          <w:b/>
          <w:color w:val="000000"/>
          <w:u w:val="single"/>
        </w:rPr>
      </w:pPr>
    </w:p>
    <w:p w:rsidR="001D75B1"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Walt Atkins</w:t>
      </w:r>
    </w:p>
    <w:p w:rsidR="00DE72AE" w:rsidRDefault="00C12B49" w:rsidP="00DE72AE">
      <w:pPr>
        <w:spacing w:line="240" w:lineRule="auto"/>
        <w:ind w:left="540" w:firstLine="360"/>
        <w:rPr>
          <w:rFonts w:eastAsia="Times New Roman" w:cs="Times New Roman"/>
        </w:rPr>
      </w:pPr>
      <w:r>
        <w:rPr>
          <w:rFonts w:eastAsia="Times New Roman" w:cs="Times New Roman"/>
        </w:rPr>
        <w:t>Walt At</w:t>
      </w:r>
      <w:r w:rsidR="00B807D5" w:rsidRPr="00B807D5">
        <w:rPr>
          <w:rFonts w:eastAsia="Times New Roman" w:cs="Times New Roman"/>
        </w:rPr>
        <w:t>kins was born in San Francisco,</w:t>
      </w:r>
      <w:r w:rsidR="00B807D5">
        <w:rPr>
          <w:rFonts w:eastAsia="Times New Roman" w:cs="Times New Roman"/>
        </w:rPr>
        <w:t xml:space="preserve"> </w:t>
      </w:r>
      <w:r w:rsidR="00B807D5" w:rsidRPr="00B807D5">
        <w:rPr>
          <w:rFonts w:eastAsia="Times New Roman" w:cs="Times New Roman"/>
        </w:rPr>
        <w:t>California. He attended several</w:t>
      </w:r>
      <w:r w:rsidR="00B807D5">
        <w:rPr>
          <w:rFonts w:eastAsia="Times New Roman" w:cs="Times New Roman"/>
        </w:rPr>
        <w:t xml:space="preserve"> </w:t>
      </w:r>
      <w:r w:rsidR="00B807D5" w:rsidRPr="00B807D5">
        <w:rPr>
          <w:rFonts w:eastAsia="Times New Roman" w:cs="Times New Roman"/>
        </w:rPr>
        <w:t>California High Schools as a teenager. After</w:t>
      </w:r>
      <w:r w:rsidR="00B807D5">
        <w:rPr>
          <w:rFonts w:eastAsia="Times New Roman" w:cs="Times New Roman"/>
        </w:rPr>
        <w:t xml:space="preserve"> </w:t>
      </w:r>
      <w:r w:rsidR="00B807D5" w:rsidRPr="00B807D5">
        <w:rPr>
          <w:rFonts w:eastAsia="Times New Roman" w:cs="Times New Roman"/>
        </w:rPr>
        <w:t>graduating from San Jose City College,</w:t>
      </w:r>
      <w:r w:rsidR="00DE72AE">
        <w:rPr>
          <w:rFonts w:eastAsia="Times New Roman" w:cs="Times New Roman"/>
        </w:rPr>
        <w:t xml:space="preserve"> </w:t>
      </w:r>
      <w:r w:rsidR="00B807D5" w:rsidRPr="00B807D5">
        <w:rPr>
          <w:rFonts w:eastAsia="Times New Roman" w:cs="Times New Roman"/>
        </w:rPr>
        <w:t>Walt pursued and completed an</w:t>
      </w:r>
      <w:r w:rsidR="00B807D5">
        <w:rPr>
          <w:rFonts w:eastAsia="Times New Roman" w:cs="Times New Roman"/>
        </w:rPr>
        <w:t xml:space="preserve"> </w:t>
      </w:r>
      <w:r w:rsidR="00B807D5" w:rsidRPr="00B807D5">
        <w:rPr>
          <w:rFonts w:eastAsia="Times New Roman" w:cs="Times New Roman"/>
        </w:rPr>
        <w:t>undergraduate degree in Behavioral</w:t>
      </w:r>
      <w:r w:rsidR="00B807D5">
        <w:rPr>
          <w:rFonts w:eastAsia="Times New Roman" w:cs="Times New Roman"/>
        </w:rPr>
        <w:t xml:space="preserve"> Science and a Master’s </w:t>
      </w:r>
      <w:r w:rsidR="00B807D5" w:rsidRPr="00B807D5">
        <w:rPr>
          <w:rFonts w:eastAsia="Times New Roman" w:cs="Times New Roman"/>
        </w:rPr>
        <w:t>degree in</w:t>
      </w:r>
      <w:r w:rsidR="00B807D5">
        <w:rPr>
          <w:rFonts w:eastAsia="Times New Roman" w:cs="Times New Roman"/>
        </w:rPr>
        <w:t xml:space="preserve"> </w:t>
      </w:r>
      <w:r w:rsidR="00B807D5" w:rsidRPr="00B807D5">
        <w:rPr>
          <w:rFonts w:eastAsia="Times New Roman" w:cs="Times New Roman"/>
        </w:rPr>
        <w:t>Public Administration both from San</w:t>
      </w:r>
      <w:r w:rsidR="00B807D5">
        <w:rPr>
          <w:rFonts w:eastAsia="Times New Roman" w:cs="Times New Roman"/>
        </w:rPr>
        <w:t xml:space="preserve"> </w:t>
      </w:r>
      <w:r w:rsidR="00B807D5" w:rsidRPr="00B807D5">
        <w:rPr>
          <w:rFonts w:eastAsia="Times New Roman" w:cs="Times New Roman"/>
        </w:rPr>
        <w:t xml:space="preserve">Jose State University. </w:t>
      </w:r>
    </w:p>
    <w:p w:rsidR="00B807D5" w:rsidRPr="00B807D5" w:rsidRDefault="00B807D5" w:rsidP="00DE72AE">
      <w:pPr>
        <w:spacing w:line="240" w:lineRule="auto"/>
        <w:ind w:left="540" w:firstLine="360"/>
        <w:rPr>
          <w:rFonts w:eastAsia="Times New Roman" w:cs="Times New Roman"/>
        </w:rPr>
      </w:pPr>
      <w:r w:rsidRPr="00B807D5">
        <w:rPr>
          <w:rFonts w:eastAsia="Times New Roman" w:cs="Times New Roman"/>
        </w:rPr>
        <w:t>Walt joined the</w:t>
      </w:r>
      <w:r>
        <w:rPr>
          <w:rFonts w:eastAsia="Times New Roman" w:cs="Times New Roman"/>
        </w:rPr>
        <w:t xml:space="preserve"> </w:t>
      </w:r>
      <w:r w:rsidRPr="00B807D5">
        <w:rPr>
          <w:rFonts w:eastAsia="Times New Roman" w:cs="Times New Roman"/>
        </w:rPr>
        <w:t>San Jose Police department in 1969 and</w:t>
      </w:r>
      <w:r>
        <w:rPr>
          <w:rFonts w:eastAsia="Times New Roman" w:cs="Times New Roman"/>
        </w:rPr>
        <w:t xml:space="preserve"> </w:t>
      </w:r>
      <w:r w:rsidRPr="00B807D5">
        <w:rPr>
          <w:rFonts w:eastAsia="Times New Roman" w:cs="Times New Roman"/>
        </w:rPr>
        <w:t>rose through the ranks retiring as the</w:t>
      </w:r>
      <w:r>
        <w:rPr>
          <w:rFonts w:eastAsia="Times New Roman" w:cs="Times New Roman"/>
        </w:rPr>
        <w:t xml:space="preserve"> </w:t>
      </w:r>
      <w:r w:rsidRPr="00B807D5">
        <w:rPr>
          <w:rFonts w:eastAsia="Times New Roman" w:cs="Times New Roman"/>
        </w:rPr>
        <w:t>Assistant Chief of Police.</w:t>
      </w:r>
      <w:r w:rsidR="00DE72AE">
        <w:rPr>
          <w:rFonts w:eastAsia="Times New Roman" w:cs="Times New Roman"/>
        </w:rPr>
        <w:t xml:space="preserve"> </w:t>
      </w:r>
      <w:r w:rsidRPr="00B807D5">
        <w:rPr>
          <w:rFonts w:eastAsia="Times New Roman" w:cs="Times New Roman"/>
        </w:rPr>
        <w:t>Since retiring from the San Jose Police</w:t>
      </w:r>
      <w:r>
        <w:rPr>
          <w:rFonts w:eastAsia="Times New Roman" w:cs="Times New Roman"/>
        </w:rPr>
        <w:t xml:space="preserve"> </w:t>
      </w:r>
      <w:r w:rsidRPr="00B807D5">
        <w:rPr>
          <w:rFonts w:eastAsia="Times New Roman" w:cs="Times New Roman"/>
        </w:rPr>
        <w:t>department, Walt has been teaching</w:t>
      </w:r>
      <w:r>
        <w:rPr>
          <w:rFonts w:eastAsia="Times New Roman" w:cs="Times New Roman"/>
        </w:rPr>
        <w:t xml:space="preserve"> </w:t>
      </w:r>
      <w:r w:rsidRPr="00B807D5">
        <w:rPr>
          <w:rFonts w:eastAsia="Times New Roman" w:cs="Times New Roman"/>
        </w:rPr>
        <w:t>Political Science and the Administration</w:t>
      </w:r>
      <w:r>
        <w:rPr>
          <w:rFonts w:eastAsia="Times New Roman" w:cs="Times New Roman"/>
        </w:rPr>
        <w:t xml:space="preserve"> </w:t>
      </w:r>
      <w:r w:rsidRPr="00B807D5">
        <w:rPr>
          <w:rFonts w:eastAsia="Times New Roman" w:cs="Times New Roman"/>
        </w:rPr>
        <w:t>of Justice as an adjunct faculty member</w:t>
      </w:r>
      <w:r>
        <w:rPr>
          <w:rFonts w:eastAsia="Times New Roman" w:cs="Times New Roman"/>
        </w:rPr>
        <w:t xml:space="preserve"> </w:t>
      </w:r>
      <w:r w:rsidRPr="00B807D5">
        <w:rPr>
          <w:rFonts w:eastAsia="Times New Roman" w:cs="Times New Roman"/>
        </w:rPr>
        <w:t>at Evergreen Valley College and San</w:t>
      </w:r>
      <w:r w:rsidR="00DE72AE">
        <w:rPr>
          <w:rFonts w:eastAsia="Times New Roman" w:cs="Times New Roman"/>
        </w:rPr>
        <w:t xml:space="preserve"> </w:t>
      </w:r>
      <w:r w:rsidRPr="00B807D5">
        <w:rPr>
          <w:rFonts w:eastAsia="Times New Roman" w:cs="Times New Roman"/>
        </w:rPr>
        <w:t>Jose City College. Also, Walt has</w:t>
      </w:r>
      <w:r w:rsidR="00DE72AE">
        <w:rPr>
          <w:rFonts w:eastAsia="Times New Roman" w:cs="Times New Roman"/>
        </w:rPr>
        <w:t xml:space="preserve"> </w:t>
      </w:r>
      <w:r w:rsidRPr="00B807D5">
        <w:rPr>
          <w:rFonts w:eastAsia="Times New Roman" w:cs="Times New Roman"/>
        </w:rPr>
        <w:t>had teaching experience at San Jose</w:t>
      </w:r>
      <w:r w:rsidR="00DE72AE">
        <w:rPr>
          <w:rFonts w:eastAsia="Times New Roman" w:cs="Times New Roman"/>
        </w:rPr>
        <w:t xml:space="preserve"> </w:t>
      </w:r>
      <w:r w:rsidRPr="00B807D5">
        <w:rPr>
          <w:rFonts w:eastAsia="Times New Roman" w:cs="Times New Roman"/>
        </w:rPr>
        <w:t>State University, the College of San</w:t>
      </w:r>
      <w:r w:rsidR="00DE72AE">
        <w:rPr>
          <w:rFonts w:eastAsia="Times New Roman" w:cs="Times New Roman"/>
        </w:rPr>
        <w:t xml:space="preserve"> </w:t>
      </w:r>
      <w:r w:rsidRPr="00B807D5">
        <w:rPr>
          <w:rFonts w:eastAsia="Times New Roman" w:cs="Times New Roman"/>
        </w:rPr>
        <w:t xml:space="preserve">Mateo, and De Anza College. </w:t>
      </w:r>
    </w:p>
    <w:p w:rsidR="00B807D5" w:rsidRPr="00B807D5" w:rsidRDefault="00B807D5" w:rsidP="00B807D5">
      <w:pPr>
        <w:spacing w:line="240" w:lineRule="auto"/>
        <w:rPr>
          <w:rFonts w:ascii="Times New Roman" w:eastAsia="Times New Roman" w:hAnsi="Times New Roman" w:cs="Times New Roman"/>
          <w:sz w:val="13"/>
          <w:szCs w:val="13"/>
        </w:rPr>
      </w:pPr>
    </w:p>
    <w:p w:rsidR="003C7CCA" w:rsidRDefault="003C7CCA" w:rsidP="003C7CCA">
      <w:pPr>
        <w:autoSpaceDE w:val="0"/>
        <w:autoSpaceDN w:val="0"/>
        <w:adjustRightInd w:val="0"/>
        <w:spacing w:line="240" w:lineRule="auto"/>
        <w:rPr>
          <w:rFonts w:ascii="Calibri" w:hAnsi="Calibri" w:cs="Calibri"/>
          <w:b/>
          <w:color w:val="000000"/>
        </w:rPr>
      </w:pPr>
    </w:p>
    <w:p w:rsidR="00F54194" w:rsidRDefault="00B63E21"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 xml:space="preserve">Karen </w:t>
      </w:r>
      <w:r w:rsidR="00C12B49">
        <w:rPr>
          <w:rFonts w:ascii="Calibri" w:hAnsi="Calibri" w:cs="Calibri"/>
          <w:b/>
          <w:color w:val="000000"/>
        </w:rPr>
        <w:t>Aten (Asato)</w:t>
      </w:r>
    </w:p>
    <w:p w:rsidR="003C7CCA" w:rsidRPr="00390048" w:rsidRDefault="00390048" w:rsidP="00F54194">
      <w:pPr>
        <w:autoSpaceDE w:val="0"/>
        <w:autoSpaceDN w:val="0"/>
        <w:adjustRightInd w:val="0"/>
        <w:spacing w:line="240" w:lineRule="auto"/>
        <w:ind w:left="540" w:firstLine="360"/>
        <w:rPr>
          <w:rFonts w:ascii="Calibri" w:hAnsi="Calibri" w:cs="Calibri"/>
          <w:color w:val="000000"/>
        </w:rPr>
      </w:pPr>
      <w:r w:rsidRPr="00390048">
        <w:rPr>
          <w:rFonts w:ascii="Calibri" w:hAnsi="Calibri" w:cs="Calibri"/>
          <w:color w:val="000000"/>
        </w:rPr>
        <w:t>K</w:t>
      </w:r>
      <w:r>
        <w:rPr>
          <w:rFonts w:ascii="Calibri" w:hAnsi="Calibri" w:cs="Calibri"/>
          <w:color w:val="000000"/>
        </w:rPr>
        <w:t>aren Aten is a veteran sergeant of the San Jose Police Department</w:t>
      </w:r>
      <w:r w:rsidR="00F54194">
        <w:rPr>
          <w:rFonts w:ascii="Calibri" w:hAnsi="Calibri" w:cs="Calibri"/>
          <w:color w:val="000000"/>
        </w:rPr>
        <w:t xml:space="preserve"> where she has worked various special assignments.  She has taught</w:t>
      </w:r>
      <w:r>
        <w:rPr>
          <w:rFonts w:ascii="Calibri" w:hAnsi="Calibri" w:cs="Calibri"/>
          <w:color w:val="000000"/>
        </w:rPr>
        <w:t xml:space="preserve"> at Evergreen </w:t>
      </w:r>
      <w:r w:rsidR="00F54194">
        <w:rPr>
          <w:rFonts w:ascii="Calibri" w:hAnsi="Calibri" w:cs="Calibri"/>
          <w:color w:val="000000"/>
        </w:rPr>
        <w:t xml:space="preserve">Valley College </w:t>
      </w:r>
      <w:r w:rsidR="00947EB3">
        <w:rPr>
          <w:rFonts w:ascii="Calibri" w:hAnsi="Calibri" w:cs="Calibri"/>
          <w:color w:val="000000"/>
        </w:rPr>
        <w:t xml:space="preserve">since 2008 </w:t>
      </w:r>
      <w:r w:rsidR="00F54194">
        <w:rPr>
          <w:rFonts w:ascii="Calibri" w:hAnsi="Calibri" w:cs="Calibri"/>
          <w:color w:val="000000"/>
        </w:rPr>
        <w:t xml:space="preserve">and </w:t>
      </w:r>
      <w:r w:rsidR="00FF6D05">
        <w:rPr>
          <w:rFonts w:ascii="Calibri" w:hAnsi="Calibri" w:cs="Calibri"/>
          <w:color w:val="000000"/>
        </w:rPr>
        <w:t xml:space="preserve">at </w:t>
      </w:r>
      <w:r w:rsidR="00F54194">
        <w:rPr>
          <w:rFonts w:ascii="Calibri" w:hAnsi="Calibri" w:cs="Calibri"/>
          <w:color w:val="000000"/>
        </w:rPr>
        <w:t xml:space="preserve">San Jose City College </w:t>
      </w:r>
      <w:r w:rsidR="00947EB3">
        <w:rPr>
          <w:rFonts w:ascii="Calibri" w:hAnsi="Calibri" w:cs="Calibri"/>
          <w:color w:val="000000"/>
        </w:rPr>
        <w:t>since 2012</w:t>
      </w:r>
      <w:r>
        <w:rPr>
          <w:rFonts w:ascii="Calibri" w:hAnsi="Calibri" w:cs="Calibri"/>
          <w:color w:val="000000"/>
        </w:rPr>
        <w:t xml:space="preserve">.  </w:t>
      </w:r>
    </w:p>
    <w:p w:rsidR="00F54194" w:rsidRDefault="00F54194" w:rsidP="00F54194">
      <w:pPr>
        <w:autoSpaceDE w:val="0"/>
        <w:autoSpaceDN w:val="0"/>
        <w:adjustRightInd w:val="0"/>
        <w:spacing w:line="240" w:lineRule="auto"/>
        <w:rPr>
          <w:rFonts w:ascii="Calibri" w:hAnsi="Calibri" w:cs="Calibri"/>
          <w:b/>
          <w:color w:val="000000"/>
        </w:rPr>
      </w:pPr>
    </w:p>
    <w:p w:rsidR="003C7CCA" w:rsidRDefault="003C7CCA"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William Coker</w:t>
      </w:r>
      <w:r w:rsidR="00FF0021">
        <w:rPr>
          <w:rFonts w:ascii="Calibri" w:hAnsi="Calibri" w:cs="Calibri"/>
          <w:b/>
          <w:color w:val="000000"/>
        </w:rPr>
        <w:t xml:space="preserve"> </w:t>
      </w:r>
    </w:p>
    <w:p w:rsidR="00F54194" w:rsidRPr="00F54194" w:rsidRDefault="00F54194" w:rsidP="00947EB3">
      <w:pPr>
        <w:autoSpaceDE w:val="0"/>
        <w:autoSpaceDN w:val="0"/>
        <w:adjustRightInd w:val="0"/>
        <w:spacing w:line="240" w:lineRule="auto"/>
        <w:ind w:left="540" w:firstLine="360"/>
        <w:rPr>
          <w:rFonts w:ascii="Calibri" w:hAnsi="Calibri" w:cs="Calibri"/>
          <w:color w:val="000000"/>
        </w:rPr>
      </w:pPr>
      <w:r>
        <w:rPr>
          <w:rFonts w:ascii="Calibri" w:hAnsi="Calibri" w:cs="Calibri"/>
          <w:color w:val="000000"/>
        </w:rPr>
        <w:t xml:space="preserve">Bill Coker is </w:t>
      </w:r>
      <w:r w:rsidR="00947EB3">
        <w:rPr>
          <w:rFonts w:ascii="Calibri" w:hAnsi="Calibri" w:cs="Calibri"/>
          <w:color w:val="000000"/>
        </w:rPr>
        <w:t xml:space="preserve">a </w:t>
      </w:r>
      <w:r>
        <w:rPr>
          <w:rFonts w:ascii="Calibri" w:hAnsi="Calibri" w:cs="Calibri"/>
          <w:color w:val="000000"/>
        </w:rPr>
        <w:t xml:space="preserve">retired </w:t>
      </w:r>
      <w:r w:rsidR="00947EB3">
        <w:rPr>
          <w:rFonts w:ascii="Calibri" w:hAnsi="Calibri" w:cs="Calibri"/>
          <w:color w:val="000000"/>
        </w:rPr>
        <w:t>police c</w:t>
      </w:r>
      <w:r>
        <w:rPr>
          <w:rFonts w:ascii="Calibri" w:hAnsi="Calibri" w:cs="Calibri"/>
          <w:color w:val="000000"/>
        </w:rPr>
        <w:t>aptain who rose through the ranks at San Jose State University Police Department.  He worked various assignments as a patrol officer, sergeant,</w:t>
      </w:r>
      <w:r w:rsidR="00947EB3">
        <w:rPr>
          <w:rFonts w:ascii="Calibri" w:hAnsi="Calibri" w:cs="Calibri"/>
          <w:color w:val="000000"/>
        </w:rPr>
        <w:t xml:space="preserve"> lieutenant, and captain.  Bill has been teaching administration of justice classes at Evergreen Valley College since 2008.</w:t>
      </w:r>
    </w:p>
    <w:p w:rsidR="00947EB3" w:rsidRDefault="00947EB3" w:rsidP="009B2E4D">
      <w:pPr>
        <w:autoSpaceDE w:val="0"/>
        <w:autoSpaceDN w:val="0"/>
        <w:adjustRightInd w:val="0"/>
        <w:spacing w:line="240" w:lineRule="auto"/>
        <w:ind w:firstLine="270"/>
        <w:rPr>
          <w:rFonts w:ascii="Calibri" w:hAnsi="Calibri" w:cs="Calibri"/>
          <w:b/>
          <w:color w:val="000000"/>
        </w:rPr>
      </w:pPr>
    </w:p>
    <w:p w:rsidR="00576961" w:rsidRPr="005E1164" w:rsidRDefault="00576961" w:rsidP="005E1164">
      <w:pPr>
        <w:autoSpaceDE w:val="0"/>
        <w:autoSpaceDN w:val="0"/>
        <w:adjustRightInd w:val="0"/>
        <w:spacing w:line="240" w:lineRule="auto"/>
        <w:ind w:firstLine="270"/>
        <w:rPr>
          <w:rFonts w:ascii="Calibri" w:hAnsi="Calibri" w:cs="Calibri"/>
          <w:b/>
          <w:color w:val="000000"/>
        </w:rPr>
      </w:pPr>
      <w:r w:rsidRPr="006B68BD">
        <w:rPr>
          <w:rFonts w:ascii="Calibri" w:hAnsi="Calibri" w:cs="Calibri"/>
          <w:b/>
          <w:color w:val="000000"/>
        </w:rPr>
        <w:t>Richard Cook</w:t>
      </w:r>
    </w:p>
    <w:p w:rsidR="00A7444C" w:rsidRDefault="00A7444C" w:rsidP="00D53C8F">
      <w:pPr>
        <w:ind w:left="540" w:firstLine="360"/>
        <w:rPr>
          <w:rFonts w:cs="Arial"/>
        </w:rPr>
      </w:pPr>
      <w:r w:rsidRPr="00576961">
        <w:rPr>
          <w:rFonts w:cs="Arial"/>
        </w:rPr>
        <w:t>Richard Cook retired as Professor Emeritus of Administration of Justice, Ever</w:t>
      </w:r>
      <w:r w:rsidR="00576961">
        <w:rPr>
          <w:rFonts w:cs="Arial"/>
        </w:rPr>
        <w:t xml:space="preserve">green Valley College, in June, </w:t>
      </w:r>
      <w:r w:rsidRPr="00576961">
        <w:rPr>
          <w:rFonts w:cs="Arial"/>
        </w:rPr>
        <w:t xml:space="preserve">2008, after 35 years teaching at the college/university level and 5 years of directing recruit and in-service police training.  His academic career began at Central Missouri University where he served (1967-69) as an assistant professor of Law Enforcement.  In August, 1969 he was hired by Northeastern Oklahoma A&amp;M College, Miami, Oklahoma, to write the curriculum for, and teach, a new program offering in Criminal Justice.  In June, 1973, Richard was </w:t>
      </w:r>
      <w:r w:rsidR="00576961" w:rsidRPr="00576961">
        <w:rPr>
          <w:rFonts w:cs="Arial"/>
        </w:rPr>
        <w:t>hired to</w:t>
      </w:r>
      <w:r w:rsidRPr="00576961">
        <w:rPr>
          <w:rFonts w:cs="Arial"/>
        </w:rPr>
        <w:t xml:space="preserve"> teach two course offerings in the capacity of “visiting professor” at the University of Wyoming in Laramie.  San Jose City College hired Mr. Cook in August, 1973, to serve as Director of Instruction, School of Law Enforcement (Santa Clara County Criminal Justice Training Center).  In January, 1978 he returned to the classroom at San Jose City College to teach full-time in the Law Enforcement Program.  Finally, in 1985, Mr. Cook transferred, on a permanent basis, to Evergreen Valley College to finish his career teaching in, and directing, the Administration of Justice Program.</w:t>
      </w:r>
    </w:p>
    <w:p w:rsidR="006B68BD" w:rsidRPr="00576961" w:rsidRDefault="006B68BD" w:rsidP="006B68BD">
      <w:pPr>
        <w:ind w:left="720" w:firstLine="180"/>
        <w:rPr>
          <w:rFonts w:cs="Arial"/>
        </w:rPr>
      </w:pPr>
    </w:p>
    <w:p w:rsidR="00947EB3" w:rsidRDefault="00A7444C" w:rsidP="00D53C8F">
      <w:pPr>
        <w:ind w:left="540" w:firstLine="360"/>
        <w:rPr>
          <w:rFonts w:cs="Arial"/>
        </w:rPr>
      </w:pPr>
      <w:r w:rsidRPr="00576961">
        <w:rPr>
          <w:rFonts w:cs="Arial"/>
        </w:rPr>
        <w:t xml:space="preserve">After attending both grade school and high school in western Washington, Mr. Cook began studies in Police Science and Administration at Washington State University, Pullman, Washington, in 1962.  He graduated in June, 1966, with a B.S. degree and in August, 1967, with an M.A. degree.  In 1978 Richard began course work in Public </w:t>
      </w:r>
    </w:p>
    <w:p w:rsidR="005E1164" w:rsidRDefault="005E1164" w:rsidP="00D53C8F">
      <w:pPr>
        <w:ind w:left="540" w:firstLine="360"/>
        <w:rPr>
          <w:rFonts w:cs="Arial"/>
        </w:rPr>
      </w:pPr>
    </w:p>
    <w:p w:rsidR="005E1164" w:rsidRDefault="005E1164" w:rsidP="00D53C8F">
      <w:pPr>
        <w:ind w:left="540" w:firstLine="360"/>
        <w:rPr>
          <w:rFonts w:cs="Arial"/>
        </w:rPr>
      </w:pPr>
    </w:p>
    <w:p w:rsidR="005E1164" w:rsidRDefault="005E1164" w:rsidP="00EB5D8D">
      <w:pPr>
        <w:rPr>
          <w:rFonts w:cs="Arial"/>
        </w:rPr>
      </w:pPr>
    </w:p>
    <w:p w:rsidR="00947EB3" w:rsidRDefault="00947EB3" w:rsidP="00947EB3">
      <w:pPr>
        <w:pBdr>
          <w:top w:val="thinThickSmallGap" w:sz="12" w:space="1" w:color="45A98F"/>
        </w:pBdr>
        <w:ind w:left="540" w:right="-990" w:hanging="1260"/>
        <w:rPr>
          <w:rFonts w:cs="Arial"/>
        </w:rPr>
      </w:pPr>
    </w:p>
    <w:p w:rsidR="0074502A" w:rsidRDefault="00576961" w:rsidP="005E1164">
      <w:pPr>
        <w:ind w:left="540"/>
        <w:rPr>
          <w:rFonts w:cs="Arial"/>
        </w:rPr>
      </w:pPr>
      <w:r w:rsidRPr="00576961">
        <w:rPr>
          <w:rFonts w:cs="Arial"/>
        </w:rPr>
        <w:t>Administration</w:t>
      </w:r>
      <w:r w:rsidR="00A7444C" w:rsidRPr="00576961">
        <w:rPr>
          <w:rFonts w:cs="Arial"/>
        </w:rPr>
        <w:t xml:space="preserve"> at Golden Gate University, San Francisco, in pursuit of a doctorate degree.  He finished all course work for the degree but did not complete the </w:t>
      </w:r>
      <w:r w:rsidR="00742ED2" w:rsidRPr="00576961">
        <w:rPr>
          <w:rFonts w:cs="Arial"/>
        </w:rPr>
        <w:t xml:space="preserve">dissertation. </w:t>
      </w:r>
      <w:r w:rsidR="00A7444C" w:rsidRPr="00576961">
        <w:rPr>
          <w:rFonts w:cs="Arial"/>
        </w:rPr>
        <w:t xml:space="preserve">From </w:t>
      </w:r>
    </w:p>
    <w:p w:rsidR="00A7444C" w:rsidRDefault="00A7444C" w:rsidP="0074502A">
      <w:pPr>
        <w:ind w:left="540"/>
        <w:rPr>
          <w:rFonts w:cs="Arial"/>
        </w:rPr>
      </w:pPr>
      <w:r w:rsidRPr="00576961">
        <w:rPr>
          <w:rFonts w:cs="Arial"/>
        </w:rPr>
        <w:t>1973-2008 Mr. Cook also took college courses at the University of Kansas, University of Wyoming, University of California (Santa Cruz), San Jose State University, Mission College, DeAnza College, West Valley College and Evergreen Valley College.</w:t>
      </w:r>
    </w:p>
    <w:p w:rsidR="006B68BD" w:rsidRPr="00576961" w:rsidRDefault="006B68BD" w:rsidP="006B68BD">
      <w:pPr>
        <w:ind w:left="720" w:firstLine="180"/>
        <w:rPr>
          <w:rFonts w:cs="Arial"/>
        </w:rPr>
      </w:pPr>
    </w:p>
    <w:p w:rsidR="00A7444C" w:rsidRPr="00576961" w:rsidRDefault="00A7444C" w:rsidP="00D53C8F">
      <w:pPr>
        <w:ind w:left="540" w:firstLine="360"/>
        <w:rPr>
          <w:rFonts w:cs="Arial"/>
        </w:rPr>
      </w:pPr>
      <w:r w:rsidRPr="00576961">
        <w:rPr>
          <w:rFonts w:cs="Arial"/>
        </w:rPr>
        <w:t xml:space="preserve">In addition to his academic teaching/police training career, Richard  wrote four published articles for police periodicals, wrote four correspondence </w:t>
      </w:r>
      <w:r w:rsidR="00742ED2" w:rsidRPr="00576961">
        <w:rPr>
          <w:rFonts w:cs="Arial"/>
        </w:rPr>
        <w:t>courses</w:t>
      </w:r>
      <w:r w:rsidRPr="00576961">
        <w:rPr>
          <w:rFonts w:cs="Arial"/>
        </w:rPr>
        <w:t xml:space="preserve"> for the University of Oklahoma, wrote one chapter in a college textbook (“Principles and Procedures of the Justice System”) and taught at the Missouri State Highway Patrol Academy.  He also spent limited time working at Melco Detective Agency in Kansas City, Missouri, where he ran polygraph examinations, performed questioned document analysis, and investigated credit card theft</w:t>
      </w:r>
      <w:r w:rsidR="00742ED2">
        <w:rPr>
          <w:rFonts w:cs="Arial"/>
        </w:rPr>
        <w:t xml:space="preserve">/fraud cases committed against </w:t>
      </w:r>
      <w:r w:rsidR="00742ED2" w:rsidRPr="00576961">
        <w:rPr>
          <w:rFonts w:cs="Arial"/>
        </w:rPr>
        <w:t>Mobil</w:t>
      </w:r>
      <w:r w:rsidRPr="00576961">
        <w:rPr>
          <w:rFonts w:cs="Arial"/>
        </w:rPr>
        <w:t xml:space="preserve"> Oil Corporation.</w:t>
      </w:r>
    </w:p>
    <w:p w:rsidR="00A7444C" w:rsidRDefault="00A7444C" w:rsidP="003C7CCA">
      <w:pPr>
        <w:autoSpaceDE w:val="0"/>
        <w:autoSpaceDN w:val="0"/>
        <w:adjustRightInd w:val="0"/>
        <w:spacing w:line="240" w:lineRule="auto"/>
        <w:rPr>
          <w:rFonts w:ascii="Calibri" w:hAnsi="Calibri" w:cs="Calibri"/>
          <w:b/>
          <w:color w:val="000000"/>
        </w:rPr>
      </w:pPr>
    </w:p>
    <w:p w:rsidR="003C7CCA" w:rsidRDefault="003C7CCA"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Kara Gerdes</w:t>
      </w:r>
      <w:r w:rsidR="00FF0021">
        <w:rPr>
          <w:rFonts w:ascii="Calibri" w:hAnsi="Calibri" w:cs="Calibri"/>
          <w:b/>
          <w:color w:val="000000"/>
        </w:rPr>
        <w:t xml:space="preserve"> </w:t>
      </w:r>
    </w:p>
    <w:p w:rsidR="00947EB3" w:rsidRPr="00947EB3" w:rsidRDefault="00947EB3" w:rsidP="00947EB3">
      <w:pPr>
        <w:autoSpaceDE w:val="0"/>
        <w:autoSpaceDN w:val="0"/>
        <w:adjustRightInd w:val="0"/>
        <w:spacing w:line="240" w:lineRule="auto"/>
        <w:ind w:left="540" w:firstLine="360"/>
        <w:rPr>
          <w:rFonts w:ascii="Calibri" w:hAnsi="Calibri" w:cs="Calibri"/>
          <w:color w:val="000000"/>
        </w:rPr>
      </w:pPr>
      <w:r>
        <w:rPr>
          <w:rFonts w:ascii="Calibri" w:hAnsi="Calibri" w:cs="Calibri"/>
          <w:color w:val="000000"/>
        </w:rPr>
        <w:t>Kara Gerdes is a veteran probation officer with the Santa Clara County Probation Department.  She teaches various administration of justice classes at Evergreen Valley College.</w:t>
      </w:r>
    </w:p>
    <w:p w:rsidR="00947EB3" w:rsidRDefault="00947EB3" w:rsidP="009B2E4D">
      <w:pPr>
        <w:autoSpaceDE w:val="0"/>
        <w:autoSpaceDN w:val="0"/>
        <w:adjustRightInd w:val="0"/>
        <w:spacing w:line="240" w:lineRule="auto"/>
        <w:ind w:firstLine="270"/>
        <w:rPr>
          <w:rFonts w:ascii="Calibri" w:hAnsi="Calibri" w:cs="Calibri"/>
          <w:b/>
          <w:color w:val="000000"/>
        </w:rPr>
      </w:pPr>
    </w:p>
    <w:p w:rsidR="003C7CCA" w:rsidRDefault="003C7CCA"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Jeremiah Garrido</w:t>
      </w:r>
      <w:r w:rsidR="00FF0021">
        <w:rPr>
          <w:rFonts w:ascii="Calibri" w:hAnsi="Calibri" w:cs="Calibri"/>
          <w:b/>
          <w:color w:val="000000"/>
        </w:rPr>
        <w:t xml:space="preserve"> </w:t>
      </w:r>
    </w:p>
    <w:p w:rsidR="00947EB3" w:rsidRDefault="00947EB3" w:rsidP="00947EB3">
      <w:pPr>
        <w:autoSpaceDE w:val="0"/>
        <w:autoSpaceDN w:val="0"/>
        <w:adjustRightInd w:val="0"/>
        <w:spacing w:line="240" w:lineRule="auto"/>
        <w:ind w:left="270" w:firstLine="450"/>
        <w:rPr>
          <w:rFonts w:ascii="Calibri" w:hAnsi="Calibri" w:cs="Calibri"/>
          <w:color w:val="000000"/>
        </w:rPr>
      </w:pPr>
      <w:r>
        <w:rPr>
          <w:rFonts w:ascii="Calibri" w:hAnsi="Calibri" w:cs="Calibri"/>
          <w:color w:val="000000"/>
        </w:rPr>
        <w:t>Jeremiah Garrido has been teaching forensic science at Evergreen Valley College for several years.  He currently works at the Santa Clara County Crime Lab.</w:t>
      </w:r>
    </w:p>
    <w:p w:rsidR="00947EB3" w:rsidRPr="00947EB3" w:rsidRDefault="00947EB3" w:rsidP="009B2E4D">
      <w:pPr>
        <w:autoSpaceDE w:val="0"/>
        <w:autoSpaceDN w:val="0"/>
        <w:adjustRightInd w:val="0"/>
        <w:spacing w:line="240" w:lineRule="auto"/>
        <w:ind w:firstLine="270"/>
        <w:rPr>
          <w:rFonts w:ascii="Calibri" w:hAnsi="Calibri" w:cs="Calibri"/>
          <w:color w:val="000000"/>
        </w:rPr>
      </w:pPr>
    </w:p>
    <w:p w:rsidR="003C7CCA" w:rsidRDefault="003C7CCA"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Opristsa Miller</w:t>
      </w:r>
      <w:r w:rsidR="00FF0021">
        <w:rPr>
          <w:rFonts w:ascii="Calibri" w:hAnsi="Calibri" w:cs="Calibri"/>
          <w:b/>
          <w:color w:val="000000"/>
        </w:rPr>
        <w:t xml:space="preserve">  </w:t>
      </w:r>
    </w:p>
    <w:p w:rsidR="00947EB3" w:rsidRDefault="00947EB3" w:rsidP="00947EB3">
      <w:pPr>
        <w:autoSpaceDE w:val="0"/>
        <w:autoSpaceDN w:val="0"/>
        <w:adjustRightInd w:val="0"/>
        <w:spacing w:line="240" w:lineRule="auto"/>
        <w:ind w:left="270" w:firstLine="450"/>
        <w:rPr>
          <w:rFonts w:ascii="Calibri" w:hAnsi="Calibri" w:cs="Calibri"/>
          <w:color w:val="000000"/>
        </w:rPr>
      </w:pPr>
      <w:r>
        <w:rPr>
          <w:rFonts w:ascii="Calibri" w:hAnsi="Calibri" w:cs="Calibri"/>
          <w:color w:val="000000"/>
        </w:rPr>
        <w:t>Opristsa Miller has been teaching forensic science at Evergreen Val</w:t>
      </w:r>
      <w:r w:rsidR="00FF6D05">
        <w:rPr>
          <w:rFonts w:ascii="Calibri" w:hAnsi="Calibri" w:cs="Calibri"/>
          <w:color w:val="000000"/>
        </w:rPr>
        <w:t xml:space="preserve">ley College for several years and </w:t>
      </w:r>
      <w:r>
        <w:rPr>
          <w:rFonts w:ascii="Calibri" w:hAnsi="Calibri" w:cs="Calibri"/>
          <w:color w:val="000000"/>
        </w:rPr>
        <w:t>currently works at the Santa Clara County Crime Lab.</w:t>
      </w:r>
    </w:p>
    <w:p w:rsidR="003C7CCA" w:rsidRDefault="003C7CCA" w:rsidP="009B2E4D">
      <w:pPr>
        <w:autoSpaceDE w:val="0"/>
        <w:autoSpaceDN w:val="0"/>
        <w:adjustRightInd w:val="0"/>
        <w:spacing w:line="240" w:lineRule="auto"/>
        <w:ind w:firstLine="270"/>
        <w:rPr>
          <w:rFonts w:ascii="Calibri" w:hAnsi="Calibri" w:cs="Calibri"/>
          <w:b/>
          <w:color w:val="000000"/>
        </w:rPr>
      </w:pPr>
    </w:p>
    <w:p w:rsidR="003C7CCA" w:rsidRDefault="005E1164" w:rsidP="005E1164">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Virginia Montelongo</w:t>
      </w:r>
    </w:p>
    <w:p w:rsidR="006B68BD" w:rsidRPr="006B68BD" w:rsidRDefault="006B68BD" w:rsidP="00D53C8F">
      <w:pPr>
        <w:ind w:left="540" w:firstLine="360"/>
      </w:pPr>
      <w:r w:rsidRPr="006B68BD">
        <w:t>Ms. Virginia Montelongo has worked for the Santa Clara County Probation Department for 23 years as a Probation Officer.  She began her public safety career as a volunteer intern with the Child Abuse and Neglect Department, in which she learned firsthand the importance of serving people.  After one year as a part-time group counselor with the Santa Clara County Juvenile Detention Center, Ms. Montelongo was hired as a fulltime group counselor to work with juvenile offenders, and also work with adult offenders in a work furlough setting.</w:t>
      </w:r>
      <w:r w:rsidRPr="006B68BD">
        <w:br/>
      </w:r>
      <w:r w:rsidRPr="006B68BD">
        <w:br/>
        <w:t xml:space="preserve">     </w:t>
      </w:r>
      <w:r w:rsidR="00D53C8F">
        <w:t xml:space="preserve">  </w:t>
      </w:r>
      <w:r w:rsidRPr="006B68BD">
        <w:t xml:space="preserve">After eight years of working as a counselor in a custodial facility, Ms. Montelongo was hired as a Deputy Probation Officer for the County of Santa Clara, where she has served now for over 22 years.   During this time, Ms. Montelongo created a course on Female Offending , which was certified by Sacramento as an elective course </w:t>
      </w:r>
      <w:r w:rsidR="005A01E6">
        <w:t>and was</w:t>
      </w:r>
      <w:r w:rsidRPr="006B68BD">
        <w:t xml:space="preserve"> taught to new Probation Officers.   Ms. Montelongo has also coordinated several field trips to the Chowchilla Correctional Center for Women for internal and external groups. </w:t>
      </w:r>
    </w:p>
    <w:p w:rsidR="005E1164" w:rsidRDefault="00D53C8F" w:rsidP="009B2E4D">
      <w:pPr>
        <w:ind w:left="720" w:firstLine="180"/>
      </w:pPr>
      <w:r>
        <w:br/>
        <w:t xml:space="preserve">    </w:t>
      </w:r>
      <w:r w:rsidR="006B68BD" w:rsidRPr="006B68BD">
        <w:t xml:space="preserve">Ms. Montelongo  is highly committed to community volunteerism and as such facilitates an eight- hour training class for the community on Female Offending and has done so since November 2006.   Ms. Montelongo has also taught core classes at the South Bay Regional Public Safety Training Consortium for over three years to new Probation Officers and Group Counselors.  She has been teaching law enforcement </w:t>
      </w:r>
    </w:p>
    <w:p w:rsidR="00EB5D8D" w:rsidRDefault="00EB5D8D" w:rsidP="009B2E4D">
      <w:pPr>
        <w:ind w:left="720" w:firstLine="180"/>
      </w:pPr>
    </w:p>
    <w:p w:rsidR="005E1164" w:rsidRDefault="005E1164" w:rsidP="005E1164">
      <w:pPr>
        <w:pBdr>
          <w:top w:val="thinThickSmallGap" w:sz="12" w:space="1" w:color="45A98F"/>
        </w:pBdr>
        <w:ind w:left="720" w:right="-1080" w:hanging="1440"/>
      </w:pPr>
    </w:p>
    <w:p w:rsidR="006B68BD" w:rsidRPr="009B2E4D" w:rsidRDefault="006B68BD" w:rsidP="005E1164">
      <w:pPr>
        <w:ind w:left="720"/>
      </w:pPr>
      <w:r w:rsidRPr="006B68BD">
        <w:t>classes at Evergreen Valley College for the past 1 1/2 years, and recently create</w:t>
      </w:r>
      <w:r w:rsidR="005A01E6">
        <w:t>d</w:t>
      </w:r>
      <w:r w:rsidRPr="006B68BD">
        <w:t xml:space="preserve"> a new elective class </w:t>
      </w:r>
      <w:r w:rsidR="005A01E6">
        <w:t>titled Women in C</w:t>
      </w:r>
      <w:r w:rsidR="00D53C8F">
        <w:t>rime.</w:t>
      </w:r>
      <w:r w:rsidR="00D53C8F">
        <w:br/>
      </w:r>
      <w:r w:rsidR="00D53C8F">
        <w:br/>
        <w:t xml:space="preserve">     </w:t>
      </w:r>
      <w:r w:rsidRPr="006B68BD">
        <w:t xml:space="preserve">Ms. Montelongo is a proud graduate of the East Side Union School District.  She earned her A.A. degree from San Jose City College, </w:t>
      </w:r>
      <w:r w:rsidR="00C931CE">
        <w:t xml:space="preserve">and </w:t>
      </w:r>
      <w:r w:rsidRPr="006B68BD">
        <w:t>her B.S. degree and M.S. degree in Criminal Justice from San Jose State University.  She regularly attends on-going professional development classes and seminars including “Beyond the Bench.”  Ms. Montelongo continues her expertise and training on specific subject areas including Juvenile Law, Narcotics, Child Abuse, Gangs, Elder Abuse, Sexual Offending, Financial and Computer Crimes, and Post Traumatic Stress Disorder</w:t>
      </w:r>
    </w:p>
    <w:p w:rsidR="0013404E" w:rsidRPr="00917431" w:rsidRDefault="0013404E" w:rsidP="00657495">
      <w:pPr>
        <w:ind w:right="-1080" w:hanging="720"/>
        <w:rPr>
          <w:rFonts w:cstheme="minorHAnsi"/>
        </w:rPr>
      </w:pPr>
    </w:p>
    <w:p w:rsidR="0013404E" w:rsidRPr="009A5A69" w:rsidRDefault="0013404E" w:rsidP="00B514BF">
      <w:pPr>
        <w:autoSpaceDE w:val="0"/>
        <w:autoSpaceDN w:val="0"/>
        <w:adjustRightInd w:val="0"/>
        <w:spacing w:line="240" w:lineRule="auto"/>
        <w:ind w:left="360" w:hanging="360"/>
        <w:rPr>
          <w:rFonts w:cstheme="minorHAnsi"/>
          <w:b/>
          <w:i/>
          <w:color w:val="000000"/>
        </w:rPr>
      </w:pPr>
      <w:r w:rsidRPr="009A5A69">
        <w:rPr>
          <w:rFonts w:cstheme="minorHAnsi"/>
          <w:b/>
          <w:i/>
          <w:color w:val="000000"/>
        </w:rPr>
        <w:t xml:space="preserve">2. </w:t>
      </w:r>
      <w:r w:rsidR="00B514BF">
        <w:rPr>
          <w:rFonts w:cstheme="minorHAnsi"/>
          <w:b/>
          <w:i/>
          <w:color w:val="000000"/>
        </w:rPr>
        <w:t xml:space="preserve">   </w:t>
      </w:r>
      <w:r w:rsidRPr="009A5A69">
        <w:rPr>
          <w:rFonts w:cstheme="minorHAnsi"/>
          <w:b/>
          <w:i/>
          <w:color w:val="000000"/>
        </w:rPr>
        <w:t>List major professional development activities completed by faculty and staff in this department/program in the last six years and state proposed development and reasoning by faculty in this program.</w:t>
      </w:r>
    </w:p>
    <w:p w:rsidR="0013404E" w:rsidRPr="00917431" w:rsidRDefault="0013404E" w:rsidP="007B249B">
      <w:pPr>
        <w:rPr>
          <w:rFonts w:cstheme="minorHAnsi"/>
        </w:rPr>
      </w:pPr>
    </w:p>
    <w:p w:rsidR="0013404E" w:rsidRPr="00C931CE" w:rsidRDefault="00C931CE" w:rsidP="00C931CE">
      <w:pPr>
        <w:ind w:left="360" w:firstLine="360"/>
        <w:rPr>
          <w:rFonts w:ascii="Calibri" w:hAnsi="Calibri" w:cs="Calibri"/>
        </w:rPr>
      </w:pPr>
      <w:r>
        <w:rPr>
          <w:rFonts w:ascii="Calibri" w:hAnsi="Calibri" w:cs="Calibri"/>
        </w:rPr>
        <w:t>The AJ faculty is highly trained and regularly attends continued professional development</w:t>
      </w:r>
      <w:r w:rsidR="00C22C04">
        <w:rPr>
          <w:rFonts w:ascii="Calibri" w:hAnsi="Calibri" w:cs="Calibri"/>
        </w:rPr>
        <w:t xml:space="preserve"> as an </w:t>
      </w:r>
      <w:r>
        <w:rPr>
          <w:rFonts w:ascii="Calibri" w:hAnsi="Calibri" w:cs="Calibri"/>
        </w:rPr>
        <w:t xml:space="preserve">annual education and training requirement of their job.  For example, most have current certification and training on </w:t>
      </w:r>
      <w:r w:rsidR="00C22C04">
        <w:rPr>
          <w:rFonts w:ascii="Calibri" w:hAnsi="Calibri" w:cs="Calibri"/>
        </w:rPr>
        <w:t>f</w:t>
      </w:r>
      <w:r>
        <w:rPr>
          <w:rFonts w:ascii="Calibri" w:hAnsi="Calibri" w:cs="Calibri"/>
        </w:rPr>
        <w:t>ir</w:t>
      </w:r>
      <w:r w:rsidR="00C22C04">
        <w:rPr>
          <w:rFonts w:ascii="Calibri" w:hAnsi="Calibri" w:cs="Calibri"/>
        </w:rPr>
        <w:t xml:space="preserve">st aid/CPR, legislative changes, legal aspects, </w:t>
      </w:r>
      <w:r>
        <w:rPr>
          <w:rFonts w:ascii="Calibri" w:hAnsi="Calibri" w:cs="Calibri"/>
        </w:rPr>
        <w:t xml:space="preserve">state mandated training such as </w:t>
      </w:r>
      <w:r w:rsidR="00C22C04">
        <w:rPr>
          <w:rFonts w:ascii="Calibri" w:hAnsi="Calibri" w:cs="Calibri"/>
        </w:rPr>
        <w:t>e</w:t>
      </w:r>
      <w:r>
        <w:rPr>
          <w:rFonts w:ascii="Calibri" w:hAnsi="Calibri" w:cs="Calibri"/>
        </w:rPr>
        <w:t xml:space="preserve">lder </w:t>
      </w:r>
      <w:r w:rsidR="00C22C04">
        <w:rPr>
          <w:rFonts w:ascii="Calibri" w:hAnsi="Calibri" w:cs="Calibri"/>
        </w:rPr>
        <w:t>a</w:t>
      </w:r>
      <w:r>
        <w:rPr>
          <w:rFonts w:ascii="Calibri" w:hAnsi="Calibri" w:cs="Calibri"/>
        </w:rPr>
        <w:t xml:space="preserve">buse, </w:t>
      </w:r>
      <w:r w:rsidR="00C22C04">
        <w:rPr>
          <w:rFonts w:ascii="Calibri" w:hAnsi="Calibri" w:cs="Calibri"/>
        </w:rPr>
        <w:t>d</w:t>
      </w:r>
      <w:r>
        <w:rPr>
          <w:rFonts w:ascii="Calibri" w:hAnsi="Calibri" w:cs="Calibri"/>
        </w:rPr>
        <w:t xml:space="preserve">omestic </w:t>
      </w:r>
      <w:r w:rsidR="00C22C04">
        <w:rPr>
          <w:rFonts w:ascii="Calibri" w:hAnsi="Calibri" w:cs="Calibri"/>
        </w:rPr>
        <w:t>v</w:t>
      </w:r>
      <w:r>
        <w:rPr>
          <w:rFonts w:ascii="Calibri" w:hAnsi="Calibri" w:cs="Calibri"/>
        </w:rPr>
        <w:t xml:space="preserve">iolence, </w:t>
      </w:r>
      <w:r w:rsidR="00C22C04">
        <w:rPr>
          <w:rFonts w:ascii="Calibri" w:hAnsi="Calibri" w:cs="Calibri"/>
        </w:rPr>
        <w:t>s</w:t>
      </w:r>
      <w:r>
        <w:rPr>
          <w:rFonts w:ascii="Calibri" w:hAnsi="Calibri" w:cs="Calibri"/>
        </w:rPr>
        <w:t xml:space="preserve">exual </w:t>
      </w:r>
      <w:r w:rsidR="00C22C04">
        <w:rPr>
          <w:rFonts w:ascii="Calibri" w:hAnsi="Calibri" w:cs="Calibri"/>
        </w:rPr>
        <w:t>h</w:t>
      </w:r>
      <w:r>
        <w:rPr>
          <w:rFonts w:ascii="Calibri" w:hAnsi="Calibri" w:cs="Calibri"/>
        </w:rPr>
        <w:t>arassment/</w:t>
      </w:r>
      <w:r w:rsidR="00C22C04">
        <w:rPr>
          <w:rFonts w:ascii="Calibri" w:hAnsi="Calibri" w:cs="Calibri"/>
        </w:rPr>
        <w:t>d</w:t>
      </w:r>
      <w:r>
        <w:rPr>
          <w:rFonts w:ascii="Calibri" w:hAnsi="Calibri" w:cs="Calibri"/>
        </w:rPr>
        <w:t>iscrimination, etc.  The full-time faculty member</w:t>
      </w:r>
      <w:r w:rsidR="00C22C04">
        <w:rPr>
          <w:rFonts w:ascii="Calibri" w:hAnsi="Calibri" w:cs="Calibri"/>
        </w:rPr>
        <w:t>, Ms. Bevan,</w:t>
      </w:r>
      <w:r>
        <w:rPr>
          <w:rFonts w:ascii="Calibri" w:hAnsi="Calibri" w:cs="Calibri"/>
        </w:rPr>
        <w:t xml:space="preserve"> has also attended several workshops and training seminars in the past six years including workshops offered through Professional Development Day at Evergreen, plus training on Gender Harassment/Discrimination, Instructional Leadership and Technology, Leadership Development, POST Scenario Evaluator Training, and many </w:t>
      </w:r>
      <w:r w:rsidR="00C22C04">
        <w:rPr>
          <w:rFonts w:ascii="Calibri" w:hAnsi="Calibri" w:cs="Calibri"/>
        </w:rPr>
        <w:t xml:space="preserve">other </w:t>
      </w:r>
      <w:r>
        <w:rPr>
          <w:rFonts w:ascii="Calibri" w:hAnsi="Calibri" w:cs="Calibri"/>
        </w:rPr>
        <w:t xml:space="preserve">Law Enforcement </w:t>
      </w:r>
      <w:r w:rsidR="00C22C04">
        <w:rPr>
          <w:rFonts w:ascii="Calibri" w:hAnsi="Calibri" w:cs="Calibri"/>
        </w:rPr>
        <w:t xml:space="preserve">related </w:t>
      </w:r>
      <w:r>
        <w:rPr>
          <w:rFonts w:ascii="Calibri" w:hAnsi="Calibri" w:cs="Calibri"/>
        </w:rPr>
        <w:t xml:space="preserve">seminars.  </w:t>
      </w:r>
    </w:p>
    <w:p w:rsidR="004869A8" w:rsidRPr="00917431" w:rsidRDefault="004869A8" w:rsidP="00C931CE">
      <w:pPr>
        <w:ind w:firstLine="360"/>
        <w:rPr>
          <w:rFonts w:cstheme="minorHAnsi"/>
        </w:rPr>
      </w:pPr>
    </w:p>
    <w:p w:rsidR="0013404E" w:rsidRPr="003C7CCA" w:rsidRDefault="0013404E" w:rsidP="00B514BF">
      <w:pPr>
        <w:autoSpaceDE w:val="0"/>
        <w:autoSpaceDN w:val="0"/>
        <w:adjustRightInd w:val="0"/>
        <w:spacing w:line="240" w:lineRule="auto"/>
        <w:ind w:left="360" w:hanging="360"/>
        <w:rPr>
          <w:rFonts w:cstheme="minorHAnsi"/>
          <w:b/>
          <w:i/>
          <w:color w:val="000000"/>
        </w:rPr>
      </w:pPr>
      <w:r w:rsidRPr="003C7CCA">
        <w:rPr>
          <w:rFonts w:cstheme="minorHAnsi"/>
          <w:b/>
          <w:i/>
          <w:color w:val="000000"/>
        </w:rPr>
        <w:t xml:space="preserve">3. </w:t>
      </w:r>
      <w:r w:rsidR="00B514BF">
        <w:rPr>
          <w:rFonts w:cstheme="minorHAnsi"/>
          <w:b/>
          <w:i/>
          <w:color w:val="000000"/>
        </w:rPr>
        <w:t xml:space="preserve">   </w:t>
      </w:r>
      <w:r w:rsidR="003C7CCA">
        <w:rPr>
          <w:rFonts w:cstheme="minorHAnsi"/>
          <w:b/>
          <w:i/>
          <w:color w:val="000000"/>
        </w:rPr>
        <w:t>Current</w:t>
      </w:r>
      <w:r w:rsidRPr="003C7CCA">
        <w:rPr>
          <w:rFonts w:cstheme="minorHAnsi"/>
          <w:b/>
          <w:i/>
          <w:color w:val="000000"/>
        </w:rPr>
        <w:t xml:space="preserve"> schedule for tenure review, regular faculty evaluation, adjunct faculty evaluation, and classified staff evaluation.</w:t>
      </w:r>
    </w:p>
    <w:p w:rsidR="0013404E" w:rsidRPr="00917431" w:rsidRDefault="0013404E" w:rsidP="007B249B">
      <w:pPr>
        <w:rPr>
          <w:rFonts w:cstheme="minorHAnsi"/>
        </w:rPr>
      </w:pPr>
    </w:p>
    <w:p w:rsidR="001D75B1" w:rsidRPr="003C7CCA" w:rsidRDefault="004F53F9" w:rsidP="00B514BF">
      <w:pPr>
        <w:spacing w:line="240" w:lineRule="auto"/>
        <w:ind w:left="360" w:firstLine="360"/>
      </w:pPr>
      <w:r>
        <w:t>Currently, the P</w:t>
      </w:r>
      <w:r w:rsidR="001D75B1" w:rsidRPr="003C7CCA">
        <w:t xml:space="preserve">rogram has </w:t>
      </w:r>
      <w:r w:rsidR="004869A8">
        <w:t xml:space="preserve">one tenure-track faculty member who </w:t>
      </w:r>
      <w:r w:rsidR="00C25F2C">
        <w:t>is</w:t>
      </w:r>
      <w:r w:rsidR="00D15C48">
        <w:t xml:space="preserve"> in the</w:t>
      </w:r>
      <w:r w:rsidR="00C25F2C">
        <w:t xml:space="preserve"> final year of the</w:t>
      </w:r>
      <w:r w:rsidR="004869A8">
        <w:t xml:space="preserve"> </w:t>
      </w:r>
      <w:r w:rsidR="001D75B1" w:rsidRPr="003C7CCA">
        <w:t>active tenure review process. In regard to regular</w:t>
      </w:r>
      <w:r>
        <w:t xml:space="preserve"> faculty evaluations, both the P</w:t>
      </w:r>
      <w:r w:rsidR="001D75B1" w:rsidRPr="003C7CCA">
        <w:t>rogram’s full-time tenured faculty member and its adjunct faculty members are evaluated regularly per the college’s schedule and standards. There are no permanent classified staff members in the department.</w:t>
      </w:r>
    </w:p>
    <w:p w:rsidR="0013404E" w:rsidRPr="00917431" w:rsidRDefault="0013404E" w:rsidP="007B249B">
      <w:pPr>
        <w:rPr>
          <w:rFonts w:cstheme="minorHAnsi"/>
        </w:rPr>
      </w:pPr>
    </w:p>
    <w:p w:rsidR="0013404E" w:rsidRPr="003C7CCA" w:rsidRDefault="0013404E" w:rsidP="00B514BF">
      <w:pPr>
        <w:autoSpaceDE w:val="0"/>
        <w:autoSpaceDN w:val="0"/>
        <w:adjustRightInd w:val="0"/>
        <w:spacing w:line="240" w:lineRule="auto"/>
        <w:ind w:left="360" w:hanging="360"/>
        <w:rPr>
          <w:rFonts w:cstheme="minorHAnsi"/>
          <w:b/>
          <w:i/>
          <w:color w:val="000000"/>
        </w:rPr>
      </w:pPr>
      <w:r w:rsidRPr="003C7CCA">
        <w:rPr>
          <w:rFonts w:cstheme="minorHAnsi"/>
          <w:b/>
          <w:i/>
          <w:color w:val="000000"/>
        </w:rPr>
        <w:t xml:space="preserve">4. </w:t>
      </w:r>
      <w:r w:rsidR="00B514BF">
        <w:rPr>
          <w:rFonts w:cstheme="minorHAnsi"/>
          <w:b/>
          <w:i/>
          <w:color w:val="000000"/>
        </w:rPr>
        <w:t xml:space="preserve">   </w:t>
      </w:r>
      <w:r w:rsidR="003C7CCA">
        <w:rPr>
          <w:rFonts w:cstheme="minorHAnsi"/>
          <w:b/>
          <w:i/>
          <w:color w:val="000000"/>
        </w:rPr>
        <w:t>Departmental</w:t>
      </w:r>
      <w:r w:rsidRPr="003C7CCA">
        <w:rPr>
          <w:rFonts w:cstheme="minorHAnsi"/>
          <w:b/>
          <w:i/>
          <w:color w:val="000000"/>
        </w:rPr>
        <w:t xml:space="preserve"> orientation process (or mentoring) for new full-time and adjunct faculty and staff (please include student workers such as tutors and aides).</w:t>
      </w:r>
    </w:p>
    <w:p w:rsidR="0013404E" w:rsidRDefault="0013404E" w:rsidP="007B249B">
      <w:pPr>
        <w:rPr>
          <w:rFonts w:cstheme="minorHAnsi"/>
        </w:rPr>
      </w:pPr>
    </w:p>
    <w:p w:rsidR="001D75B1" w:rsidRPr="003C7CCA" w:rsidRDefault="001D75B1" w:rsidP="00B514BF">
      <w:pPr>
        <w:spacing w:line="240" w:lineRule="auto"/>
        <w:ind w:left="360" w:firstLine="360"/>
      </w:pPr>
      <w:r w:rsidRPr="003C7CCA">
        <w:t xml:space="preserve">The department has hired </w:t>
      </w:r>
      <w:r w:rsidR="004869A8">
        <w:t xml:space="preserve">several </w:t>
      </w:r>
      <w:r w:rsidRPr="003C7CCA">
        <w:t xml:space="preserve">new faculty members in recent years; when this is done, a mentor </w:t>
      </w:r>
      <w:r w:rsidR="004869A8">
        <w:t>can assist the faculty member during the</w:t>
      </w:r>
      <w:r w:rsidRPr="003C7CCA">
        <w:t xml:space="preserve"> first year to help provide assistance and answer questions. In addition to departmental orientation </w:t>
      </w:r>
      <w:r w:rsidR="003C7CCA">
        <w:t xml:space="preserve">provided by the Division Dean, </w:t>
      </w:r>
      <w:r w:rsidRPr="003C7CCA">
        <w:t>Evergreen Valley College has a Teaching and Learning Center which provides an orientation for new faculty members.</w:t>
      </w:r>
    </w:p>
    <w:p w:rsidR="00BA5821" w:rsidRDefault="00BA5821" w:rsidP="0013404E">
      <w:pPr>
        <w:autoSpaceDE w:val="0"/>
        <w:autoSpaceDN w:val="0"/>
        <w:adjustRightInd w:val="0"/>
        <w:spacing w:line="240" w:lineRule="auto"/>
        <w:rPr>
          <w:rFonts w:ascii="Arial Black" w:hAnsi="Arial Black" w:cstheme="minorHAnsi"/>
          <w:b/>
          <w:bCs/>
          <w:color w:val="003399"/>
          <w:sz w:val="24"/>
          <w:szCs w:val="24"/>
        </w:rPr>
      </w:pPr>
    </w:p>
    <w:p w:rsidR="00132FD0" w:rsidRDefault="00132FD0" w:rsidP="0013404E">
      <w:pPr>
        <w:autoSpaceDE w:val="0"/>
        <w:autoSpaceDN w:val="0"/>
        <w:adjustRightInd w:val="0"/>
        <w:spacing w:line="240" w:lineRule="auto"/>
        <w:rPr>
          <w:rFonts w:ascii="Arial Black" w:hAnsi="Arial Black" w:cstheme="minorHAnsi"/>
          <w:b/>
          <w:bCs/>
          <w:color w:val="003399"/>
          <w:sz w:val="24"/>
          <w:szCs w:val="24"/>
        </w:rPr>
      </w:pPr>
    </w:p>
    <w:p w:rsidR="00132FD0" w:rsidRDefault="00132FD0" w:rsidP="0013404E">
      <w:pPr>
        <w:autoSpaceDE w:val="0"/>
        <w:autoSpaceDN w:val="0"/>
        <w:adjustRightInd w:val="0"/>
        <w:spacing w:line="240" w:lineRule="auto"/>
        <w:rPr>
          <w:rFonts w:ascii="Arial Black" w:hAnsi="Arial Black" w:cstheme="minorHAnsi"/>
          <w:b/>
          <w:bCs/>
          <w:color w:val="003399"/>
          <w:sz w:val="24"/>
          <w:szCs w:val="24"/>
        </w:rPr>
      </w:pPr>
    </w:p>
    <w:p w:rsidR="00132FD0" w:rsidRDefault="00132FD0" w:rsidP="0013404E">
      <w:pPr>
        <w:autoSpaceDE w:val="0"/>
        <w:autoSpaceDN w:val="0"/>
        <w:adjustRightInd w:val="0"/>
        <w:spacing w:line="240" w:lineRule="auto"/>
        <w:rPr>
          <w:rFonts w:ascii="Arial Black" w:hAnsi="Arial Black" w:cstheme="minorHAnsi"/>
          <w:b/>
          <w:bCs/>
          <w:color w:val="003399"/>
          <w:sz w:val="24"/>
          <w:szCs w:val="24"/>
        </w:rPr>
      </w:pPr>
    </w:p>
    <w:p w:rsidR="00132FD0" w:rsidRDefault="00132FD0" w:rsidP="0013404E">
      <w:pPr>
        <w:autoSpaceDE w:val="0"/>
        <w:autoSpaceDN w:val="0"/>
        <w:adjustRightInd w:val="0"/>
        <w:spacing w:line="240" w:lineRule="auto"/>
        <w:rPr>
          <w:rFonts w:ascii="Arial Black" w:hAnsi="Arial Black" w:cstheme="minorHAnsi"/>
          <w:b/>
          <w:bCs/>
          <w:color w:val="003399"/>
          <w:sz w:val="24"/>
          <w:szCs w:val="24"/>
        </w:rPr>
      </w:pPr>
    </w:p>
    <w:p w:rsidR="00132FD0" w:rsidRDefault="00132FD0" w:rsidP="00132FD0">
      <w:pPr>
        <w:pBdr>
          <w:top w:val="thinThickSmallGap" w:sz="12" w:space="1" w:color="45A98F"/>
        </w:pBdr>
        <w:autoSpaceDE w:val="0"/>
        <w:autoSpaceDN w:val="0"/>
        <w:adjustRightInd w:val="0"/>
        <w:spacing w:line="240" w:lineRule="auto"/>
        <w:ind w:right="-1080" w:hanging="720"/>
        <w:rPr>
          <w:rFonts w:ascii="Arial Black" w:hAnsi="Arial Black" w:cstheme="minorHAnsi"/>
          <w:b/>
          <w:bCs/>
          <w:color w:val="003399"/>
          <w:sz w:val="24"/>
          <w:szCs w:val="24"/>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E: Facilities, Equipment, Materials and Maintenance</w:t>
      </w:r>
    </w:p>
    <w:p w:rsidR="003C7CCA" w:rsidRPr="00917431" w:rsidRDefault="003C7CCA" w:rsidP="0013404E">
      <w:pPr>
        <w:autoSpaceDE w:val="0"/>
        <w:autoSpaceDN w:val="0"/>
        <w:adjustRightInd w:val="0"/>
        <w:spacing w:line="240" w:lineRule="auto"/>
        <w:rPr>
          <w:rFonts w:cstheme="minorHAnsi"/>
          <w:b/>
          <w:bCs/>
          <w:color w:val="365F92"/>
          <w:sz w:val="24"/>
          <w:szCs w:val="24"/>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i/>
          <w:color w:val="000000"/>
        </w:rPr>
        <w:t xml:space="preserve">1. </w:t>
      </w:r>
      <w:r w:rsidR="00B514BF">
        <w:rPr>
          <w:rFonts w:cstheme="minorHAnsi"/>
          <w:b/>
          <w:i/>
          <w:color w:val="000000"/>
        </w:rPr>
        <w:t xml:space="preserve">   </w:t>
      </w:r>
      <w:r w:rsidRPr="00B514BF">
        <w:rPr>
          <w:rFonts w:cstheme="minorHAnsi"/>
          <w:b/>
          <w:i/>
          <w:color w:val="000000"/>
        </w:rPr>
        <w:t>Identify and discuss the facilities, equipment, equipment maintenance, and materials allocated to the program. Identify and explain additional facility needs and rationale.</w:t>
      </w:r>
    </w:p>
    <w:p w:rsidR="0013404E" w:rsidRDefault="0013404E" w:rsidP="007B249B">
      <w:pPr>
        <w:rPr>
          <w:rFonts w:cstheme="minorHAnsi"/>
        </w:rPr>
      </w:pPr>
    </w:p>
    <w:p w:rsidR="001D75B1" w:rsidRPr="00B514BF" w:rsidRDefault="001D75B1" w:rsidP="00B514BF">
      <w:pPr>
        <w:autoSpaceDE w:val="0"/>
        <w:autoSpaceDN w:val="0"/>
        <w:adjustRightInd w:val="0"/>
        <w:spacing w:line="240" w:lineRule="auto"/>
        <w:ind w:left="360" w:firstLine="360"/>
      </w:pPr>
      <w:r w:rsidRPr="00B514BF">
        <w:t xml:space="preserve">The </w:t>
      </w:r>
      <w:r w:rsidR="004869A8" w:rsidRPr="00B514BF">
        <w:t>AJ</w:t>
      </w:r>
      <w:r w:rsidRPr="00B514BF">
        <w:t xml:space="preserve"> Program has modest needs. In terms of facilities and equipment, the program utilizes regular campus classrooms, requiring no additional accommodations. Most campus classrooms now have instructor computers and data projectors, a technological improvement that has helped support the program's </w:t>
      </w:r>
      <w:r w:rsidR="004869A8" w:rsidRPr="00B514BF">
        <w:t>instructional quality</w:t>
      </w:r>
      <w:r w:rsidRPr="00B514BF">
        <w:t xml:space="preserve">. </w:t>
      </w:r>
      <w:r w:rsidR="004869A8" w:rsidRPr="00B514BF">
        <w:t xml:space="preserve"> </w:t>
      </w:r>
      <w:r w:rsidRPr="00B514BF">
        <w:t xml:space="preserve"> </w:t>
      </w:r>
    </w:p>
    <w:p w:rsidR="001D75B1" w:rsidRPr="00917431" w:rsidRDefault="001D75B1" w:rsidP="007B249B">
      <w:pPr>
        <w:rPr>
          <w:rFonts w:cstheme="minorHAnsi"/>
        </w:rPr>
      </w:pPr>
    </w:p>
    <w:p w:rsidR="007227FB" w:rsidRPr="00B514BF" w:rsidRDefault="007227FB" w:rsidP="00B514BF">
      <w:pPr>
        <w:autoSpaceDE w:val="0"/>
        <w:autoSpaceDN w:val="0"/>
        <w:adjustRightInd w:val="0"/>
        <w:spacing w:line="240" w:lineRule="auto"/>
        <w:ind w:left="360" w:hanging="360"/>
        <w:rPr>
          <w:rFonts w:ascii="Calibri" w:hAnsi="Calibri" w:cs="Calibri"/>
          <w:b/>
          <w:color w:val="000000"/>
        </w:rPr>
      </w:pPr>
      <w:r w:rsidRPr="00B514BF">
        <w:rPr>
          <w:rFonts w:ascii="Calibri" w:hAnsi="Calibri" w:cs="Calibri"/>
          <w:b/>
          <w:color w:val="000000"/>
        </w:rPr>
        <w:t xml:space="preserve">2. </w:t>
      </w:r>
      <w:r w:rsidR="00B514BF">
        <w:rPr>
          <w:rFonts w:ascii="Calibri" w:hAnsi="Calibri" w:cs="Calibri"/>
          <w:b/>
          <w:color w:val="000000"/>
        </w:rPr>
        <w:t xml:space="preserve">   </w:t>
      </w:r>
      <w:r w:rsidRPr="00B514BF">
        <w:rPr>
          <w:rFonts w:ascii="Calibri" w:hAnsi="Calibri" w:cs="Calibri"/>
          <w:b/>
          <w:i/>
          <w:color w:val="000000"/>
        </w:rPr>
        <w:t>Describe the use and currency of technology used to enhance the department/program. Identify projected needs and rationale.</w:t>
      </w:r>
    </w:p>
    <w:p w:rsidR="0074502A" w:rsidRDefault="0074502A" w:rsidP="00132FD0">
      <w:pPr>
        <w:autoSpaceDE w:val="0"/>
        <w:autoSpaceDN w:val="0"/>
        <w:adjustRightInd w:val="0"/>
        <w:spacing w:line="240" w:lineRule="auto"/>
      </w:pPr>
    </w:p>
    <w:p w:rsidR="00132FD0" w:rsidRDefault="00132FD0" w:rsidP="00B514BF">
      <w:pPr>
        <w:autoSpaceDE w:val="0"/>
        <w:autoSpaceDN w:val="0"/>
        <w:adjustRightInd w:val="0"/>
        <w:spacing w:line="240" w:lineRule="auto"/>
        <w:ind w:left="360" w:firstLine="360"/>
      </w:pPr>
      <w:r>
        <w:t xml:space="preserve">Instruction is heavily influenced </w:t>
      </w:r>
      <w:r w:rsidR="00A1215A">
        <w:t>with</w:t>
      </w:r>
      <w:r>
        <w:t xml:space="preserve"> the use of technology and various forms of technological mediums.   For example, PowerPoint is used to create a visually pleasing instructional presentation that meets the needs of visual learners.  Video</w:t>
      </w:r>
      <w:r w:rsidR="005244AF">
        <w:t xml:space="preserve">, webcasts, and podcasts </w:t>
      </w:r>
      <w:r>
        <w:t xml:space="preserve">related to instruction </w:t>
      </w:r>
      <w:r w:rsidR="005244AF">
        <w:t>are</w:t>
      </w:r>
      <w:r>
        <w:t xml:space="preserve"> embedded </w:t>
      </w:r>
      <w:r w:rsidR="00A1215A">
        <w:t>into</w:t>
      </w:r>
      <w:r w:rsidR="005244AF">
        <w:t xml:space="preserve"> presentation</w:t>
      </w:r>
      <w:r w:rsidR="00A1215A">
        <w:t>s</w:t>
      </w:r>
      <w:r w:rsidR="005244AF">
        <w:t xml:space="preserve"> </w:t>
      </w:r>
      <w:r>
        <w:t xml:space="preserve">to further enhance the </w:t>
      </w:r>
      <w:r w:rsidR="005244AF">
        <w:t>learning</w:t>
      </w:r>
      <w:r>
        <w:t xml:space="preserve"> environment.  This approach is designed to reinforce curriculum, bring relevance to the learning process, and appeal to visual and auditory learners.  </w:t>
      </w:r>
    </w:p>
    <w:p w:rsidR="00132FD0" w:rsidRDefault="00132FD0" w:rsidP="00B514BF">
      <w:pPr>
        <w:autoSpaceDE w:val="0"/>
        <w:autoSpaceDN w:val="0"/>
        <w:adjustRightInd w:val="0"/>
        <w:spacing w:line="240" w:lineRule="auto"/>
        <w:ind w:left="360" w:firstLine="360"/>
      </w:pPr>
    </w:p>
    <w:p w:rsidR="007227FB" w:rsidRDefault="005244AF" w:rsidP="00B514BF">
      <w:pPr>
        <w:autoSpaceDE w:val="0"/>
        <w:autoSpaceDN w:val="0"/>
        <w:adjustRightInd w:val="0"/>
        <w:spacing w:line="240" w:lineRule="auto"/>
        <w:ind w:left="360" w:firstLine="360"/>
      </w:pPr>
      <w:r>
        <w:t>In addition, t</w:t>
      </w:r>
      <w:r w:rsidR="007227FB" w:rsidRPr="004869A8">
        <w:t>he library maintains a subscription to LEXIS/NEXIS Academic Universe for the whole college, and the program uses this</w:t>
      </w:r>
      <w:r w:rsidR="00C22C04">
        <w:t xml:space="preserve">, as well as other </w:t>
      </w:r>
      <w:r>
        <w:t xml:space="preserve">technology-based </w:t>
      </w:r>
      <w:r w:rsidR="00C22C04">
        <w:t>resources,</w:t>
      </w:r>
      <w:r w:rsidR="004869A8" w:rsidRPr="004869A8">
        <w:t xml:space="preserve"> as needed</w:t>
      </w:r>
      <w:r w:rsidR="00A11EBB">
        <w:t xml:space="preserve"> for legal research.</w:t>
      </w:r>
    </w:p>
    <w:p w:rsidR="0013404E" w:rsidRDefault="0013404E" w:rsidP="009277D1">
      <w:pPr>
        <w:autoSpaceDE w:val="0"/>
        <w:autoSpaceDN w:val="0"/>
        <w:adjustRightInd w:val="0"/>
        <w:spacing w:line="240" w:lineRule="auto"/>
      </w:pPr>
    </w:p>
    <w:p w:rsidR="005244AF" w:rsidRPr="005244AF" w:rsidRDefault="005244AF" w:rsidP="009277D1">
      <w:pPr>
        <w:autoSpaceDE w:val="0"/>
        <w:autoSpaceDN w:val="0"/>
        <w:adjustRightInd w:val="0"/>
        <w:spacing w:line="240" w:lineRule="auto"/>
        <w:rPr>
          <w:rFonts w:ascii="Calibri" w:hAnsi="Calibri" w:cs="Calibri"/>
          <w:color w:val="000000"/>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i/>
          <w:color w:val="000000"/>
        </w:rPr>
        <w:t xml:space="preserve">3. </w:t>
      </w:r>
      <w:r w:rsidR="00B514BF">
        <w:rPr>
          <w:rFonts w:cstheme="minorHAnsi"/>
          <w:b/>
          <w:i/>
          <w:color w:val="000000"/>
        </w:rPr>
        <w:t xml:space="preserve">   </w:t>
      </w:r>
      <w:r w:rsidRPr="00B514BF">
        <w:rPr>
          <w:rFonts w:cstheme="minorHAnsi"/>
          <w:b/>
          <w:i/>
          <w:color w:val="000000"/>
        </w:rPr>
        <w:t>If applicable, describe the support the program receives from industry. If the support is not adequate, what is necessary to improve that support?</w:t>
      </w:r>
    </w:p>
    <w:p w:rsidR="0013404E" w:rsidRDefault="0013404E" w:rsidP="007B249B">
      <w:pPr>
        <w:rPr>
          <w:rFonts w:cstheme="minorHAnsi"/>
        </w:rPr>
      </w:pPr>
    </w:p>
    <w:p w:rsidR="00E0416C" w:rsidRPr="00E0416C" w:rsidRDefault="007227FB" w:rsidP="00B514BF">
      <w:pPr>
        <w:autoSpaceDE w:val="0"/>
        <w:autoSpaceDN w:val="0"/>
        <w:adjustRightInd w:val="0"/>
        <w:spacing w:line="240" w:lineRule="auto"/>
        <w:ind w:left="360" w:firstLine="360"/>
      </w:pPr>
      <w:r w:rsidRPr="00E0416C">
        <w:t xml:space="preserve">A number of </w:t>
      </w:r>
      <w:r w:rsidR="00E0416C" w:rsidRPr="00E0416C">
        <w:t xml:space="preserve">law enforcement and police academy personnel provide valuable feedback as needed.  </w:t>
      </w:r>
      <w:r w:rsidRPr="00E0416C">
        <w:t xml:space="preserve"> </w:t>
      </w:r>
      <w:r w:rsidR="00C22C04">
        <w:t>Assistance is</w:t>
      </w:r>
      <w:r w:rsidRPr="00E0416C">
        <w:t xml:space="preserve"> also provide</w:t>
      </w:r>
      <w:r w:rsidR="00C22C04">
        <w:t>d</w:t>
      </w:r>
      <w:r w:rsidRPr="00E0416C">
        <w:t xml:space="preserve"> to students in the form o</w:t>
      </w:r>
      <w:r w:rsidR="00E0416C" w:rsidRPr="00E0416C">
        <w:t>f opportunities for internships</w:t>
      </w:r>
      <w:r w:rsidR="00C22C04">
        <w:t xml:space="preserve">, volunteerism, </w:t>
      </w:r>
      <w:r w:rsidR="00E0416C" w:rsidRPr="00E0416C">
        <w:t>and jobs</w:t>
      </w:r>
      <w:r w:rsidRPr="00E0416C">
        <w:t>.</w:t>
      </w:r>
      <w:r w:rsidR="00E0416C" w:rsidRPr="00E0416C">
        <w:t xml:space="preserve">  </w:t>
      </w:r>
      <w:r w:rsidRPr="00E0416C">
        <w:t xml:space="preserve"> </w:t>
      </w:r>
      <w:r w:rsidR="00A11EBB">
        <w:t xml:space="preserve">Support is adequate to inform the AJ Program and to direct its initiatives related to student success, job readiness, and transfer paths.  </w:t>
      </w:r>
      <w:r w:rsidR="004F53F9">
        <w:t>The P</w:t>
      </w:r>
      <w:r w:rsidRPr="00E0416C">
        <w:t xml:space="preserve">rogram's use of this </w:t>
      </w:r>
      <w:r w:rsidR="00C22C04">
        <w:t xml:space="preserve">network and </w:t>
      </w:r>
      <w:r w:rsidRPr="00E0416C">
        <w:t xml:space="preserve">committee is more fully described in Part A, Item 9, above. </w:t>
      </w:r>
    </w:p>
    <w:p w:rsidR="00E0416C" w:rsidRPr="00E0416C" w:rsidRDefault="00E0416C" w:rsidP="00B514BF">
      <w:pPr>
        <w:autoSpaceDE w:val="0"/>
        <w:autoSpaceDN w:val="0"/>
        <w:adjustRightInd w:val="0"/>
        <w:spacing w:line="240" w:lineRule="auto"/>
        <w:ind w:left="360" w:firstLine="360"/>
      </w:pPr>
    </w:p>
    <w:p w:rsidR="007227FB" w:rsidRPr="00E0416C" w:rsidRDefault="004F53F9" w:rsidP="00B514BF">
      <w:pPr>
        <w:autoSpaceDE w:val="0"/>
        <w:autoSpaceDN w:val="0"/>
        <w:adjustRightInd w:val="0"/>
        <w:spacing w:line="240" w:lineRule="auto"/>
        <w:ind w:left="360" w:firstLine="360"/>
        <w:rPr>
          <w:rFonts w:ascii="Calibri" w:hAnsi="Calibri" w:cs="Calibri"/>
          <w:color w:val="000000"/>
        </w:rPr>
      </w:pPr>
      <w:r>
        <w:t>While the P</w:t>
      </w:r>
      <w:r w:rsidR="007227FB" w:rsidRPr="00E0416C">
        <w:t>rogram does not receive direct funding from industry, this possibility could be pursued if the college or district were to provide greater foundational support to assist departments in soliciting donations or endowment funding.</w:t>
      </w:r>
      <w:r w:rsidR="00A11EBB">
        <w:t xml:space="preserve">  </w:t>
      </w:r>
      <w:r w:rsidR="00C22C04">
        <w:t xml:space="preserve">Two to three </w:t>
      </w:r>
      <w:r w:rsidR="00A11EBB">
        <w:t>AJ students</w:t>
      </w:r>
      <w:r w:rsidR="008D1C78">
        <w:t xml:space="preserve"> did</w:t>
      </w:r>
      <w:r w:rsidR="00A11EBB">
        <w:t xml:space="preserve"> receive full scholarship funding from </w:t>
      </w:r>
      <w:r w:rsidR="008D1C78">
        <w:t xml:space="preserve">NOVA Workforce Development </w:t>
      </w:r>
      <w:r w:rsidR="00C22C04">
        <w:t xml:space="preserve">to </w:t>
      </w:r>
      <w:r w:rsidR="00A11EBB">
        <w:t>attend the Basic Police Academy.</w:t>
      </w:r>
      <w:r w:rsidR="00C22C04">
        <w:t xml:space="preserve">  Without this outside funding, these students would not have been able to afford the high cost, approximately $5,000, to attend the academy.</w:t>
      </w:r>
    </w:p>
    <w:p w:rsidR="007227FB" w:rsidRPr="00917431" w:rsidRDefault="007227FB" w:rsidP="007B249B">
      <w:pPr>
        <w:rPr>
          <w:rFonts w:cstheme="minorHAnsi"/>
        </w:rPr>
      </w:pPr>
    </w:p>
    <w:p w:rsidR="008D1C78" w:rsidRDefault="008D1C78" w:rsidP="007B249B">
      <w:pPr>
        <w:rPr>
          <w:rFonts w:cstheme="minorHAnsi"/>
        </w:rPr>
      </w:pPr>
    </w:p>
    <w:p w:rsidR="005244AF" w:rsidRDefault="005244AF" w:rsidP="007B249B">
      <w:pPr>
        <w:rPr>
          <w:rFonts w:cstheme="minorHAnsi"/>
        </w:rPr>
      </w:pPr>
    </w:p>
    <w:p w:rsidR="005244AF" w:rsidRDefault="005244AF" w:rsidP="007B249B">
      <w:pPr>
        <w:rPr>
          <w:rFonts w:cstheme="minorHAnsi"/>
        </w:rPr>
      </w:pPr>
    </w:p>
    <w:p w:rsidR="005244AF" w:rsidRPr="00917431" w:rsidRDefault="005244AF" w:rsidP="007B249B">
      <w:pPr>
        <w:rPr>
          <w:rFonts w:cstheme="minorHAnsi"/>
        </w:rPr>
      </w:pPr>
    </w:p>
    <w:p w:rsidR="005244AF" w:rsidRDefault="005244AF" w:rsidP="005244AF">
      <w:pPr>
        <w:pBdr>
          <w:top w:val="thinThickSmallGap" w:sz="12" w:space="1" w:color="45A98F"/>
        </w:pBdr>
        <w:autoSpaceDE w:val="0"/>
        <w:autoSpaceDN w:val="0"/>
        <w:adjustRightInd w:val="0"/>
        <w:spacing w:line="240" w:lineRule="auto"/>
        <w:ind w:right="-990" w:hanging="720"/>
        <w:rPr>
          <w:rFonts w:ascii="Arial Black" w:hAnsi="Arial Black" w:cstheme="minorHAnsi"/>
          <w:b/>
          <w:bCs/>
          <w:color w:val="003399"/>
          <w:sz w:val="24"/>
          <w:szCs w:val="24"/>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F: Future Needs</w:t>
      </w:r>
    </w:p>
    <w:p w:rsidR="00E0416C" w:rsidRPr="00917431" w:rsidRDefault="00E0416C" w:rsidP="0013404E">
      <w:pPr>
        <w:autoSpaceDE w:val="0"/>
        <w:autoSpaceDN w:val="0"/>
        <w:adjustRightInd w:val="0"/>
        <w:spacing w:line="240" w:lineRule="auto"/>
        <w:rPr>
          <w:rFonts w:cstheme="minorHAnsi"/>
          <w:b/>
          <w:bCs/>
          <w:color w:val="365F92"/>
          <w:sz w:val="24"/>
          <w:szCs w:val="24"/>
        </w:rPr>
      </w:pPr>
    </w:p>
    <w:p w:rsidR="0013404E" w:rsidRPr="00B514BF" w:rsidRDefault="0013404E" w:rsidP="00954D6E">
      <w:pPr>
        <w:pStyle w:val="ListParagraph"/>
        <w:numPr>
          <w:ilvl w:val="0"/>
          <w:numId w:val="8"/>
        </w:numPr>
        <w:autoSpaceDE w:val="0"/>
        <w:autoSpaceDN w:val="0"/>
        <w:adjustRightInd w:val="0"/>
        <w:spacing w:line="240" w:lineRule="auto"/>
        <w:ind w:left="360"/>
        <w:rPr>
          <w:rFonts w:cstheme="minorHAnsi"/>
          <w:b/>
          <w:color w:val="000000"/>
        </w:rPr>
      </w:pPr>
      <w:r w:rsidRPr="00B514BF">
        <w:rPr>
          <w:rFonts w:cstheme="minorHAnsi"/>
          <w:b/>
          <w:color w:val="000000"/>
        </w:rPr>
        <w:t>Current Budget</w:t>
      </w:r>
    </w:p>
    <w:p w:rsidR="00E0416C" w:rsidRPr="00E0416C" w:rsidRDefault="00E0416C" w:rsidP="00E0416C">
      <w:pPr>
        <w:autoSpaceDE w:val="0"/>
        <w:autoSpaceDN w:val="0"/>
        <w:adjustRightInd w:val="0"/>
        <w:spacing w:line="240" w:lineRule="auto"/>
        <w:rPr>
          <w:rFonts w:cstheme="minorHAnsi"/>
          <w:color w:val="000000"/>
        </w:rPr>
      </w:pPr>
    </w:p>
    <w:p w:rsidR="0013404E" w:rsidRPr="00B514BF" w:rsidRDefault="0013404E" w:rsidP="00B514BF">
      <w:pPr>
        <w:ind w:left="720" w:hanging="360"/>
        <w:rPr>
          <w:rFonts w:cstheme="minorHAnsi"/>
          <w:b/>
          <w:i/>
          <w:color w:val="000000"/>
        </w:rPr>
      </w:pPr>
      <w:r w:rsidRPr="00B514BF">
        <w:rPr>
          <w:rFonts w:cstheme="minorHAnsi"/>
          <w:b/>
          <w:i/>
          <w:color w:val="000000"/>
        </w:rPr>
        <w:t xml:space="preserve">A. </w:t>
      </w:r>
      <w:r w:rsidR="00B514BF" w:rsidRPr="00B514BF">
        <w:rPr>
          <w:rFonts w:cstheme="minorHAnsi"/>
          <w:b/>
          <w:i/>
          <w:color w:val="000000"/>
        </w:rPr>
        <w:t xml:space="preserve">   </w:t>
      </w:r>
      <w:r w:rsidRPr="00B514BF">
        <w:rPr>
          <w:rFonts w:cstheme="minorHAnsi"/>
          <w:b/>
          <w:i/>
          <w:color w:val="000000"/>
        </w:rPr>
        <w:t>Identify the budget currently allocated for the department/program through the division budget (fund 10). Discuss its adequacy in meeting your program’s needs.</w:t>
      </w:r>
    </w:p>
    <w:p w:rsidR="0013404E" w:rsidRPr="00917431" w:rsidRDefault="0013404E" w:rsidP="00B514BF">
      <w:pPr>
        <w:ind w:left="360"/>
        <w:rPr>
          <w:rFonts w:cstheme="minorHAnsi"/>
          <w:color w:val="000000"/>
        </w:rPr>
      </w:pPr>
    </w:p>
    <w:p w:rsidR="0013404E" w:rsidRPr="00E0416C" w:rsidRDefault="007227FB" w:rsidP="00B514BF">
      <w:pPr>
        <w:autoSpaceDE w:val="0"/>
        <w:autoSpaceDN w:val="0"/>
        <w:adjustRightInd w:val="0"/>
        <w:spacing w:line="240" w:lineRule="auto"/>
        <w:ind w:left="720"/>
        <w:rPr>
          <w:rFonts w:ascii="Calibri" w:hAnsi="Calibri" w:cs="Calibri"/>
          <w:color w:val="000000"/>
        </w:rPr>
      </w:pPr>
      <w:r w:rsidRPr="00E0416C">
        <w:rPr>
          <w:rFonts w:ascii="Calibri" w:hAnsi="Calibri" w:cs="Calibri"/>
          <w:color w:val="000000"/>
        </w:rPr>
        <w:t xml:space="preserve">In the current year, </w:t>
      </w:r>
      <w:r w:rsidRPr="00B1227A">
        <w:rPr>
          <w:rFonts w:ascii="Calibri" w:hAnsi="Calibri" w:cs="Calibri"/>
          <w:color w:val="0070C0"/>
        </w:rPr>
        <w:t>$</w:t>
      </w:r>
      <w:r w:rsidR="00B1227A" w:rsidRPr="00B1227A">
        <w:rPr>
          <w:rFonts w:ascii="Calibri" w:hAnsi="Calibri" w:cs="Calibri"/>
          <w:color w:val="0070C0"/>
        </w:rPr>
        <w:t>240,860</w:t>
      </w:r>
      <w:r w:rsidRPr="00E0416C">
        <w:rPr>
          <w:rFonts w:ascii="Calibri" w:hAnsi="Calibri" w:cs="Calibri"/>
          <w:color w:val="000000"/>
        </w:rPr>
        <w:t xml:space="preserve"> is allocated </w:t>
      </w:r>
      <w:r w:rsidR="00C22C04">
        <w:rPr>
          <w:rFonts w:ascii="Calibri" w:hAnsi="Calibri" w:cs="Calibri"/>
          <w:color w:val="000000"/>
        </w:rPr>
        <w:t xml:space="preserve">to the program through Fund 10 </w:t>
      </w:r>
      <w:r w:rsidRPr="00E0416C">
        <w:rPr>
          <w:rFonts w:ascii="Calibri" w:hAnsi="Calibri" w:cs="Calibri"/>
          <w:color w:val="000000"/>
        </w:rPr>
        <w:t>for instructional salaries.</w:t>
      </w:r>
    </w:p>
    <w:p w:rsidR="007227FB" w:rsidRPr="00917431" w:rsidRDefault="007227FB" w:rsidP="0013404E">
      <w:pPr>
        <w:autoSpaceDE w:val="0"/>
        <w:autoSpaceDN w:val="0"/>
        <w:adjustRightInd w:val="0"/>
        <w:spacing w:line="240" w:lineRule="auto"/>
        <w:rPr>
          <w:rFonts w:cstheme="minorHAnsi"/>
          <w:color w:val="000000"/>
        </w:rPr>
      </w:pPr>
    </w:p>
    <w:p w:rsidR="0013404E" w:rsidRPr="00B514BF" w:rsidRDefault="0013404E" w:rsidP="00B514BF">
      <w:pPr>
        <w:autoSpaceDE w:val="0"/>
        <w:autoSpaceDN w:val="0"/>
        <w:adjustRightInd w:val="0"/>
        <w:spacing w:line="240" w:lineRule="auto"/>
        <w:ind w:left="720" w:hanging="360"/>
        <w:rPr>
          <w:rFonts w:cstheme="minorHAnsi"/>
          <w:b/>
          <w:i/>
          <w:color w:val="000000"/>
        </w:rPr>
      </w:pPr>
      <w:r w:rsidRPr="00B514BF">
        <w:rPr>
          <w:rFonts w:cstheme="minorHAnsi"/>
          <w:b/>
          <w:color w:val="000000"/>
        </w:rPr>
        <w:t xml:space="preserve">B. </w:t>
      </w:r>
      <w:r w:rsidR="00B514BF">
        <w:rPr>
          <w:rFonts w:cstheme="minorHAnsi"/>
          <w:b/>
          <w:color w:val="000000"/>
        </w:rPr>
        <w:t xml:space="preserve">   </w:t>
      </w:r>
      <w:r w:rsidRPr="00B514BF">
        <w:rPr>
          <w:rFonts w:cstheme="minorHAnsi"/>
          <w:b/>
          <w:i/>
          <w:color w:val="000000"/>
        </w:rPr>
        <w:t>Identify any external (fund 17) funding the department/program receives, and describe its primary use.</w:t>
      </w:r>
    </w:p>
    <w:p w:rsidR="0013404E" w:rsidRPr="00E0416C" w:rsidRDefault="0013404E" w:rsidP="0013404E">
      <w:pPr>
        <w:rPr>
          <w:rFonts w:cstheme="minorHAnsi"/>
          <w:b/>
          <w:i/>
        </w:rPr>
      </w:pPr>
    </w:p>
    <w:p w:rsidR="007227FB" w:rsidRPr="00E0416C" w:rsidRDefault="00E0416C" w:rsidP="00B514BF">
      <w:pPr>
        <w:ind w:firstLine="720"/>
        <w:rPr>
          <w:rFonts w:cstheme="minorHAnsi"/>
        </w:rPr>
      </w:pPr>
      <w:r w:rsidRPr="00E0416C">
        <w:rPr>
          <w:rFonts w:ascii="Calibri" w:hAnsi="Calibri" w:cs="Calibri"/>
          <w:color w:val="000000"/>
        </w:rPr>
        <w:t>None</w:t>
      </w:r>
    </w:p>
    <w:p w:rsidR="0013404E" w:rsidRPr="00917431" w:rsidRDefault="0013404E" w:rsidP="0013404E">
      <w:pPr>
        <w:rPr>
          <w:rFonts w:cstheme="minorHAnsi"/>
        </w:rPr>
      </w:pPr>
    </w:p>
    <w:p w:rsidR="0013404E" w:rsidRPr="00B514BF" w:rsidRDefault="0013404E" w:rsidP="00B514BF">
      <w:pPr>
        <w:autoSpaceDE w:val="0"/>
        <w:autoSpaceDN w:val="0"/>
        <w:adjustRightInd w:val="0"/>
        <w:spacing w:line="240" w:lineRule="auto"/>
        <w:ind w:left="720" w:hanging="360"/>
        <w:rPr>
          <w:rFonts w:cstheme="minorHAnsi"/>
          <w:b/>
          <w:i/>
          <w:color w:val="000000"/>
        </w:rPr>
      </w:pPr>
      <w:r w:rsidRPr="00B514BF">
        <w:rPr>
          <w:rFonts w:cstheme="minorHAnsi"/>
          <w:b/>
          <w:i/>
          <w:color w:val="000000"/>
        </w:rPr>
        <w:t xml:space="preserve">C. </w:t>
      </w:r>
      <w:r w:rsidR="00B514BF">
        <w:rPr>
          <w:rFonts w:cstheme="minorHAnsi"/>
          <w:b/>
          <w:i/>
          <w:color w:val="000000"/>
        </w:rPr>
        <w:t xml:space="preserve">   </w:t>
      </w:r>
      <w:r w:rsidRPr="00B514BF">
        <w:rPr>
          <w:rFonts w:cstheme="minorHAnsi"/>
          <w:b/>
          <w:i/>
          <w:color w:val="000000"/>
        </w:rPr>
        <w:t>Explain any grants or other external funding sources (partnerships) for which your program is</w:t>
      </w:r>
      <w:r w:rsidR="00B514BF">
        <w:rPr>
          <w:rFonts w:cstheme="minorHAnsi"/>
          <w:b/>
          <w:i/>
          <w:color w:val="000000"/>
        </w:rPr>
        <w:t xml:space="preserve"> </w:t>
      </w:r>
      <w:r w:rsidRPr="00B514BF">
        <w:rPr>
          <w:rFonts w:cstheme="minorHAnsi"/>
          <w:b/>
          <w:i/>
          <w:color w:val="000000"/>
        </w:rPr>
        <w:t>benefiting from.</w:t>
      </w:r>
    </w:p>
    <w:p w:rsidR="0013404E" w:rsidRPr="00917431" w:rsidRDefault="0013404E" w:rsidP="0013404E">
      <w:pPr>
        <w:rPr>
          <w:rFonts w:cstheme="minorHAnsi"/>
        </w:rPr>
      </w:pPr>
    </w:p>
    <w:p w:rsidR="0013404E" w:rsidRPr="008D1C78" w:rsidRDefault="008D1C78" w:rsidP="00B514BF">
      <w:pPr>
        <w:ind w:firstLine="720"/>
        <w:rPr>
          <w:rFonts w:ascii="Calibri" w:hAnsi="Calibri" w:cs="Calibri"/>
          <w:color w:val="000000"/>
        </w:rPr>
      </w:pPr>
      <w:r w:rsidRPr="008D1C78">
        <w:rPr>
          <w:rFonts w:ascii="Calibri" w:hAnsi="Calibri" w:cs="Calibri"/>
          <w:color w:val="000000"/>
        </w:rPr>
        <w:t xml:space="preserve">None </w:t>
      </w:r>
    </w:p>
    <w:p w:rsidR="00E0416C" w:rsidRDefault="00E0416C" w:rsidP="0013404E">
      <w:pPr>
        <w:rPr>
          <w:rFonts w:cstheme="minorHAnsi"/>
        </w:rPr>
      </w:pPr>
    </w:p>
    <w:p w:rsidR="0074502A" w:rsidRPr="005244AF" w:rsidRDefault="0074502A" w:rsidP="005244AF">
      <w:pPr>
        <w:autoSpaceDE w:val="0"/>
        <w:autoSpaceDN w:val="0"/>
        <w:adjustRightInd w:val="0"/>
        <w:spacing w:line="240" w:lineRule="auto"/>
        <w:rPr>
          <w:rFonts w:cstheme="minorHAnsi"/>
          <w:b/>
          <w:i/>
          <w:color w:val="000000"/>
        </w:rPr>
      </w:pPr>
    </w:p>
    <w:p w:rsidR="009B2E4D" w:rsidRPr="009B2E4D" w:rsidRDefault="009B2E4D" w:rsidP="009B2E4D">
      <w:pPr>
        <w:pStyle w:val="ListParagraph"/>
        <w:numPr>
          <w:ilvl w:val="0"/>
          <w:numId w:val="8"/>
        </w:numPr>
        <w:autoSpaceDE w:val="0"/>
        <w:autoSpaceDN w:val="0"/>
        <w:adjustRightInd w:val="0"/>
        <w:spacing w:line="240" w:lineRule="auto"/>
        <w:ind w:left="360"/>
        <w:rPr>
          <w:rFonts w:ascii="Calibri" w:hAnsi="Calibri" w:cs="Calibri"/>
          <w:color w:val="000000"/>
        </w:rPr>
      </w:pPr>
      <w:r w:rsidRPr="009B2E4D">
        <w:rPr>
          <w:rFonts w:cstheme="minorHAnsi"/>
          <w:b/>
          <w:i/>
          <w:color w:val="000000"/>
        </w:rPr>
        <w:t>Explain any grants or other external funding sources for which your program would be a good candidate. Do you have plans to apply for such sources?</w:t>
      </w:r>
    </w:p>
    <w:p w:rsidR="009B2E4D" w:rsidRDefault="009B2E4D" w:rsidP="009B2E4D">
      <w:pPr>
        <w:autoSpaceDE w:val="0"/>
        <w:autoSpaceDN w:val="0"/>
        <w:adjustRightInd w:val="0"/>
        <w:spacing w:line="240" w:lineRule="auto"/>
        <w:rPr>
          <w:rFonts w:ascii="Calibri" w:hAnsi="Calibri" w:cs="Calibri"/>
          <w:color w:val="000000"/>
        </w:rPr>
      </w:pPr>
    </w:p>
    <w:p w:rsidR="007227FB" w:rsidRPr="00E0416C" w:rsidRDefault="008D1C78" w:rsidP="00C22C04">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The AJ Program is a good candidate for external revenue and funding </w:t>
      </w:r>
      <w:r w:rsidR="00C22C04">
        <w:rPr>
          <w:rFonts w:ascii="Calibri" w:hAnsi="Calibri" w:cs="Calibri"/>
          <w:color w:val="000000"/>
        </w:rPr>
        <w:t>through</w:t>
      </w:r>
      <w:r>
        <w:rPr>
          <w:rFonts w:ascii="Calibri" w:hAnsi="Calibri" w:cs="Calibri"/>
          <w:color w:val="000000"/>
        </w:rPr>
        <w:t xml:space="preserve"> CTE </w:t>
      </w:r>
      <w:r w:rsidR="00C22C04">
        <w:rPr>
          <w:rFonts w:ascii="Calibri" w:hAnsi="Calibri" w:cs="Calibri"/>
          <w:color w:val="000000"/>
        </w:rPr>
        <w:t>g</w:t>
      </w:r>
      <w:r>
        <w:rPr>
          <w:rFonts w:ascii="Calibri" w:hAnsi="Calibri" w:cs="Calibri"/>
          <w:color w:val="000000"/>
        </w:rPr>
        <w:t xml:space="preserve">rants such as </w:t>
      </w:r>
      <w:r w:rsidR="003E3424">
        <w:rPr>
          <w:rFonts w:ascii="Calibri" w:hAnsi="Calibri" w:cs="Calibri"/>
          <w:color w:val="000000"/>
        </w:rPr>
        <w:t xml:space="preserve">Perkins </w:t>
      </w:r>
      <w:r w:rsidR="001E71B7">
        <w:rPr>
          <w:rFonts w:ascii="Calibri" w:hAnsi="Calibri" w:cs="Calibri"/>
          <w:color w:val="000000"/>
        </w:rPr>
        <w:t>funding</w:t>
      </w:r>
      <w:r w:rsidR="003E3424">
        <w:rPr>
          <w:rFonts w:ascii="Calibri" w:hAnsi="Calibri" w:cs="Calibri"/>
          <w:color w:val="000000"/>
        </w:rPr>
        <w:t>.  There are also several federal workforce development grants through the Department of Education and Labor that might be suitable sources of revenue for the Program.  The drawback of any gran</w:t>
      </w:r>
      <w:r w:rsidR="000566AE">
        <w:rPr>
          <w:rFonts w:ascii="Calibri" w:hAnsi="Calibri" w:cs="Calibri"/>
          <w:color w:val="000000"/>
        </w:rPr>
        <w:t>t</w:t>
      </w:r>
      <w:r w:rsidR="003E3424">
        <w:rPr>
          <w:rFonts w:ascii="Calibri" w:hAnsi="Calibri" w:cs="Calibri"/>
          <w:color w:val="000000"/>
        </w:rPr>
        <w:t xml:space="preserve"> </w:t>
      </w:r>
      <w:r w:rsidR="007227FB" w:rsidRPr="00E0416C">
        <w:rPr>
          <w:rFonts w:ascii="Calibri" w:hAnsi="Calibri" w:cs="Calibri"/>
          <w:color w:val="000000"/>
        </w:rPr>
        <w:t xml:space="preserve">would be </w:t>
      </w:r>
      <w:r w:rsidR="003E3424">
        <w:rPr>
          <w:rFonts w:ascii="Calibri" w:hAnsi="Calibri" w:cs="Calibri"/>
          <w:color w:val="000000"/>
        </w:rPr>
        <w:t>in the management and</w:t>
      </w:r>
      <w:r w:rsidR="007227FB" w:rsidRPr="00E0416C">
        <w:rPr>
          <w:rFonts w:ascii="Calibri" w:hAnsi="Calibri" w:cs="Calibri"/>
          <w:color w:val="000000"/>
        </w:rPr>
        <w:t xml:space="preserve"> a</w:t>
      </w:r>
      <w:r w:rsidR="003E3424">
        <w:rPr>
          <w:rFonts w:ascii="Calibri" w:hAnsi="Calibri" w:cs="Calibri"/>
          <w:color w:val="000000"/>
        </w:rPr>
        <w:t>dministration process.  For example, with one full-time faculty, it is unlikely that these</w:t>
      </w:r>
      <w:r w:rsidR="007227FB" w:rsidRPr="00E0416C">
        <w:rPr>
          <w:rFonts w:ascii="Calibri" w:hAnsi="Calibri" w:cs="Calibri"/>
          <w:color w:val="000000"/>
        </w:rPr>
        <w:t xml:space="preserve"> grants</w:t>
      </w:r>
      <w:r w:rsidR="003E3424">
        <w:rPr>
          <w:rFonts w:ascii="Calibri" w:hAnsi="Calibri" w:cs="Calibri"/>
          <w:color w:val="000000"/>
        </w:rPr>
        <w:t xml:space="preserve"> could be </w:t>
      </w:r>
      <w:r w:rsidR="000566AE">
        <w:rPr>
          <w:rFonts w:ascii="Calibri" w:hAnsi="Calibri" w:cs="Calibri"/>
          <w:color w:val="000000"/>
        </w:rPr>
        <w:t>written, adequately applied for, and managed</w:t>
      </w:r>
      <w:r w:rsidR="007227FB" w:rsidRPr="00E0416C">
        <w:rPr>
          <w:rFonts w:ascii="Calibri" w:hAnsi="Calibri" w:cs="Calibri"/>
          <w:color w:val="000000"/>
        </w:rPr>
        <w:t xml:space="preserve">. </w:t>
      </w:r>
      <w:r w:rsidR="003E3424">
        <w:rPr>
          <w:rFonts w:ascii="Calibri" w:hAnsi="Calibri" w:cs="Calibri"/>
          <w:color w:val="000000"/>
        </w:rPr>
        <w:t xml:space="preserve">  </w:t>
      </w:r>
      <w:r w:rsidR="00094964">
        <w:rPr>
          <w:rFonts w:ascii="Calibri" w:hAnsi="Calibri" w:cs="Calibri"/>
          <w:color w:val="000000"/>
        </w:rPr>
        <w:t xml:space="preserve">However, in the future and if applicable, these types of funding sources should be considered as </w:t>
      </w:r>
      <w:r w:rsidR="004F53F9">
        <w:rPr>
          <w:rFonts w:ascii="Calibri" w:hAnsi="Calibri" w:cs="Calibri"/>
          <w:color w:val="000000"/>
        </w:rPr>
        <w:t>a potential means to build the P</w:t>
      </w:r>
      <w:r w:rsidR="00094964">
        <w:rPr>
          <w:rFonts w:ascii="Calibri" w:hAnsi="Calibri" w:cs="Calibri"/>
          <w:color w:val="000000"/>
        </w:rPr>
        <w:t>rogram, boost student enrollment, enhance student success, and benefit the college</w:t>
      </w:r>
      <w:r w:rsidR="007227FB" w:rsidRPr="00E0416C">
        <w:rPr>
          <w:rFonts w:ascii="Calibri" w:hAnsi="Calibri" w:cs="Calibri"/>
          <w:color w:val="000000"/>
        </w:rPr>
        <w:t xml:space="preserve">. </w:t>
      </w:r>
    </w:p>
    <w:p w:rsidR="00094964" w:rsidRDefault="00094964" w:rsidP="0013404E">
      <w:pPr>
        <w:rPr>
          <w:rFonts w:cstheme="minorHAnsi"/>
        </w:rPr>
      </w:pPr>
    </w:p>
    <w:p w:rsidR="005244AF" w:rsidRPr="00917431" w:rsidRDefault="005244AF" w:rsidP="0013404E">
      <w:pPr>
        <w:rPr>
          <w:rFonts w:cstheme="minorHAnsi"/>
        </w:rPr>
      </w:pPr>
    </w:p>
    <w:p w:rsidR="0013404E" w:rsidRPr="00B514BF" w:rsidRDefault="0013404E" w:rsidP="00954D6E">
      <w:pPr>
        <w:pStyle w:val="ListParagraph"/>
        <w:numPr>
          <w:ilvl w:val="0"/>
          <w:numId w:val="8"/>
        </w:numPr>
        <w:autoSpaceDE w:val="0"/>
        <w:autoSpaceDN w:val="0"/>
        <w:adjustRightInd w:val="0"/>
        <w:spacing w:line="240" w:lineRule="auto"/>
        <w:ind w:left="360"/>
        <w:rPr>
          <w:rFonts w:cstheme="minorHAnsi"/>
          <w:b/>
          <w:i/>
          <w:color w:val="000000"/>
        </w:rPr>
      </w:pPr>
      <w:r w:rsidRPr="00B514BF">
        <w:rPr>
          <w:rFonts w:cstheme="minorHAnsi"/>
          <w:b/>
          <w:i/>
          <w:color w:val="000000"/>
        </w:rPr>
        <w:t xml:space="preserve"> Please describe any unmet needs for your program and how you plan to address them. Are any additional resources needed to accomplish your program’s CTAs?</w:t>
      </w:r>
    </w:p>
    <w:p w:rsidR="0013404E" w:rsidRDefault="0013404E" w:rsidP="0013404E">
      <w:pPr>
        <w:rPr>
          <w:rFonts w:cstheme="minorHAnsi"/>
        </w:rPr>
      </w:pPr>
    </w:p>
    <w:p w:rsidR="008E6188" w:rsidRDefault="004F53F9" w:rsidP="00B514BF">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Presently, the P</w:t>
      </w:r>
      <w:r w:rsidR="007227FB" w:rsidRPr="00E0416C">
        <w:rPr>
          <w:rFonts w:ascii="Calibri" w:hAnsi="Calibri" w:cs="Calibri"/>
          <w:color w:val="000000"/>
        </w:rPr>
        <w:t xml:space="preserve">rogram does not have any unmet needs. However, </w:t>
      </w:r>
      <w:r w:rsidR="00094964">
        <w:rPr>
          <w:rFonts w:ascii="Calibri" w:hAnsi="Calibri" w:cs="Calibri"/>
          <w:color w:val="000000"/>
        </w:rPr>
        <w:t>increased expectation</w:t>
      </w:r>
      <w:r w:rsidR="007227FB" w:rsidRPr="00E0416C">
        <w:rPr>
          <w:rFonts w:ascii="Calibri" w:hAnsi="Calibri" w:cs="Calibri"/>
          <w:color w:val="000000"/>
        </w:rPr>
        <w:t xml:space="preserve"> of accountability in relation to SLO assessment and graduation success rates</w:t>
      </w:r>
      <w:r w:rsidR="00094964">
        <w:rPr>
          <w:rFonts w:ascii="Calibri" w:hAnsi="Calibri" w:cs="Calibri"/>
          <w:color w:val="000000"/>
        </w:rPr>
        <w:t xml:space="preserve"> poses addit</w:t>
      </w:r>
      <w:r>
        <w:rPr>
          <w:rFonts w:ascii="Calibri" w:hAnsi="Calibri" w:cs="Calibri"/>
          <w:color w:val="000000"/>
        </w:rPr>
        <w:t>ional burdens on faculty. This P</w:t>
      </w:r>
      <w:r w:rsidR="00094964">
        <w:rPr>
          <w:rFonts w:ascii="Calibri" w:hAnsi="Calibri" w:cs="Calibri"/>
          <w:color w:val="000000"/>
        </w:rPr>
        <w:t>rogram, like others on</w:t>
      </w:r>
      <w:r w:rsidR="007227FB" w:rsidRPr="00E0416C">
        <w:rPr>
          <w:rFonts w:ascii="Calibri" w:hAnsi="Calibri" w:cs="Calibri"/>
          <w:color w:val="000000"/>
        </w:rPr>
        <w:t xml:space="preserve"> campus, lacks the staffing or financial support to </w:t>
      </w:r>
      <w:r w:rsidR="00094964">
        <w:rPr>
          <w:rFonts w:ascii="Calibri" w:hAnsi="Calibri" w:cs="Calibri"/>
          <w:color w:val="000000"/>
        </w:rPr>
        <w:t>hold AJ specific faculty retreats/meetings</w:t>
      </w:r>
      <w:r w:rsidR="00FC287A">
        <w:rPr>
          <w:rFonts w:ascii="Calibri" w:hAnsi="Calibri" w:cs="Calibri"/>
          <w:color w:val="000000"/>
        </w:rPr>
        <w:t>,</w:t>
      </w:r>
      <w:r w:rsidR="00094964">
        <w:rPr>
          <w:rFonts w:ascii="Calibri" w:hAnsi="Calibri" w:cs="Calibri"/>
          <w:color w:val="000000"/>
        </w:rPr>
        <w:t xml:space="preserve"> or to </w:t>
      </w:r>
      <w:r w:rsidR="007227FB" w:rsidRPr="00E0416C">
        <w:rPr>
          <w:rFonts w:ascii="Calibri" w:hAnsi="Calibri" w:cs="Calibri"/>
          <w:color w:val="000000"/>
        </w:rPr>
        <w:t>conduct any meaningful data collection related to student success or program success</w:t>
      </w:r>
      <w:r w:rsidR="00094964">
        <w:rPr>
          <w:rFonts w:ascii="Calibri" w:hAnsi="Calibri" w:cs="Calibri"/>
          <w:color w:val="000000"/>
        </w:rPr>
        <w:t xml:space="preserve">.  </w:t>
      </w:r>
      <w:r w:rsidR="007227FB" w:rsidRPr="00E0416C">
        <w:rPr>
          <w:rFonts w:ascii="Calibri" w:hAnsi="Calibri" w:cs="Calibri"/>
          <w:color w:val="000000"/>
        </w:rPr>
        <w:t>Ideally, student surveys, placement surveys, graduate surveys, and employer surveys should be conducted regularly so that the results of these evaluations can be used for</w:t>
      </w:r>
      <w:r>
        <w:rPr>
          <w:rFonts w:ascii="Calibri" w:hAnsi="Calibri" w:cs="Calibri"/>
          <w:color w:val="000000"/>
        </w:rPr>
        <w:t xml:space="preserve"> program improvement. However, P</w:t>
      </w:r>
      <w:r w:rsidR="007227FB" w:rsidRPr="00E0416C">
        <w:rPr>
          <w:rFonts w:ascii="Calibri" w:hAnsi="Calibri" w:cs="Calibri"/>
          <w:color w:val="000000"/>
        </w:rPr>
        <w:t xml:space="preserve">rogram faculty members do not have the resources or time to conduct these evaluations, analyze data, and keep this evidence organized. </w:t>
      </w:r>
      <w:r w:rsidR="00D55589">
        <w:rPr>
          <w:rFonts w:ascii="Calibri" w:hAnsi="Calibri" w:cs="Calibri"/>
          <w:color w:val="000000"/>
        </w:rPr>
        <w:t xml:space="preserve"> </w:t>
      </w:r>
      <w:r w:rsidR="00094964">
        <w:rPr>
          <w:rFonts w:ascii="Calibri" w:hAnsi="Calibri" w:cs="Calibri"/>
          <w:color w:val="000000"/>
        </w:rPr>
        <w:t>As</w:t>
      </w:r>
      <w:r w:rsidR="007227FB" w:rsidRPr="00E0416C">
        <w:rPr>
          <w:rFonts w:ascii="Calibri" w:hAnsi="Calibri" w:cs="Calibri"/>
          <w:color w:val="000000"/>
        </w:rPr>
        <w:t xml:space="preserve"> performance expectations </w:t>
      </w:r>
    </w:p>
    <w:p w:rsidR="008E6188" w:rsidRDefault="008E6188" w:rsidP="008E6188">
      <w:pPr>
        <w:pBdr>
          <w:top w:val="thinThickSmallGap" w:sz="12" w:space="1" w:color="45A98F"/>
        </w:pBdr>
        <w:autoSpaceDE w:val="0"/>
        <w:autoSpaceDN w:val="0"/>
        <w:adjustRightInd w:val="0"/>
        <w:spacing w:line="240" w:lineRule="auto"/>
        <w:ind w:left="360" w:right="-990" w:hanging="1080"/>
        <w:rPr>
          <w:rFonts w:ascii="Calibri" w:hAnsi="Calibri" w:cs="Calibri"/>
          <w:color w:val="000000"/>
        </w:rPr>
      </w:pPr>
    </w:p>
    <w:p w:rsidR="007227FB" w:rsidRDefault="007227FB" w:rsidP="008E6188">
      <w:pPr>
        <w:autoSpaceDE w:val="0"/>
        <w:autoSpaceDN w:val="0"/>
        <w:adjustRightInd w:val="0"/>
        <w:spacing w:line="240" w:lineRule="auto"/>
        <w:ind w:left="360"/>
        <w:rPr>
          <w:rFonts w:ascii="Calibri" w:hAnsi="Calibri" w:cs="Calibri"/>
          <w:color w:val="000000"/>
        </w:rPr>
      </w:pPr>
      <w:r w:rsidRPr="00E0416C">
        <w:rPr>
          <w:rFonts w:ascii="Calibri" w:hAnsi="Calibri" w:cs="Calibri"/>
          <w:color w:val="000000"/>
        </w:rPr>
        <w:t xml:space="preserve">increase in these areas, the college </w:t>
      </w:r>
      <w:r w:rsidR="00094964">
        <w:rPr>
          <w:rFonts w:ascii="Calibri" w:hAnsi="Calibri" w:cs="Calibri"/>
          <w:color w:val="000000"/>
        </w:rPr>
        <w:t>must consider how it will</w:t>
      </w:r>
      <w:r w:rsidRPr="00E0416C">
        <w:rPr>
          <w:rFonts w:ascii="Calibri" w:hAnsi="Calibri" w:cs="Calibri"/>
          <w:color w:val="000000"/>
        </w:rPr>
        <w:t xml:space="preserve"> provide the requisite</w:t>
      </w:r>
      <w:r w:rsidR="00094964">
        <w:rPr>
          <w:rFonts w:ascii="Calibri" w:hAnsi="Calibri" w:cs="Calibri"/>
          <w:color w:val="000000"/>
        </w:rPr>
        <w:t xml:space="preserve"> staffing and financial support beyond the direct classroom resources and salaries.  </w:t>
      </w:r>
    </w:p>
    <w:p w:rsidR="004F53F9" w:rsidRDefault="004F53F9" w:rsidP="008E6188">
      <w:pPr>
        <w:autoSpaceDE w:val="0"/>
        <w:autoSpaceDN w:val="0"/>
        <w:adjustRightInd w:val="0"/>
        <w:spacing w:line="240" w:lineRule="auto"/>
        <w:ind w:left="360"/>
        <w:rPr>
          <w:rFonts w:ascii="Calibri" w:hAnsi="Calibri" w:cs="Calibri"/>
          <w:color w:val="000000"/>
        </w:rPr>
      </w:pPr>
    </w:p>
    <w:p w:rsidR="00D55589" w:rsidRPr="00E0416C" w:rsidRDefault="00D55589" w:rsidP="00B514BF">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One way to accomplish this need would be to create a dedicated AJ Website where evaluations and assessments from internal and external stakeholders could be conducted on a regular basis.  This would require financial and technical support from the college to assist AJ staff on all aspects of this initiative.</w:t>
      </w:r>
    </w:p>
    <w:p w:rsidR="0013404E" w:rsidRPr="00917431" w:rsidRDefault="0013404E" w:rsidP="0013404E">
      <w:pPr>
        <w:rPr>
          <w:rFonts w:cstheme="minorHAnsi"/>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color w:val="000000"/>
        </w:rPr>
        <w:t xml:space="preserve">4. </w:t>
      </w:r>
      <w:r w:rsidR="00B514BF">
        <w:rPr>
          <w:rFonts w:cstheme="minorHAnsi"/>
          <w:b/>
          <w:color w:val="000000"/>
        </w:rPr>
        <w:t xml:space="preserve">   </w:t>
      </w:r>
      <w:r w:rsidRPr="00B514BF">
        <w:rPr>
          <w:rFonts w:cstheme="minorHAnsi"/>
          <w:b/>
          <w:i/>
          <w:color w:val="000000"/>
        </w:rPr>
        <w:t>What faculty positions will be needed in the next six years in order to maintain or build the department? Please explain. What staff positions will be needed in the next six years in order to maintain or build the department? Please explain.</w:t>
      </w:r>
    </w:p>
    <w:p w:rsidR="0013404E" w:rsidRPr="00917431" w:rsidRDefault="0013404E" w:rsidP="0013404E">
      <w:pPr>
        <w:rPr>
          <w:rFonts w:cstheme="minorHAnsi"/>
        </w:rPr>
      </w:pPr>
    </w:p>
    <w:p w:rsidR="007227FB" w:rsidRPr="00E0416C" w:rsidRDefault="00B514BF" w:rsidP="00B514BF">
      <w:pPr>
        <w:autoSpaceDE w:val="0"/>
        <w:autoSpaceDN w:val="0"/>
        <w:adjustRightInd w:val="0"/>
        <w:spacing w:line="240" w:lineRule="auto"/>
        <w:ind w:left="360"/>
        <w:rPr>
          <w:rFonts w:ascii="Calibri" w:hAnsi="Calibri" w:cs="Calibri"/>
          <w:color w:val="000000"/>
        </w:rPr>
      </w:pPr>
      <w:r>
        <w:rPr>
          <w:rFonts w:ascii="Calibri" w:hAnsi="Calibri" w:cs="Calibri"/>
          <w:color w:val="000000"/>
        </w:rPr>
        <w:t xml:space="preserve"> </w:t>
      </w:r>
      <w:r>
        <w:rPr>
          <w:rFonts w:ascii="Calibri" w:hAnsi="Calibri" w:cs="Calibri"/>
          <w:color w:val="000000"/>
        </w:rPr>
        <w:tab/>
      </w:r>
      <w:r w:rsidR="004F53F9">
        <w:rPr>
          <w:rFonts w:ascii="Calibri" w:hAnsi="Calibri" w:cs="Calibri"/>
          <w:color w:val="000000"/>
        </w:rPr>
        <w:t>The P</w:t>
      </w:r>
      <w:r w:rsidR="007227FB" w:rsidRPr="00E0416C">
        <w:rPr>
          <w:rFonts w:ascii="Calibri" w:hAnsi="Calibri" w:cs="Calibri"/>
          <w:color w:val="000000"/>
        </w:rPr>
        <w:t>rogram does not need any additional faculty or staff members to maintain its curren</w:t>
      </w:r>
      <w:r w:rsidR="004F53F9">
        <w:rPr>
          <w:rFonts w:ascii="Calibri" w:hAnsi="Calibri" w:cs="Calibri"/>
          <w:color w:val="000000"/>
        </w:rPr>
        <w:t>t performance. However, as the P</w:t>
      </w:r>
      <w:r w:rsidR="007227FB" w:rsidRPr="00E0416C">
        <w:rPr>
          <w:rFonts w:ascii="Calibri" w:hAnsi="Calibri" w:cs="Calibri"/>
          <w:color w:val="000000"/>
        </w:rPr>
        <w:t>rogram adds classes and increases in size, more adjunct faculty members</w:t>
      </w:r>
      <w:r w:rsidR="001E71B7">
        <w:rPr>
          <w:rFonts w:ascii="Calibri" w:hAnsi="Calibri" w:cs="Calibri"/>
          <w:color w:val="000000"/>
        </w:rPr>
        <w:t xml:space="preserve">, or perhaps a full time faculty member, would </w:t>
      </w:r>
      <w:r w:rsidR="007227FB" w:rsidRPr="00E0416C">
        <w:rPr>
          <w:rFonts w:ascii="Calibri" w:hAnsi="Calibri" w:cs="Calibri"/>
          <w:color w:val="000000"/>
        </w:rPr>
        <w:t>be needed to teach additional cou</w:t>
      </w:r>
      <w:r w:rsidR="004F53F9">
        <w:rPr>
          <w:rFonts w:ascii="Calibri" w:hAnsi="Calibri" w:cs="Calibri"/>
          <w:color w:val="000000"/>
        </w:rPr>
        <w:t>rse sections. In addition, the P</w:t>
      </w:r>
      <w:r w:rsidR="007227FB" w:rsidRPr="00E0416C">
        <w:rPr>
          <w:rFonts w:ascii="Calibri" w:hAnsi="Calibri" w:cs="Calibri"/>
          <w:color w:val="000000"/>
        </w:rPr>
        <w:t xml:space="preserve">rogram faculty members foresee a possible need for additional staffing support as identified in the response to Part F (3), above. </w:t>
      </w:r>
    </w:p>
    <w:p w:rsidR="0074502A" w:rsidRDefault="0074502A" w:rsidP="005244AF">
      <w:pPr>
        <w:autoSpaceDE w:val="0"/>
        <w:autoSpaceDN w:val="0"/>
        <w:adjustRightInd w:val="0"/>
        <w:spacing w:line="240" w:lineRule="auto"/>
        <w:ind w:right="-1080"/>
        <w:rPr>
          <w:rFonts w:ascii="Calibri" w:hAnsi="Calibri" w:cs="Calibri"/>
          <w:color w:val="000000"/>
        </w:rPr>
      </w:pPr>
    </w:p>
    <w:p w:rsidR="009B2E4D" w:rsidRPr="00B514BF" w:rsidRDefault="009B2E4D" w:rsidP="009B2E4D">
      <w:pPr>
        <w:autoSpaceDE w:val="0"/>
        <w:autoSpaceDN w:val="0"/>
        <w:adjustRightInd w:val="0"/>
        <w:spacing w:line="240" w:lineRule="auto"/>
        <w:ind w:left="360" w:hanging="360"/>
        <w:rPr>
          <w:rFonts w:cstheme="minorHAnsi"/>
          <w:b/>
          <w:i/>
          <w:color w:val="000000"/>
        </w:rPr>
      </w:pPr>
      <w:r w:rsidRPr="00B514BF">
        <w:rPr>
          <w:rFonts w:cstheme="minorHAnsi"/>
          <w:b/>
          <w:i/>
          <w:color w:val="000000"/>
        </w:rPr>
        <w:t>5.</w:t>
      </w:r>
      <w:r>
        <w:rPr>
          <w:rFonts w:cstheme="minorHAnsi"/>
          <w:b/>
          <w:i/>
          <w:color w:val="000000"/>
        </w:rPr>
        <w:t xml:space="preserve">    </w:t>
      </w:r>
      <w:r w:rsidRPr="00B514BF">
        <w:rPr>
          <w:rFonts w:cstheme="minorHAnsi"/>
          <w:b/>
          <w:i/>
          <w:color w:val="000000"/>
        </w:rPr>
        <w:t>Does your program require any additional facilities, equipment, and/or supplies over the next six years (above and beyond the program’s current budget)?</w:t>
      </w:r>
    </w:p>
    <w:p w:rsidR="009B2E4D" w:rsidRDefault="009B2E4D" w:rsidP="009B2E4D">
      <w:pPr>
        <w:autoSpaceDE w:val="0"/>
        <w:autoSpaceDN w:val="0"/>
        <w:adjustRightInd w:val="0"/>
        <w:spacing w:line="240" w:lineRule="auto"/>
        <w:rPr>
          <w:rFonts w:ascii="Calibri" w:hAnsi="Calibri" w:cs="Calibri"/>
          <w:color w:val="000000"/>
        </w:rPr>
      </w:pPr>
    </w:p>
    <w:p w:rsidR="007227FB" w:rsidRPr="00E0416C" w:rsidRDefault="007227FB" w:rsidP="001E71B7">
      <w:pPr>
        <w:autoSpaceDE w:val="0"/>
        <w:autoSpaceDN w:val="0"/>
        <w:adjustRightInd w:val="0"/>
        <w:spacing w:line="240" w:lineRule="auto"/>
        <w:ind w:left="360" w:firstLine="360"/>
        <w:rPr>
          <w:rFonts w:ascii="Calibri" w:hAnsi="Calibri" w:cs="Calibri"/>
          <w:color w:val="000000"/>
        </w:rPr>
      </w:pPr>
      <w:r w:rsidRPr="00E0416C">
        <w:rPr>
          <w:rFonts w:ascii="Calibri" w:hAnsi="Calibri" w:cs="Calibri"/>
          <w:color w:val="000000"/>
        </w:rPr>
        <w:t xml:space="preserve">No additional needs are anticipated in this regard. However, the </w:t>
      </w:r>
      <w:r w:rsidR="00A91732">
        <w:rPr>
          <w:rFonts w:ascii="Calibri" w:hAnsi="Calibri" w:cs="Calibri"/>
          <w:color w:val="000000"/>
        </w:rPr>
        <w:t>P</w:t>
      </w:r>
      <w:r w:rsidRPr="00E0416C">
        <w:rPr>
          <w:rFonts w:ascii="Calibri" w:hAnsi="Calibri" w:cs="Calibri"/>
          <w:color w:val="000000"/>
        </w:rPr>
        <w:t>rogram encourage</w:t>
      </w:r>
      <w:r w:rsidR="00A91732">
        <w:rPr>
          <w:rFonts w:ascii="Calibri" w:hAnsi="Calibri" w:cs="Calibri"/>
          <w:color w:val="000000"/>
        </w:rPr>
        <w:t>s</w:t>
      </w:r>
      <w:r w:rsidRPr="00E0416C">
        <w:rPr>
          <w:rFonts w:ascii="Calibri" w:hAnsi="Calibri" w:cs="Calibri"/>
          <w:color w:val="000000"/>
        </w:rPr>
        <w:t xml:space="preserve"> the college to provide better support </w:t>
      </w:r>
      <w:r w:rsidR="00A91732">
        <w:rPr>
          <w:rFonts w:ascii="Calibri" w:hAnsi="Calibri" w:cs="Calibri"/>
          <w:color w:val="000000"/>
        </w:rPr>
        <w:t>related to the development and delivery of</w:t>
      </w:r>
      <w:r w:rsidRPr="00E0416C">
        <w:rPr>
          <w:rFonts w:ascii="Calibri" w:hAnsi="Calibri" w:cs="Calibri"/>
          <w:color w:val="000000"/>
        </w:rPr>
        <w:t xml:space="preserve"> online and hybrid courses. Students in online and hybrid courses can only succeed with appropriate infrastructure and support services</w:t>
      </w:r>
      <w:r w:rsidR="00DF0762">
        <w:rPr>
          <w:rFonts w:ascii="Calibri" w:hAnsi="Calibri" w:cs="Calibri"/>
          <w:color w:val="000000"/>
        </w:rPr>
        <w:t>,</w:t>
      </w:r>
      <w:r w:rsidR="00A91732">
        <w:rPr>
          <w:rFonts w:ascii="Calibri" w:hAnsi="Calibri" w:cs="Calibri"/>
          <w:color w:val="000000"/>
        </w:rPr>
        <w:t xml:space="preserve"> and faculty can only facilitate these courses if trained and skilled</w:t>
      </w:r>
      <w:r w:rsidRPr="00E0416C">
        <w:rPr>
          <w:rFonts w:ascii="Calibri" w:hAnsi="Calibri" w:cs="Calibri"/>
          <w:color w:val="000000"/>
        </w:rPr>
        <w:t>. E</w:t>
      </w:r>
      <w:r w:rsidR="008B0888">
        <w:rPr>
          <w:rFonts w:ascii="Calibri" w:hAnsi="Calibri" w:cs="Calibri"/>
          <w:color w:val="000000"/>
        </w:rPr>
        <w:t>ffective training orientations</w:t>
      </w:r>
      <w:r w:rsidRPr="00E0416C">
        <w:rPr>
          <w:rFonts w:ascii="Calibri" w:hAnsi="Calibri" w:cs="Calibri"/>
          <w:color w:val="000000"/>
        </w:rPr>
        <w:t xml:space="preserve">, flexible counseling and student services, and deployment of additional technology solutions will encourage more faculty to teach online and hybrid courses. </w:t>
      </w:r>
    </w:p>
    <w:p w:rsidR="008B0888" w:rsidRDefault="008B0888" w:rsidP="0013404E">
      <w:pPr>
        <w:rPr>
          <w:rFonts w:cstheme="minorHAnsi"/>
        </w:rPr>
      </w:pPr>
    </w:p>
    <w:p w:rsidR="009869B0" w:rsidRPr="00917431" w:rsidRDefault="00651117" w:rsidP="00A66ED4">
      <w:pPr>
        <w:ind w:left="360" w:firstLine="360"/>
        <w:rPr>
          <w:rFonts w:cstheme="minorHAnsi"/>
        </w:rPr>
      </w:pPr>
      <w:r>
        <w:rPr>
          <w:rFonts w:cstheme="minorHAnsi"/>
        </w:rPr>
        <w:t>Some limited and</w:t>
      </w:r>
      <w:r w:rsidR="00A66ED4">
        <w:rPr>
          <w:rFonts w:cstheme="minorHAnsi"/>
        </w:rPr>
        <w:t xml:space="preserve"> basic equipment is needed to keep the AJ Program</w:t>
      </w:r>
      <w:r w:rsidR="008B0888">
        <w:rPr>
          <w:rFonts w:cstheme="minorHAnsi"/>
        </w:rPr>
        <w:t xml:space="preserve"> dynamic and engaging for students.  </w:t>
      </w:r>
      <w:r>
        <w:rPr>
          <w:rFonts w:cstheme="minorHAnsi"/>
        </w:rPr>
        <w:t>Currently the</w:t>
      </w:r>
      <w:r w:rsidR="008B0888">
        <w:rPr>
          <w:rFonts w:cstheme="minorHAnsi"/>
        </w:rPr>
        <w:t xml:space="preserve"> Program is heavily reliant on the Police Academy to provide basic equipment for classes such as AJ-15 Introduction to Criminal Investigations.  For example, each semester faculty </w:t>
      </w:r>
      <w:r>
        <w:rPr>
          <w:rFonts w:cstheme="minorHAnsi"/>
        </w:rPr>
        <w:t xml:space="preserve">members </w:t>
      </w:r>
      <w:r w:rsidR="008B0888">
        <w:rPr>
          <w:rFonts w:cstheme="minorHAnsi"/>
        </w:rPr>
        <w:t xml:space="preserve">use mannequins, fake blood, </w:t>
      </w:r>
      <w:r w:rsidR="00A66ED4">
        <w:rPr>
          <w:rFonts w:cstheme="minorHAnsi"/>
        </w:rPr>
        <w:t xml:space="preserve">fake weapons, and other pieces of physical evidence.  </w:t>
      </w:r>
      <w:r>
        <w:rPr>
          <w:rFonts w:cstheme="minorHAnsi"/>
        </w:rPr>
        <w:t>Although this equipment is currently available through the academy, all instructors may not be aware of this or there may be confli</w:t>
      </w:r>
      <w:r w:rsidR="00FC287A">
        <w:rPr>
          <w:rFonts w:cstheme="minorHAnsi"/>
        </w:rPr>
        <w:t>cts with academy use</w:t>
      </w:r>
      <w:r>
        <w:rPr>
          <w:rFonts w:cstheme="minorHAnsi"/>
        </w:rPr>
        <w:t xml:space="preserve"> thus preventing </w:t>
      </w:r>
      <w:r w:rsidR="00FC287A">
        <w:rPr>
          <w:rFonts w:cstheme="minorHAnsi"/>
        </w:rPr>
        <w:t>AJ Program</w:t>
      </w:r>
      <w:r>
        <w:rPr>
          <w:rFonts w:cstheme="minorHAnsi"/>
        </w:rPr>
        <w:t xml:space="preserve"> use.  </w:t>
      </w:r>
      <w:r w:rsidR="00A66ED4">
        <w:rPr>
          <w:rFonts w:cstheme="minorHAnsi"/>
        </w:rPr>
        <w:t xml:space="preserve">The college </w:t>
      </w:r>
      <w:r>
        <w:rPr>
          <w:rFonts w:cstheme="minorHAnsi"/>
        </w:rPr>
        <w:t>might</w:t>
      </w:r>
      <w:r w:rsidR="00A66ED4">
        <w:rPr>
          <w:rFonts w:cstheme="minorHAnsi"/>
        </w:rPr>
        <w:t xml:space="preserve"> consider a small stipend to purchase common materials and equipment that all faculty </w:t>
      </w:r>
      <w:r w:rsidR="00FC287A">
        <w:rPr>
          <w:rFonts w:cstheme="minorHAnsi"/>
        </w:rPr>
        <w:t>members and students could benefit from.</w:t>
      </w:r>
    </w:p>
    <w:p w:rsidR="00B514BF" w:rsidRDefault="00B514BF"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5244AF">
      <w:pPr>
        <w:pBdr>
          <w:top w:val="thinThickSmallGap" w:sz="12" w:space="1" w:color="45A98F"/>
        </w:pBdr>
        <w:autoSpaceDE w:val="0"/>
        <w:autoSpaceDN w:val="0"/>
        <w:adjustRightInd w:val="0"/>
        <w:spacing w:line="240" w:lineRule="auto"/>
        <w:ind w:right="-1080" w:hanging="720"/>
        <w:rPr>
          <w:rFonts w:ascii="Arial Narrow" w:hAnsi="Arial Narrow" w:cstheme="minorHAnsi"/>
          <w:b/>
          <w:bCs/>
          <w:color w:val="003399"/>
          <w:sz w:val="24"/>
          <w:szCs w:val="24"/>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G: Additional Information</w:t>
      </w:r>
    </w:p>
    <w:p w:rsidR="00B514BF" w:rsidRDefault="00B514BF" w:rsidP="0013404E">
      <w:pPr>
        <w:autoSpaceDE w:val="0"/>
        <w:autoSpaceDN w:val="0"/>
        <w:adjustRightInd w:val="0"/>
        <w:spacing w:line="240" w:lineRule="auto"/>
        <w:rPr>
          <w:rFonts w:cstheme="minorHAnsi"/>
          <w:color w:val="000000"/>
        </w:rPr>
      </w:pPr>
    </w:p>
    <w:p w:rsidR="0013404E" w:rsidRPr="00B514BF" w:rsidRDefault="0013404E" w:rsidP="0013404E">
      <w:pPr>
        <w:autoSpaceDE w:val="0"/>
        <w:autoSpaceDN w:val="0"/>
        <w:adjustRightInd w:val="0"/>
        <w:spacing w:line="240" w:lineRule="auto"/>
        <w:rPr>
          <w:rFonts w:cstheme="minorHAnsi"/>
          <w:b/>
          <w:i/>
          <w:color w:val="000000"/>
        </w:rPr>
      </w:pPr>
      <w:r w:rsidRPr="00B514BF">
        <w:rPr>
          <w:rFonts w:cstheme="minorHAnsi"/>
          <w:b/>
          <w:i/>
          <w:color w:val="000000"/>
        </w:rPr>
        <w:t>Please provide any other pertinent information about the program that these questions did not give you an opportunity to address.</w:t>
      </w:r>
    </w:p>
    <w:p w:rsidR="0013404E" w:rsidRDefault="0013404E" w:rsidP="0013404E">
      <w:pPr>
        <w:rPr>
          <w:rFonts w:cstheme="minorHAnsi"/>
        </w:rPr>
      </w:pPr>
    </w:p>
    <w:p w:rsidR="007227FB" w:rsidRPr="00E0416C" w:rsidRDefault="007227FB" w:rsidP="00B514BF">
      <w:pPr>
        <w:autoSpaceDE w:val="0"/>
        <w:autoSpaceDN w:val="0"/>
        <w:adjustRightInd w:val="0"/>
        <w:spacing w:line="240" w:lineRule="auto"/>
        <w:ind w:firstLine="720"/>
        <w:rPr>
          <w:rFonts w:ascii="Calibri" w:hAnsi="Calibri" w:cs="Calibri"/>
          <w:color w:val="000000"/>
        </w:rPr>
      </w:pPr>
      <w:r w:rsidRPr="00E0416C">
        <w:rPr>
          <w:rFonts w:ascii="Calibri" w:hAnsi="Calibri" w:cs="Calibri"/>
          <w:color w:val="000000"/>
        </w:rPr>
        <w:t xml:space="preserve">In summary, the </w:t>
      </w:r>
      <w:r w:rsidR="00E0416C" w:rsidRPr="00E0416C">
        <w:rPr>
          <w:rFonts w:ascii="Calibri" w:hAnsi="Calibri" w:cs="Calibri"/>
          <w:color w:val="000000"/>
        </w:rPr>
        <w:t>AJ</w:t>
      </w:r>
      <w:r w:rsidRPr="00E0416C">
        <w:rPr>
          <w:rFonts w:ascii="Calibri" w:hAnsi="Calibri" w:cs="Calibri"/>
          <w:color w:val="000000"/>
        </w:rPr>
        <w:t xml:space="preserve"> Program is a highly successful CTE program. Its degrees prepare students for professional-level jobs in a career field that continues to grow and is projected by the U.S. Department of Labor’s Bureau of Labor Statistics to continue growing at a “much faster than average” pace. The </w:t>
      </w:r>
      <w:r w:rsidR="00B3089B">
        <w:rPr>
          <w:rFonts w:ascii="Calibri" w:hAnsi="Calibri" w:cs="Calibri"/>
          <w:color w:val="000000"/>
        </w:rPr>
        <w:t>AJ P</w:t>
      </w:r>
      <w:r w:rsidRPr="00E0416C">
        <w:rPr>
          <w:rFonts w:ascii="Calibri" w:hAnsi="Calibri" w:cs="Calibri"/>
          <w:color w:val="000000"/>
        </w:rPr>
        <w:t xml:space="preserve">rogram is helping the college fulfill its Mission and Strategic Initiatives, </w:t>
      </w:r>
      <w:r w:rsidR="00B3089B">
        <w:rPr>
          <w:rFonts w:ascii="Calibri" w:hAnsi="Calibri" w:cs="Calibri"/>
          <w:color w:val="000000"/>
        </w:rPr>
        <w:t xml:space="preserve">is </w:t>
      </w:r>
      <w:r w:rsidRPr="00E0416C">
        <w:rPr>
          <w:rFonts w:ascii="Calibri" w:hAnsi="Calibri" w:cs="Calibri"/>
          <w:color w:val="000000"/>
        </w:rPr>
        <w:t xml:space="preserve">working closely with strong </w:t>
      </w:r>
      <w:r w:rsidR="00E0416C" w:rsidRPr="00E0416C">
        <w:rPr>
          <w:rFonts w:ascii="Calibri" w:hAnsi="Calibri" w:cs="Calibri"/>
          <w:color w:val="000000"/>
        </w:rPr>
        <w:t>community advisories</w:t>
      </w:r>
      <w:r w:rsidRPr="00E0416C">
        <w:rPr>
          <w:rFonts w:ascii="Calibri" w:hAnsi="Calibri" w:cs="Calibri"/>
          <w:color w:val="000000"/>
        </w:rPr>
        <w:t xml:space="preserve">, and </w:t>
      </w:r>
      <w:r w:rsidR="00B3089B">
        <w:rPr>
          <w:rFonts w:ascii="Calibri" w:hAnsi="Calibri" w:cs="Calibri"/>
          <w:color w:val="000000"/>
        </w:rPr>
        <w:t xml:space="preserve">is </w:t>
      </w:r>
      <w:r w:rsidRPr="00E0416C">
        <w:rPr>
          <w:rFonts w:ascii="Calibri" w:hAnsi="Calibri" w:cs="Calibri"/>
          <w:color w:val="000000"/>
        </w:rPr>
        <w:t xml:space="preserve">creating </w:t>
      </w:r>
      <w:r w:rsidR="00B3089B">
        <w:rPr>
          <w:rFonts w:ascii="Calibri" w:hAnsi="Calibri" w:cs="Calibri"/>
          <w:color w:val="000000"/>
        </w:rPr>
        <w:t>a cycle of improvement through learning outcome</w:t>
      </w:r>
      <w:r w:rsidRPr="00E0416C">
        <w:rPr>
          <w:rFonts w:ascii="Calibri" w:hAnsi="Calibri" w:cs="Calibri"/>
          <w:color w:val="000000"/>
        </w:rPr>
        <w:t xml:space="preserve"> assessment and evaluation. Furthermore, the </w:t>
      </w:r>
      <w:r w:rsidR="00562A06">
        <w:rPr>
          <w:rFonts w:ascii="Calibri" w:hAnsi="Calibri" w:cs="Calibri"/>
          <w:color w:val="000000"/>
        </w:rPr>
        <w:t>P</w:t>
      </w:r>
      <w:r w:rsidRPr="00E0416C">
        <w:rPr>
          <w:rFonts w:ascii="Calibri" w:hAnsi="Calibri" w:cs="Calibri"/>
          <w:color w:val="000000"/>
        </w:rPr>
        <w:t xml:space="preserve">rogram’s productivity is higher, and its cost lower, than most other CTE programs on this campus. The college should remain committed to supporting and growing this valuable program. </w:t>
      </w:r>
    </w:p>
    <w:p w:rsidR="009869B0" w:rsidRDefault="009869B0" w:rsidP="007227FB">
      <w:pPr>
        <w:autoSpaceDE w:val="0"/>
        <w:autoSpaceDN w:val="0"/>
        <w:adjustRightInd w:val="0"/>
        <w:spacing w:line="240" w:lineRule="auto"/>
        <w:rPr>
          <w:rFonts w:ascii="Calibri,BoldItalic" w:hAnsi="Calibri,BoldItalic" w:cs="Calibri,BoldItalic"/>
          <w:b/>
          <w:bCs/>
          <w:i/>
          <w:iCs/>
          <w:color w:val="1F497D"/>
        </w:rPr>
      </w:pPr>
    </w:p>
    <w:p w:rsidR="00BA443A" w:rsidRDefault="00BA443A" w:rsidP="00BA443A">
      <w:pPr>
        <w:autoSpaceDE w:val="0"/>
        <w:autoSpaceDN w:val="0"/>
        <w:adjustRightInd w:val="0"/>
        <w:spacing w:line="240" w:lineRule="auto"/>
        <w:rPr>
          <w:rFonts w:ascii="Arial Black" w:hAnsi="Arial Black" w:cs="Arial Narrow,Bold"/>
          <w:b/>
          <w:bCs/>
          <w:color w:val="003399"/>
          <w:sz w:val="24"/>
          <w:szCs w:val="24"/>
        </w:rPr>
      </w:pPr>
      <w:r>
        <w:rPr>
          <w:rFonts w:ascii="Arial Black" w:hAnsi="Arial Black" w:cs="Arial Narrow,Bold"/>
          <w:b/>
          <w:bCs/>
          <w:color w:val="003399"/>
          <w:sz w:val="24"/>
          <w:szCs w:val="24"/>
        </w:rPr>
        <w:t>PART H</w:t>
      </w:r>
      <w:r w:rsidRPr="00B514BF">
        <w:rPr>
          <w:rFonts w:ascii="Arial Black" w:hAnsi="Arial Black" w:cs="Arial Narrow,Bold"/>
          <w:b/>
          <w:bCs/>
          <w:color w:val="003399"/>
          <w:sz w:val="24"/>
          <w:szCs w:val="24"/>
        </w:rPr>
        <w:t xml:space="preserve">: </w:t>
      </w:r>
      <w:r>
        <w:rPr>
          <w:rFonts w:ascii="Arial Black" w:hAnsi="Arial Black" w:cs="Arial Narrow,Bold"/>
          <w:b/>
          <w:bCs/>
          <w:color w:val="003399"/>
          <w:sz w:val="24"/>
          <w:szCs w:val="24"/>
        </w:rPr>
        <w:t>Annual Assessment: Program Faculty and PR Committee</w:t>
      </w:r>
    </w:p>
    <w:p w:rsidR="00461DC3" w:rsidRDefault="00461DC3" w:rsidP="007227FB">
      <w:pPr>
        <w:autoSpaceDE w:val="0"/>
        <w:autoSpaceDN w:val="0"/>
        <w:adjustRightInd w:val="0"/>
        <w:spacing w:line="240" w:lineRule="auto"/>
        <w:rPr>
          <w:rFonts w:ascii="Calibri,BoldItalic" w:hAnsi="Calibri,BoldItalic" w:cs="Calibri,BoldItalic"/>
          <w:b/>
          <w:bCs/>
          <w:iCs/>
          <w:color w:val="1F497D"/>
        </w:rPr>
      </w:pPr>
    </w:p>
    <w:p w:rsidR="00BA443A" w:rsidRPr="00BA443A" w:rsidRDefault="00BA443A" w:rsidP="00BA443A">
      <w:pPr>
        <w:autoSpaceDE w:val="0"/>
        <w:autoSpaceDN w:val="0"/>
        <w:adjustRightInd w:val="0"/>
        <w:spacing w:line="240" w:lineRule="auto"/>
        <w:ind w:firstLine="720"/>
        <w:rPr>
          <w:rFonts w:ascii="Calibri" w:hAnsi="Calibri" w:cs="Calibri,BoldItalic"/>
          <w:bCs/>
          <w:iCs/>
        </w:rPr>
      </w:pPr>
      <w:r w:rsidRPr="00BA443A">
        <w:rPr>
          <w:rFonts w:ascii="Calibri" w:hAnsi="Calibri" w:cs="Calibri,BoldItalic"/>
          <w:bCs/>
          <w:iCs/>
        </w:rPr>
        <w:t>N/A</w:t>
      </w:r>
    </w:p>
    <w:p w:rsidR="00BA443A" w:rsidRDefault="00BA443A" w:rsidP="00BA443A">
      <w:pPr>
        <w:autoSpaceDE w:val="0"/>
        <w:autoSpaceDN w:val="0"/>
        <w:adjustRightInd w:val="0"/>
        <w:rPr>
          <w:rFonts w:ascii="Arial Black" w:hAnsi="Arial Black" w:cs="Arial Narrow,Bold"/>
          <w:b/>
          <w:bCs/>
          <w:color w:val="003399"/>
          <w:sz w:val="24"/>
          <w:szCs w:val="24"/>
        </w:rPr>
      </w:pPr>
    </w:p>
    <w:p w:rsidR="00BA443A" w:rsidRDefault="00BA443A" w:rsidP="00BA443A">
      <w:pPr>
        <w:autoSpaceDE w:val="0"/>
        <w:autoSpaceDN w:val="0"/>
        <w:adjustRightInd w:val="0"/>
        <w:rPr>
          <w:rFonts w:ascii="Arial Black" w:hAnsi="Arial Black" w:cs="Arial Narrow,Bold"/>
          <w:b/>
          <w:bCs/>
          <w:color w:val="003399"/>
          <w:sz w:val="24"/>
          <w:szCs w:val="24"/>
        </w:rPr>
      </w:pPr>
    </w:p>
    <w:p w:rsidR="00B514BF" w:rsidRDefault="008F794B" w:rsidP="00BA443A">
      <w:pPr>
        <w:autoSpaceDE w:val="0"/>
        <w:autoSpaceDN w:val="0"/>
        <w:adjustRightInd w:val="0"/>
        <w:rPr>
          <w:rFonts w:ascii="Arial Black" w:hAnsi="Arial Black" w:cs="Arial Narrow,Bold"/>
          <w:b/>
          <w:bCs/>
          <w:color w:val="003399"/>
          <w:sz w:val="24"/>
          <w:szCs w:val="24"/>
        </w:rPr>
      </w:pPr>
      <w:r>
        <w:rPr>
          <w:rFonts w:ascii="Arial Black" w:hAnsi="Arial Black" w:cs="Arial Narrow,Bold"/>
          <w:b/>
          <w:bCs/>
          <w:color w:val="003399"/>
          <w:sz w:val="24"/>
          <w:szCs w:val="24"/>
        </w:rPr>
        <w:t xml:space="preserve">PART </w:t>
      </w:r>
      <w:r w:rsidR="00461DC3">
        <w:rPr>
          <w:rFonts w:ascii="Arial Black" w:hAnsi="Arial Black" w:cs="Arial Narrow,Bold"/>
          <w:b/>
          <w:bCs/>
          <w:color w:val="003399"/>
          <w:sz w:val="24"/>
          <w:szCs w:val="24"/>
        </w:rPr>
        <w:t>I</w:t>
      </w:r>
      <w:r w:rsidR="007227FB" w:rsidRPr="00B514BF">
        <w:rPr>
          <w:rFonts w:ascii="Arial Black" w:hAnsi="Arial Black" w:cs="Arial Narrow,Bold"/>
          <w:b/>
          <w:bCs/>
          <w:color w:val="003399"/>
          <w:sz w:val="24"/>
          <w:szCs w:val="24"/>
        </w:rPr>
        <w:t>: Resource Allocation Table</w:t>
      </w:r>
    </w:p>
    <w:p w:rsidR="00BA443A" w:rsidRPr="00B514BF" w:rsidRDefault="00BA443A" w:rsidP="00BA443A">
      <w:pPr>
        <w:autoSpaceDE w:val="0"/>
        <w:autoSpaceDN w:val="0"/>
        <w:adjustRightInd w:val="0"/>
        <w:rPr>
          <w:rFonts w:ascii="Arial Black" w:hAnsi="Arial Black" w:cs="Arial Narrow,Bold"/>
          <w:b/>
          <w:bCs/>
          <w:color w:val="003399"/>
          <w:sz w:val="24"/>
          <w:szCs w:val="24"/>
        </w:rPr>
      </w:pPr>
    </w:p>
    <w:p w:rsidR="007227FB" w:rsidRDefault="007227FB" w:rsidP="00BC4989">
      <w:pPr>
        <w:autoSpaceDE w:val="0"/>
        <w:autoSpaceDN w:val="0"/>
        <w:adjustRightInd w:val="0"/>
        <w:spacing w:line="240" w:lineRule="auto"/>
        <w:ind w:firstLine="720"/>
        <w:rPr>
          <w:rFonts w:ascii="Calibri" w:hAnsi="Calibri" w:cs="Calibri"/>
          <w:color w:val="000000"/>
        </w:rPr>
      </w:pPr>
      <w:r>
        <w:rPr>
          <w:rFonts w:ascii="Calibri" w:hAnsi="Calibri" w:cs="Calibri"/>
          <w:color w:val="000000"/>
        </w:rPr>
        <w:t xml:space="preserve">Program Reviews provide a valuable source of information for the </w:t>
      </w:r>
      <w:r w:rsidR="008E6188">
        <w:rPr>
          <w:rFonts w:ascii="Calibri" w:hAnsi="Calibri" w:cs="Calibri"/>
          <w:color w:val="000000"/>
        </w:rPr>
        <w:t>c</w:t>
      </w:r>
      <w:r>
        <w:rPr>
          <w:rFonts w:ascii="Calibri" w:hAnsi="Calibri" w:cs="Calibri"/>
          <w:color w:val="000000"/>
        </w:rPr>
        <w:t xml:space="preserve">ollege as it makes decisions on resource allocation, both in terms of funding and cuts. The following information, in table format, </w:t>
      </w:r>
      <w:r w:rsidR="008E6188">
        <w:rPr>
          <w:rFonts w:ascii="Calibri" w:hAnsi="Calibri" w:cs="Calibri"/>
          <w:color w:val="000000"/>
        </w:rPr>
        <w:t>can</w:t>
      </w:r>
      <w:r>
        <w:rPr>
          <w:rFonts w:ascii="Calibri" w:hAnsi="Calibri" w:cs="Calibri"/>
          <w:color w:val="000000"/>
        </w:rPr>
        <w:t xml:space="preserve"> be used by the College Budget Committee to help inform EVC’s Budget and Planning Process.</w:t>
      </w:r>
    </w:p>
    <w:p w:rsidR="007227FB" w:rsidRDefault="007227FB" w:rsidP="007227FB"/>
    <w:p w:rsidR="009869B0" w:rsidRDefault="009869B0" w:rsidP="007227FB"/>
    <w:tbl>
      <w:tblPr>
        <w:tblStyle w:val="LightList-Accent12"/>
        <w:tblW w:w="0" w:type="auto"/>
        <w:tblLook w:val="04A0" w:firstRow="1" w:lastRow="0" w:firstColumn="1" w:lastColumn="0" w:noHBand="0" w:noVBand="1"/>
      </w:tblPr>
      <w:tblGrid>
        <w:gridCol w:w="4428"/>
        <w:gridCol w:w="360"/>
        <w:gridCol w:w="22"/>
        <w:gridCol w:w="4046"/>
      </w:tblGrid>
      <w:tr w:rsidR="009869B0" w:rsidTr="00986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0" w:type="dxa"/>
            <w:gridSpan w:val="3"/>
            <w:tcBorders>
              <w:right w:val="single" w:sz="4" w:space="0" w:color="auto"/>
            </w:tcBorders>
          </w:tcPr>
          <w:p w:rsidR="009869B0" w:rsidRDefault="009869B0" w:rsidP="009869B0">
            <w:pPr>
              <w:jc w:val="center"/>
              <w:rPr>
                <w:b w:val="0"/>
                <w:bCs w:val="0"/>
              </w:rPr>
            </w:pPr>
            <w:r w:rsidRPr="009869B0">
              <w:rPr>
                <w:color w:val="auto"/>
              </w:rPr>
              <w:t>Item Title</w:t>
            </w:r>
          </w:p>
          <w:p w:rsidR="009869B0" w:rsidRPr="009869B0" w:rsidRDefault="009869B0" w:rsidP="009869B0">
            <w:pPr>
              <w:jc w:val="center"/>
              <w:rPr>
                <w:color w:val="auto"/>
              </w:rPr>
            </w:pPr>
          </w:p>
        </w:tc>
        <w:tc>
          <w:tcPr>
            <w:tcW w:w="4046" w:type="dxa"/>
            <w:tcBorders>
              <w:left w:val="single" w:sz="4" w:space="0" w:color="auto"/>
            </w:tcBorders>
          </w:tcPr>
          <w:p w:rsidR="009869B0" w:rsidRDefault="009869B0" w:rsidP="009869B0">
            <w:pPr>
              <w:ind w:left="1032"/>
              <w:cnfStyle w:val="100000000000" w:firstRow="1" w:lastRow="0" w:firstColumn="0" w:lastColumn="0" w:oddVBand="0" w:evenVBand="0" w:oddHBand="0" w:evenHBand="0" w:firstRowFirstColumn="0" w:firstRowLastColumn="0" w:lastRowFirstColumn="0" w:lastRowLastColumn="0"/>
              <w:rPr>
                <w:color w:val="auto"/>
              </w:rPr>
            </w:pPr>
            <w:r>
              <w:rPr>
                <w:color w:val="auto"/>
              </w:rPr>
              <w:t xml:space="preserve">          </w:t>
            </w:r>
            <w:r w:rsidRPr="009869B0">
              <w:rPr>
                <w:color w:val="auto"/>
              </w:rPr>
              <w:t>Response</w:t>
            </w:r>
          </w:p>
          <w:p w:rsidR="009869B0" w:rsidRPr="009869B0" w:rsidRDefault="009869B0" w:rsidP="009869B0">
            <w:pPr>
              <w:jc w:val="center"/>
              <w:cnfStyle w:val="100000000000" w:firstRow="1" w:lastRow="0" w:firstColumn="0" w:lastColumn="0" w:oddVBand="0" w:evenVBand="0" w:oddHBand="0" w:evenHBand="0" w:firstRowFirstColumn="0" w:firstRowLastColumn="0" w:lastRowFirstColumn="0" w:lastRowLastColumn="0"/>
              <w:rPr>
                <w:b w:val="0"/>
                <w:bCs w:val="0"/>
              </w:rPr>
            </w:pP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Productivity (WSCH/FTEF):</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722"/>
              <w:cnfStyle w:val="000000100000" w:firstRow="0" w:lastRow="0" w:firstColumn="0" w:lastColumn="0" w:oddVBand="0" w:evenVBand="0" w:oddHBand="1" w:evenHBand="0" w:firstRowFirstColumn="0" w:firstRowLastColumn="0" w:lastRowFirstColumn="0" w:lastRowLastColumn="0"/>
            </w:pPr>
            <w:r w:rsidRPr="009869B0">
              <w:t>774.5</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Student Success Rate (Retention):</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822"/>
              <w:cnfStyle w:val="000000000000" w:firstRow="0" w:lastRow="0" w:firstColumn="0" w:lastColumn="0" w:oddVBand="0" w:evenVBand="0" w:oddHBand="0" w:evenHBand="0" w:firstRowFirstColumn="0" w:firstRowLastColumn="0" w:lastRowFirstColumn="0" w:lastRowLastColumn="0"/>
            </w:pPr>
            <w:r w:rsidRPr="009869B0">
              <w:t>90%</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Number of class sections offered:</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522"/>
              <w:cnfStyle w:val="000000100000" w:firstRow="0" w:lastRow="0" w:firstColumn="0" w:lastColumn="0" w:oddVBand="0" w:evenVBand="0" w:oddHBand="1" w:evenHBand="0" w:firstRowFirstColumn="0" w:firstRowLastColumn="0" w:lastRowFirstColumn="0" w:lastRowLastColumn="0"/>
            </w:pPr>
            <w:r w:rsidRPr="009869B0">
              <w:t>32 (2012/13)</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Changes in enrollment:</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F8157C" w:rsidP="00F8157C">
            <w:pPr>
              <w:jc w:val="center"/>
              <w:cnfStyle w:val="000000000000" w:firstRow="0" w:lastRow="0" w:firstColumn="0" w:lastColumn="0" w:oddVBand="0" w:evenVBand="0" w:oddHBand="0" w:evenHBand="0" w:firstRowFirstColumn="0" w:firstRowLastColumn="0" w:lastRowFirstColumn="0" w:lastRowLastColumn="0"/>
            </w:pPr>
            <w:r>
              <w:t>+21% (since 2008)</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Current Budget</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cnfStyle w:val="000000100000" w:firstRow="0" w:lastRow="0" w:firstColumn="0" w:lastColumn="0" w:oddVBand="0" w:evenVBand="0" w:oddHBand="1" w:evenHBand="0" w:firstRowFirstColumn="0" w:firstRowLastColumn="0" w:lastRowFirstColumn="0" w:lastRowLastColumn="0"/>
            </w:pPr>
            <w:r w:rsidRPr="009869B0">
              <w:t xml:space="preserve">                              $240,860</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rPr>
                <w:rFonts w:ascii="Calibri" w:hAnsi="Calibri" w:cs="Calibri"/>
              </w:rPr>
              <w:t>External funding:</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cnfStyle w:val="000000000000" w:firstRow="0" w:lastRow="0" w:firstColumn="0" w:lastColumn="0" w:oddVBand="0" w:evenVBand="0" w:oddHBand="0" w:evenHBand="0" w:firstRowFirstColumn="0" w:firstRowLastColumn="0" w:lastRowFirstColumn="0" w:lastRowLastColumn="0"/>
            </w:pPr>
            <w:r w:rsidRPr="009869B0">
              <w:rPr>
                <w:rFonts w:ascii="Calibri" w:hAnsi="Calibri" w:cs="Calibri"/>
              </w:rPr>
              <w:t xml:space="preserve">                                    $ 0</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Future Needs/Additional Costs:</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562A06" w:rsidP="00562A06">
            <w:pPr>
              <w:jc w:val="center"/>
              <w:cnfStyle w:val="000000100000" w:firstRow="0" w:lastRow="0" w:firstColumn="0" w:lastColumn="0" w:oddVBand="0" w:evenVBand="0" w:oddHBand="1" w:evenHBand="0" w:firstRowFirstColumn="0" w:firstRowLastColumn="0" w:lastRowFirstColumn="0" w:lastRowLastColumn="0"/>
            </w:pPr>
            <w:r>
              <w:t>None Required</w:t>
            </w:r>
          </w:p>
        </w:tc>
      </w:tr>
    </w:tbl>
    <w:p w:rsidR="007227FB" w:rsidRPr="00BC4989" w:rsidRDefault="007227FB" w:rsidP="007227FB">
      <w:pPr>
        <w:rPr>
          <w:rFonts w:ascii="Calibri" w:hAnsi="Calibri" w:cs="Calibri"/>
          <w:b/>
          <w:color w:val="003399"/>
        </w:rPr>
      </w:pPr>
      <w:r w:rsidRPr="00BC4989">
        <w:rPr>
          <w:rFonts w:ascii="Calibri" w:hAnsi="Calibri" w:cs="Calibri"/>
          <w:b/>
          <w:color w:val="003399"/>
        </w:rPr>
        <w:tab/>
      </w:r>
      <w:r w:rsidR="00E0416C" w:rsidRPr="00BC4989">
        <w:rPr>
          <w:rFonts w:ascii="Calibri" w:hAnsi="Calibri" w:cs="Calibri"/>
          <w:b/>
          <w:color w:val="003399"/>
        </w:rPr>
        <w:t xml:space="preserve"> </w:t>
      </w:r>
    </w:p>
    <w:p w:rsidR="007227FB" w:rsidRDefault="007227FB" w:rsidP="007227FB">
      <w:r w:rsidRPr="00E0416C">
        <w:tab/>
      </w:r>
      <w:r w:rsidR="00E0416C">
        <w:t xml:space="preserve"> </w:t>
      </w:r>
    </w:p>
    <w:p w:rsidR="00E0416C" w:rsidRDefault="00E0416C" w:rsidP="0013404E">
      <w:pPr>
        <w:rPr>
          <w:rFonts w:cstheme="minorHAnsi"/>
        </w:rPr>
      </w:pPr>
    </w:p>
    <w:p w:rsidR="006A5477" w:rsidRDefault="00E0416C" w:rsidP="0013404E">
      <w:pPr>
        <w:rPr>
          <w:rFonts w:cstheme="minorHAnsi"/>
        </w:rPr>
      </w:pPr>
      <w:r w:rsidRPr="009869B0">
        <w:rPr>
          <w:rFonts w:cstheme="minorHAnsi"/>
          <w:b/>
        </w:rPr>
        <w:t>End of Report</w:t>
      </w:r>
    </w:p>
    <w:sectPr w:rsidR="006A5477" w:rsidSect="00197603">
      <w:headerReference w:type="default" r:id="rId29"/>
      <w:footerReference w:type="default" r:id="rId30"/>
      <w:pgSz w:w="12240" w:h="15840"/>
      <w:pgMar w:top="1440" w:right="1890" w:bottom="1440" w:left="1710" w:header="720" w:footer="720" w:gutter="0"/>
      <w:pgBorders w:offsetFrom="page">
        <w:bottom w:val="single" w:sz="4" w:space="24" w:color="0066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1B1" w:rsidRDefault="007D31B1" w:rsidP="00461EEE">
      <w:pPr>
        <w:spacing w:line="240" w:lineRule="auto"/>
      </w:pPr>
      <w:r>
        <w:separator/>
      </w:r>
    </w:p>
  </w:endnote>
  <w:endnote w:type="continuationSeparator" w:id="0">
    <w:p w:rsidR="007D31B1" w:rsidRDefault="007D31B1" w:rsidP="00461E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Bold">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BoldItalic">
    <w:panose1 w:val="00000000000000000000"/>
    <w:charset w:val="00"/>
    <w:family w:val="swiss"/>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85493"/>
      <w:docPartObj>
        <w:docPartGallery w:val="Page Numbers (Bottom of Page)"/>
        <w:docPartUnique/>
      </w:docPartObj>
    </w:sdtPr>
    <w:sdtEndPr/>
    <w:sdtContent>
      <w:p w:rsidR="00CE22C2" w:rsidRDefault="007D31B1">
        <w:pPr>
          <w:pStyle w:val="Footer"/>
          <w:jc w:val="center"/>
        </w:pPr>
        <w:r>
          <w:fldChar w:fldCharType="begin"/>
        </w:r>
        <w:r>
          <w:instrText xml:space="preserve"> PAGE   \* MERGEFORMAT </w:instrText>
        </w:r>
        <w:r>
          <w:fldChar w:fldCharType="separate"/>
        </w:r>
        <w:r w:rsidR="008E055F">
          <w:rPr>
            <w:noProof/>
          </w:rPr>
          <w:t>1</w:t>
        </w:r>
        <w:r>
          <w:rPr>
            <w:noProof/>
          </w:rPr>
          <w:fldChar w:fldCharType="end"/>
        </w:r>
      </w:p>
    </w:sdtContent>
  </w:sdt>
  <w:p w:rsidR="00CE22C2" w:rsidRDefault="00CE22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1B1" w:rsidRDefault="007D31B1" w:rsidP="00461EEE">
      <w:pPr>
        <w:spacing w:line="240" w:lineRule="auto"/>
      </w:pPr>
      <w:r>
        <w:separator/>
      </w:r>
    </w:p>
  </w:footnote>
  <w:footnote w:type="continuationSeparator" w:id="0">
    <w:p w:rsidR="007D31B1" w:rsidRDefault="007D31B1" w:rsidP="00461E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2C2" w:rsidRPr="00B478E5" w:rsidRDefault="00CE22C2" w:rsidP="00AC7F83">
    <w:pPr>
      <w:pStyle w:val="Header"/>
      <w:ind w:right="-720" w:hanging="720"/>
      <w:rPr>
        <w:sz w:val="18"/>
        <w:szCs w:val="18"/>
      </w:rPr>
    </w:pPr>
    <w:r>
      <w:rPr>
        <w:sz w:val="18"/>
        <w:szCs w:val="18"/>
      </w:rPr>
      <w:t>Instructional Program Review</w:t>
    </w:r>
    <w:r>
      <w:rPr>
        <w:sz w:val="18"/>
        <w:szCs w:val="18"/>
      </w:rPr>
      <w:tab/>
      <w:t xml:space="preserve">                                                                                                                                                        Preparer: Cindy Bevan</w:t>
    </w:r>
    <w:r w:rsidRPr="00B478E5">
      <w:rPr>
        <w:sz w:val="18"/>
        <w:szCs w:val="18"/>
      </w:rPr>
      <w:tab/>
      <w:t xml:space="preserve">                                                                                             </w:t>
    </w:r>
    <w:r>
      <w:rPr>
        <w:sz w:val="18"/>
        <w:szCs w:val="18"/>
      </w:rPr>
      <w:t xml:space="preserve">           </w:t>
    </w:r>
  </w:p>
  <w:p w:rsidR="00CE22C2" w:rsidRPr="00B478E5" w:rsidRDefault="00CE22C2" w:rsidP="009F4582">
    <w:pPr>
      <w:pStyle w:val="Header"/>
      <w:tabs>
        <w:tab w:val="clear" w:pos="9360"/>
        <w:tab w:val="right" w:pos="9720"/>
      </w:tabs>
      <w:ind w:left="-720" w:right="-1080"/>
      <w:rPr>
        <w:sz w:val="18"/>
        <w:szCs w:val="18"/>
      </w:rPr>
    </w:pPr>
    <w:r>
      <w:rPr>
        <w:sz w:val="18"/>
        <w:szCs w:val="18"/>
      </w:rPr>
      <w:t xml:space="preserve">     2012-2013</w:t>
    </w:r>
    <w:r w:rsidRPr="00B478E5">
      <w:rPr>
        <w:sz w:val="18"/>
        <w:szCs w:val="18"/>
      </w:rPr>
      <w:t xml:space="preserve">                                                                                          </w:t>
    </w:r>
    <w:r>
      <w:rPr>
        <w:sz w:val="18"/>
        <w:szCs w:val="18"/>
      </w:rPr>
      <w:t xml:space="preserve">                                                                                  Faculty, Administration of Justice   </w:t>
    </w:r>
  </w:p>
  <w:p w:rsidR="00CE22C2" w:rsidRPr="00B478E5" w:rsidRDefault="00CE22C2" w:rsidP="00280924">
    <w:pPr>
      <w:pStyle w:val="Header"/>
      <w:ind w:left="-1008" w:right="-720"/>
      <w:rPr>
        <w:sz w:val="18"/>
        <w:szCs w:val="18"/>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EF9715F"/>
    <w:multiLevelType w:val="hybridMultilevel"/>
    <w:tmpl w:val="933E2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20508"/>
    <w:multiLevelType w:val="hybridMultilevel"/>
    <w:tmpl w:val="FCE479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4E2C36"/>
    <w:multiLevelType w:val="hybridMultilevel"/>
    <w:tmpl w:val="2D9C10B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655273"/>
    <w:multiLevelType w:val="hybridMultilevel"/>
    <w:tmpl w:val="8168189C"/>
    <w:lvl w:ilvl="0" w:tplc="D2708F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00361E"/>
    <w:multiLevelType w:val="multilevel"/>
    <w:tmpl w:val="5E5459B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start w:val="3"/>
      <w:numFmt w:val="decimal"/>
      <w:lvlText w:val="%3"/>
      <w:lvlJc w:val="left"/>
      <w:pPr>
        <w:ind w:left="1800" w:hanging="360"/>
      </w:pPr>
      <w:rPr>
        <w:rFonts w:hint="default"/>
      </w:rPr>
    </w:lvl>
    <w:lvl w:ilvl="3">
      <w:start w:val="2"/>
      <w:numFmt w:val="upperRoman"/>
      <w:lvlText w:val="%4."/>
      <w:lvlJc w:val="left"/>
      <w:pPr>
        <w:ind w:left="2880" w:hanging="720"/>
      </w:pPr>
      <w:rPr>
        <w:rFonts w:hint="default"/>
      </w:rPr>
    </w:lvl>
    <w:lvl w:ilvl="4">
      <w:start w:val="1"/>
      <w:numFmt w:val="decimal"/>
      <w:lvlText w:val="(%5)"/>
      <w:lvlJc w:val="left"/>
      <w:pPr>
        <w:ind w:left="3240" w:hanging="360"/>
      </w:pPr>
      <w:rPr>
        <w:rFonts w:hint="default"/>
        <w:sz w:val="18"/>
        <w:szCs w:val="18"/>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516968D3"/>
    <w:multiLevelType w:val="hybridMultilevel"/>
    <w:tmpl w:val="8392DED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407EB4"/>
    <w:multiLevelType w:val="hybridMultilevel"/>
    <w:tmpl w:val="8B1E5DB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63A449BD"/>
    <w:multiLevelType w:val="hybridMultilevel"/>
    <w:tmpl w:val="342837A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67562553"/>
    <w:multiLevelType w:val="hybridMultilevel"/>
    <w:tmpl w:val="6136C1AC"/>
    <w:lvl w:ilvl="0" w:tplc="BA026D16">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7439722B"/>
    <w:multiLevelType w:val="hybridMultilevel"/>
    <w:tmpl w:val="7CEE2D44"/>
    <w:lvl w:ilvl="0" w:tplc="0D0006BC">
      <w:start w:val="1"/>
      <w:numFmt w:val="decimal"/>
      <w:lvlText w:val="%1."/>
      <w:lvlJc w:val="left"/>
      <w:pPr>
        <w:ind w:left="720" w:hanging="360"/>
      </w:pPr>
      <w:rPr>
        <w:rFonts w:eastAsia="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3C7256"/>
    <w:multiLevelType w:val="hybridMultilevel"/>
    <w:tmpl w:val="B3BEF8FA"/>
    <w:lvl w:ilvl="0" w:tplc="2F10C2B8">
      <w:start w:val="5"/>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9"/>
  </w:num>
  <w:num w:numId="5">
    <w:abstractNumId w:val="11"/>
  </w:num>
  <w:num w:numId="6">
    <w:abstractNumId w:val="8"/>
  </w:num>
  <w:num w:numId="7">
    <w:abstractNumId w:val="7"/>
  </w:num>
  <w:num w:numId="8">
    <w:abstractNumId w:val="1"/>
  </w:num>
  <w:num w:numId="9">
    <w:abstractNumId w:val="6"/>
  </w:num>
  <w:num w:numId="10">
    <w:abstractNumId w:val="10"/>
  </w:num>
  <w:num w:numId="11">
    <w:abstractNumId w:val="2"/>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47"/>
    <w:rsid w:val="00000B19"/>
    <w:rsid w:val="00002191"/>
    <w:rsid w:val="000022DD"/>
    <w:rsid w:val="00004A65"/>
    <w:rsid w:val="00007A6B"/>
    <w:rsid w:val="00007C6B"/>
    <w:rsid w:val="00013469"/>
    <w:rsid w:val="00013CC2"/>
    <w:rsid w:val="00015189"/>
    <w:rsid w:val="00020EA1"/>
    <w:rsid w:val="00021873"/>
    <w:rsid w:val="0002249B"/>
    <w:rsid w:val="00026E8C"/>
    <w:rsid w:val="00030808"/>
    <w:rsid w:val="00035329"/>
    <w:rsid w:val="000476E4"/>
    <w:rsid w:val="00050024"/>
    <w:rsid w:val="0005175E"/>
    <w:rsid w:val="000566AE"/>
    <w:rsid w:val="00057C3F"/>
    <w:rsid w:val="0006022E"/>
    <w:rsid w:val="000607E7"/>
    <w:rsid w:val="00061C63"/>
    <w:rsid w:val="000650BA"/>
    <w:rsid w:val="000715FE"/>
    <w:rsid w:val="00077690"/>
    <w:rsid w:val="00077C2A"/>
    <w:rsid w:val="00077D90"/>
    <w:rsid w:val="00082354"/>
    <w:rsid w:val="00084290"/>
    <w:rsid w:val="00084C1D"/>
    <w:rsid w:val="00092526"/>
    <w:rsid w:val="000925DA"/>
    <w:rsid w:val="00094443"/>
    <w:rsid w:val="00094964"/>
    <w:rsid w:val="00094F2A"/>
    <w:rsid w:val="0009657E"/>
    <w:rsid w:val="000A0D38"/>
    <w:rsid w:val="000A230E"/>
    <w:rsid w:val="000A6038"/>
    <w:rsid w:val="000A70E8"/>
    <w:rsid w:val="000A7E18"/>
    <w:rsid w:val="000B36D7"/>
    <w:rsid w:val="000B6E4E"/>
    <w:rsid w:val="000C089F"/>
    <w:rsid w:val="000C0D07"/>
    <w:rsid w:val="000C192A"/>
    <w:rsid w:val="000C1E4C"/>
    <w:rsid w:val="000C35DF"/>
    <w:rsid w:val="000C770A"/>
    <w:rsid w:val="000D045B"/>
    <w:rsid w:val="000D1FD8"/>
    <w:rsid w:val="000D2C20"/>
    <w:rsid w:val="000D4D93"/>
    <w:rsid w:val="000D5312"/>
    <w:rsid w:val="000E0538"/>
    <w:rsid w:val="000E107B"/>
    <w:rsid w:val="000E35AF"/>
    <w:rsid w:val="000E56C6"/>
    <w:rsid w:val="000F5DF3"/>
    <w:rsid w:val="001009E6"/>
    <w:rsid w:val="0010305A"/>
    <w:rsid w:val="00103F87"/>
    <w:rsid w:val="00104387"/>
    <w:rsid w:val="001051BF"/>
    <w:rsid w:val="001054A9"/>
    <w:rsid w:val="0010677A"/>
    <w:rsid w:val="00113A33"/>
    <w:rsid w:val="00116BE5"/>
    <w:rsid w:val="00116E70"/>
    <w:rsid w:val="00120DE3"/>
    <w:rsid w:val="0012460C"/>
    <w:rsid w:val="001247C6"/>
    <w:rsid w:val="00124C5D"/>
    <w:rsid w:val="0012684D"/>
    <w:rsid w:val="00127EF8"/>
    <w:rsid w:val="001322FC"/>
    <w:rsid w:val="00132685"/>
    <w:rsid w:val="00132FD0"/>
    <w:rsid w:val="001331E8"/>
    <w:rsid w:val="0013404E"/>
    <w:rsid w:val="00141A6E"/>
    <w:rsid w:val="00141EAF"/>
    <w:rsid w:val="00142AAC"/>
    <w:rsid w:val="001441CB"/>
    <w:rsid w:val="00147915"/>
    <w:rsid w:val="00150F48"/>
    <w:rsid w:val="001603D7"/>
    <w:rsid w:val="00162308"/>
    <w:rsid w:val="00164B74"/>
    <w:rsid w:val="001658DE"/>
    <w:rsid w:val="001667CB"/>
    <w:rsid w:val="00166B3A"/>
    <w:rsid w:val="00167DDD"/>
    <w:rsid w:val="0017060E"/>
    <w:rsid w:val="001722A8"/>
    <w:rsid w:val="00172B88"/>
    <w:rsid w:val="00174E32"/>
    <w:rsid w:val="00175B31"/>
    <w:rsid w:val="0017673F"/>
    <w:rsid w:val="001775A7"/>
    <w:rsid w:val="001778D2"/>
    <w:rsid w:val="0018041E"/>
    <w:rsid w:val="0019264F"/>
    <w:rsid w:val="00192DAD"/>
    <w:rsid w:val="00192E4B"/>
    <w:rsid w:val="0019306A"/>
    <w:rsid w:val="00195F9D"/>
    <w:rsid w:val="00197603"/>
    <w:rsid w:val="001A0695"/>
    <w:rsid w:val="001A2F2E"/>
    <w:rsid w:val="001A5E8C"/>
    <w:rsid w:val="001B1C0A"/>
    <w:rsid w:val="001B3210"/>
    <w:rsid w:val="001B576B"/>
    <w:rsid w:val="001B6C4D"/>
    <w:rsid w:val="001B71CC"/>
    <w:rsid w:val="001B7406"/>
    <w:rsid w:val="001C5314"/>
    <w:rsid w:val="001C57A8"/>
    <w:rsid w:val="001D2826"/>
    <w:rsid w:val="001D3319"/>
    <w:rsid w:val="001D3468"/>
    <w:rsid w:val="001D3A47"/>
    <w:rsid w:val="001D5C7E"/>
    <w:rsid w:val="001D75B1"/>
    <w:rsid w:val="001E0224"/>
    <w:rsid w:val="001E0A26"/>
    <w:rsid w:val="001E2967"/>
    <w:rsid w:val="001E479E"/>
    <w:rsid w:val="001E555C"/>
    <w:rsid w:val="001E62E4"/>
    <w:rsid w:val="001E6AA3"/>
    <w:rsid w:val="001E71B7"/>
    <w:rsid w:val="001F06AF"/>
    <w:rsid w:val="001F08A4"/>
    <w:rsid w:val="001F0C5A"/>
    <w:rsid w:val="001F1A42"/>
    <w:rsid w:val="001F28AB"/>
    <w:rsid w:val="001F48F7"/>
    <w:rsid w:val="001F6C4C"/>
    <w:rsid w:val="001F7893"/>
    <w:rsid w:val="00204412"/>
    <w:rsid w:val="00206B10"/>
    <w:rsid w:val="00212C89"/>
    <w:rsid w:val="00213B0D"/>
    <w:rsid w:val="00215D66"/>
    <w:rsid w:val="00215E13"/>
    <w:rsid w:val="00217A37"/>
    <w:rsid w:val="0022205B"/>
    <w:rsid w:val="0022458A"/>
    <w:rsid w:val="002251D3"/>
    <w:rsid w:val="002251EA"/>
    <w:rsid w:val="00226A15"/>
    <w:rsid w:val="00232ADA"/>
    <w:rsid w:val="00232F24"/>
    <w:rsid w:val="00233D2E"/>
    <w:rsid w:val="00233F04"/>
    <w:rsid w:val="00235342"/>
    <w:rsid w:val="00235BA2"/>
    <w:rsid w:val="00237763"/>
    <w:rsid w:val="00237BBD"/>
    <w:rsid w:val="00241560"/>
    <w:rsid w:val="00241C3A"/>
    <w:rsid w:val="00243B9A"/>
    <w:rsid w:val="00244174"/>
    <w:rsid w:val="00244699"/>
    <w:rsid w:val="002450D8"/>
    <w:rsid w:val="00245A76"/>
    <w:rsid w:val="00245D5F"/>
    <w:rsid w:val="00245E64"/>
    <w:rsid w:val="002468AF"/>
    <w:rsid w:val="002506CC"/>
    <w:rsid w:val="00250F86"/>
    <w:rsid w:val="00256313"/>
    <w:rsid w:val="00256B7F"/>
    <w:rsid w:val="002604B2"/>
    <w:rsid w:val="002608FE"/>
    <w:rsid w:val="002627F4"/>
    <w:rsid w:val="00262E6C"/>
    <w:rsid w:val="0026458A"/>
    <w:rsid w:val="00265BF6"/>
    <w:rsid w:val="00266060"/>
    <w:rsid w:val="00273EBE"/>
    <w:rsid w:val="00275AD1"/>
    <w:rsid w:val="00280924"/>
    <w:rsid w:val="00284670"/>
    <w:rsid w:val="0028746F"/>
    <w:rsid w:val="00291D81"/>
    <w:rsid w:val="002A2B80"/>
    <w:rsid w:val="002B0ACF"/>
    <w:rsid w:val="002B114F"/>
    <w:rsid w:val="002B3108"/>
    <w:rsid w:val="002B4839"/>
    <w:rsid w:val="002B4A7F"/>
    <w:rsid w:val="002B7A22"/>
    <w:rsid w:val="002B7F5F"/>
    <w:rsid w:val="002C2633"/>
    <w:rsid w:val="002C37B8"/>
    <w:rsid w:val="002C3CB6"/>
    <w:rsid w:val="002C4D1D"/>
    <w:rsid w:val="002C78B9"/>
    <w:rsid w:val="002D02FE"/>
    <w:rsid w:val="002D2B0E"/>
    <w:rsid w:val="002D32E6"/>
    <w:rsid w:val="002D5B3B"/>
    <w:rsid w:val="002D60B9"/>
    <w:rsid w:val="002D7645"/>
    <w:rsid w:val="002E25D3"/>
    <w:rsid w:val="002E4F83"/>
    <w:rsid w:val="002E632D"/>
    <w:rsid w:val="002E768C"/>
    <w:rsid w:val="002E78A8"/>
    <w:rsid w:val="002F10D5"/>
    <w:rsid w:val="002F1372"/>
    <w:rsid w:val="002F2687"/>
    <w:rsid w:val="002F4F02"/>
    <w:rsid w:val="002F4F1C"/>
    <w:rsid w:val="002F6D93"/>
    <w:rsid w:val="002F73E5"/>
    <w:rsid w:val="003029D1"/>
    <w:rsid w:val="00306967"/>
    <w:rsid w:val="0031001D"/>
    <w:rsid w:val="003127E5"/>
    <w:rsid w:val="00313E4B"/>
    <w:rsid w:val="00314376"/>
    <w:rsid w:val="00321314"/>
    <w:rsid w:val="00331DD5"/>
    <w:rsid w:val="003322AF"/>
    <w:rsid w:val="00345E2F"/>
    <w:rsid w:val="003466DD"/>
    <w:rsid w:val="00347419"/>
    <w:rsid w:val="00347A9B"/>
    <w:rsid w:val="00352318"/>
    <w:rsid w:val="00354842"/>
    <w:rsid w:val="00357176"/>
    <w:rsid w:val="00366562"/>
    <w:rsid w:val="00370A48"/>
    <w:rsid w:val="00376054"/>
    <w:rsid w:val="00381284"/>
    <w:rsid w:val="003844B2"/>
    <w:rsid w:val="00390048"/>
    <w:rsid w:val="00393487"/>
    <w:rsid w:val="00395372"/>
    <w:rsid w:val="00395CAF"/>
    <w:rsid w:val="00396565"/>
    <w:rsid w:val="00396EBD"/>
    <w:rsid w:val="003A2F5E"/>
    <w:rsid w:val="003A3493"/>
    <w:rsid w:val="003A5C3A"/>
    <w:rsid w:val="003B3C6E"/>
    <w:rsid w:val="003B3EE9"/>
    <w:rsid w:val="003B41FA"/>
    <w:rsid w:val="003B4A96"/>
    <w:rsid w:val="003B51B7"/>
    <w:rsid w:val="003B7F17"/>
    <w:rsid w:val="003C3005"/>
    <w:rsid w:val="003C7CCA"/>
    <w:rsid w:val="003D09F5"/>
    <w:rsid w:val="003D425D"/>
    <w:rsid w:val="003D4F21"/>
    <w:rsid w:val="003D5B5E"/>
    <w:rsid w:val="003D5FB9"/>
    <w:rsid w:val="003E103D"/>
    <w:rsid w:val="003E3424"/>
    <w:rsid w:val="003E4794"/>
    <w:rsid w:val="003E7646"/>
    <w:rsid w:val="003F1FA9"/>
    <w:rsid w:val="003F3B30"/>
    <w:rsid w:val="003F6647"/>
    <w:rsid w:val="00402B8D"/>
    <w:rsid w:val="00402EFA"/>
    <w:rsid w:val="0040566C"/>
    <w:rsid w:val="00405B8C"/>
    <w:rsid w:val="00412033"/>
    <w:rsid w:val="00412973"/>
    <w:rsid w:val="00412AEE"/>
    <w:rsid w:val="00414EC7"/>
    <w:rsid w:val="00415AB9"/>
    <w:rsid w:val="00417150"/>
    <w:rsid w:val="00424BB5"/>
    <w:rsid w:val="0043027F"/>
    <w:rsid w:val="00431A76"/>
    <w:rsid w:val="00432A28"/>
    <w:rsid w:val="00433728"/>
    <w:rsid w:val="00433930"/>
    <w:rsid w:val="0044215D"/>
    <w:rsid w:val="00442D86"/>
    <w:rsid w:val="00443CAA"/>
    <w:rsid w:val="00444181"/>
    <w:rsid w:val="004445F7"/>
    <w:rsid w:val="00447A5C"/>
    <w:rsid w:val="0045259E"/>
    <w:rsid w:val="00452969"/>
    <w:rsid w:val="00453283"/>
    <w:rsid w:val="00455146"/>
    <w:rsid w:val="00461DC3"/>
    <w:rsid w:val="00461EEE"/>
    <w:rsid w:val="0046522F"/>
    <w:rsid w:val="00466A31"/>
    <w:rsid w:val="00467366"/>
    <w:rsid w:val="00470365"/>
    <w:rsid w:val="004708E1"/>
    <w:rsid w:val="00470A61"/>
    <w:rsid w:val="00471348"/>
    <w:rsid w:val="0047371C"/>
    <w:rsid w:val="0047465C"/>
    <w:rsid w:val="00475885"/>
    <w:rsid w:val="00477C75"/>
    <w:rsid w:val="00483F43"/>
    <w:rsid w:val="00485ED9"/>
    <w:rsid w:val="004869A8"/>
    <w:rsid w:val="00491652"/>
    <w:rsid w:val="00492356"/>
    <w:rsid w:val="004936AA"/>
    <w:rsid w:val="00494464"/>
    <w:rsid w:val="004A0E5F"/>
    <w:rsid w:val="004A5461"/>
    <w:rsid w:val="004A6F51"/>
    <w:rsid w:val="004B1A12"/>
    <w:rsid w:val="004B4507"/>
    <w:rsid w:val="004B46D1"/>
    <w:rsid w:val="004B47B7"/>
    <w:rsid w:val="004B49BE"/>
    <w:rsid w:val="004B5B71"/>
    <w:rsid w:val="004B649C"/>
    <w:rsid w:val="004C082B"/>
    <w:rsid w:val="004C1230"/>
    <w:rsid w:val="004C483B"/>
    <w:rsid w:val="004C5CD0"/>
    <w:rsid w:val="004C6662"/>
    <w:rsid w:val="004C7AD9"/>
    <w:rsid w:val="004D274D"/>
    <w:rsid w:val="004D7082"/>
    <w:rsid w:val="004E05BE"/>
    <w:rsid w:val="004E15F0"/>
    <w:rsid w:val="004E567E"/>
    <w:rsid w:val="004E574E"/>
    <w:rsid w:val="004E642F"/>
    <w:rsid w:val="004E6ADA"/>
    <w:rsid w:val="004E785F"/>
    <w:rsid w:val="004F0ADD"/>
    <w:rsid w:val="004F1D0D"/>
    <w:rsid w:val="004F2CA4"/>
    <w:rsid w:val="004F35AC"/>
    <w:rsid w:val="004F53F9"/>
    <w:rsid w:val="004F5827"/>
    <w:rsid w:val="004F6373"/>
    <w:rsid w:val="0050077D"/>
    <w:rsid w:val="00501D05"/>
    <w:rsid w:val="00504087"/>
    <w:rsid w:val="00504DB6"/>
    <w:rsid w:val="00505313"/>
    <w:rsid w:val="00505594"/>
    <w:rsid w:val="005060A0"/>
    <w:rsid w:val="00511330"/>
    <w:rsid w:val="00512F51"/>
    <w:rsid w:val="0051504E"/>
    <w:rsid w:val="0051586B"/>
    <w:rsid w:val="00516738"/>
    <w:rsid w:val="005176C8"/>
    <w:rsid w:val="0052120E"/>
    <w:rsid w:val="00523C26"/>
    <w:rsid w:val="0052446B"/>
    <w:rsid w:val="005244AF"/>
    <w:rsid w:val="00525094"/>
    <w:rsid w:val="0052515B"/>
    <w:rsid w:val="00525582"/>
    <w:rsid w:val="005265F3"/>
    <w:rsid w:val="005357D7"/>
    <w:rsid w:val="00536BEF"/>
    <w:rsid w:val="0054093C"/>
    <w:rsid w:val="00543D78"/>
    <w:rsid w:val="00551506"/>
    <w:rsid w:val="005528B0"/>
    <w:rsid w:val="005534EA"/>
    <w:rsid w:val="00553FD4"/>
    <w:rsid w:val="005557DD"/>
    <w:rsid w:val="0055751F"/>
    <w:rsid w:val="00557BE8"/>
    <w:rsid w:val="00562A06"/>
    <w:rsid w:val="00565917"/>
    <w:rsid w:val="0056657B"/>
    <w:rsid w:val="00571819"/>
    <w:rsid w:val="005722CC"/>
    <w:rsid w:val="00572846"/>
    <w:rsid w:val="00572899"/>
    <w:rsid w:val="005762FD"/>
    <w:rsid w:val="00576961"/>
    <w:rsid w:val="0058022F"/>
    <w:rsid w:val="00580B26"/>
    <w:rsid w:val="00582B9F"/>
    <w:rsid w:val="005850AF"/>
    <w:rsid w:val="005878EF"/>
    <w:rsid w:val="00587E5D"/>
    <w:rsid w:val="00590BB7"/>
    <w:rsid w:val="005933F1"/>
    <w:rsid w:val="005961E1"/>
    <w:rsid w:val="00596CB4"/>
    <w:rsid w:val="00597B6B"/>
    <w:rsid w:val="00597C28"/>
    <w:rsid w:val="00597CAA"/>
    <w:rsid w:val="005A01E6"/>
    <w:rsid w:val="005A10A2"/>
    <w:rsid w:val="005A1EF0"/>
    <w:rsid w:val="005A4ADA"/>
    <w:rsid w:val="005A64EC"/>
    <w:rsid w:val="005A6D1F"/>
    <w:rsid w:val="005B003A"/>
    <w:rsid w:val="005B2953"/>
    <w:rsid w:val="005B5804"/>
    <w:rsid w:val="005B7753"/>
    <w:rsid w:val="005C2112"/>
    <w:rsid w:val="005C34E9"/>
    <w:rsid w:val="005C49ED"/>
    <w:rsid w:val="005C5087"/>
    <w:rsid w:val="005C66DD"/>
    <w:rsid w:val="005C6989"/>
    <w:rsid w:val="005D289B"/>
    <w:rsid w:val="005D2D66"/>
    <w:rsid w:val="005D46CD"/>
    <w:rsid w:val="005D6A3A"/>
    <w:rsid w:val="005E04BB"/>
    <w:rsid w:val="005E1164"/>
    <w:rsid w:val="005E2953"/>
    <w:rsid w:val="005E4D2D"/>
    <w:rsid w:val="005E5630"/>
    <w:rsid w:val="005E5CB0"/>
    <w:rsid w:val="005E771E"/>
    <w:rsid w:val="005F2F14"/>
    <w:rsid w:val="005F53D5"/>
    <w:rsid w:val="0060106D"/>
    <w:rsid w:val="00601507"/>
    <w:rsid w:val="00604043"/>
    <w:rsid w:val="0060714C"/>
    <w:rsid w:val="00607F7D"/>
    <w:rsid w:val="006126C4"/>
    <w:rsid w:val="0061464C"/>
    <w:rsid w:val="00614D22"/>
    <w:rsid w:val="006172D3"/>
    <w:rsid w:val="00617938"/>
    <w:rsid w:val="00623A28"/>
    <w:rsid w:val="00630EFF"/>
    <w:rsid w:val="006328D1"/>
    <w:rsid w:val="00636D26"/>
    <w:rsid w:val="00641344"/>
    <w:rsid w:val="006437E1"/>
    <w:rsid w:val="00645795"/>
    <w:rsid w:val="006463EA"/>
    <w:rsid w:val="00646AB5"/>
    <w:rsid w:val="00651117"/>
    <w:rsid w:val="006516E1"/>
    <w:rsid w:val="006519B4"/>
    <w:rsid w:val="00653508"/>
    <w:rsid w:val="00654429"/>
    <w:rsid w:val="006547A9"/>
    <w:rsid w:val="0065736E"/>
    <w:rsid w:val="00657495"/>
    <w:rsid w:val="00664B3C"/>
    <w:rsid w:val="00665E52"/>
    <w:rsid w:val="00667EF7"/>
    <w:rsid w:val="006712A4"/>
    <w:rsid w:val="006713F8"/>
    <w:rsid w:val="00673795"/>
    <w:rsid w:val="006755EB"/>
    <w:rsid w:val="006760A3"/>
    <w:rsid w:val="00677A5C"/>
    <w:rsid w:val="006811ED"/>
    <w:rsid w:val="006815C5"/>
    <w:rsid w:val="0068167D"/>
    <w:rsid w:val="006816C4"/>
    <w:rsid w:val="00681ADD"/>
    <w:rsid w:val="00684FFA"/>
    <w:rsid w:val="00686B4B"/>
    <w:rsid w:val="00694A13"/>
    <w:rsid w:val="0069699C"/>
    <w:rsid w:val="006A5477"/>
    <w:rsid w:val="006A66EA"/>
    <w:rsid w:val="006B14A0"/>
    <w:rsid w:val="006B66D3"/>
    <w:rsid w:val="006B68BD"/>
    <w:rsid w:val="006C139C"/>
    <w:rsid w:val="006C3550"/>
    <w:rsid w:val="006C3F6A"/>
    <w:rsid w:val="006C45BE"/>
    <w:rsid w:val="006C4A3A"/>
    <w:rsid w:val="006C5947"/>
    <w:rsid w:val="006C5E87"/>
    <w:rsid w:val="006C603F"/>
    <w:rsid w:val="006C6146"/>
    <w:rsid w:val="006C6CA4"/>
    <w:rsid w:val="006C70CE"/>
    <w:rsid w:val="006D06F7"/>
    <w:rsid w:val="006D3000"/>
    <w:rsid w:val="006D481A"/>
    <w:rsid w:val="006D5AA1"/>
    <w:rsid w:val="006D6802"/>
    <w:rsid w:val="006E0713"/>
    <w:rsid w:val="006E1199"/>
    <w:rsid w:val="006E11EB"/>
    <w:rsid w:val="006F08E7"/>
    <w:rsid w:val="006F38E6"/>
    <w:rsid w:val="006F4344"/>
    <w:rsid w:val="006F7D46"/>
    <w:rsid w:val="007025D9"/>
    <w:rsid w:val="00702A93"/>
    <w:rsid w:val="0070380D"/>
    <w:rsid w:val="00706733"/>
    <w:rsid w:val="0070677A"/>
    <w:rsid w:val="00714F10"/>
    <w:rsid w:val="00716334"/>
    <w:rsid w:val="00717A4B"/>
    <w:rsid w:val="00717B6F"/>
    <w:rsid w:val="00720FD7"/>
    <w:rsid w:val="007227FB"/>
    <w:rsid w:val="00724675"/>
    <w:rsid w:val="00733192"/>
    <w:rsid w:val="007336B3"/>
    <w:rsid w:val="00733BBF"/>
    <w:rsid w:val="00737067"/>
    <w:rsid w:val="007408CC"/>
    <w:rsid w:val="00741648"/>
    <w:rsid w:val="00742ED2"/>
    <w:rsid w:val="0074469B"/>
    <w:rsid w:val="0074502A"/>
    <w:rsid w:val="0074513F"/>
    <w:rsid w:val="00745228"/>
    <w:rsid w:val="00745CF1"/>
    <w:rsid w:val="00751F0F"/>
    <w:rsid w:val="00752FC1"/>
    <w:rsid w:val="0076331D"/>
    <w:rsid w:val="00763F63"/>
    <w:rsid w:val="00764DBF"/>
    <w:rsid w:val="00765F74"/>
    <w:rsid w:val="007716AD"/>
    <w:rsid w:val="00773228"/>
    <w:rsid w:val="007753C4"/>
    <w:rsid w:val="00780397"/>
    <w:rsid w:val="00780673"/>
    <w:rsid w:val="00781C8D"/>
    <w:rsid w:val="00781F64"/>
    <w:rsid w:val="0078217F"/>
    <w:rsid w:val="00782626"/>
    <w:rsid w:val="00784122"/>
    <w:rsid w:val="00784529"/>
    <w:rsid w:val="00786079"/>
    <w:rsid w:val="007913A5"/>
    <w:rsid w:val="00793607"/>
    <w:rsid w:val="00794CA3"/>
    <w:rsid w:val="00796608"/>
    <w:rsid w:val="007A10A6"/>
    <w:rsid w:val="007A2F4D"/>
    <w:rsid w:val="007A4F47"/>
    <w:rsid w:val="007A59AB"/>
    <w:rsid w:val="007A5AA7"/>
    <w:rsid w:val="007B249B"/>
    <w:rsid w:val="007B35A6"/>
    <w:rsid w:val="007B4EB0"/>
    <w:rsid w:val="007B5B28"/>
    <w:rsid w:val="007C0897"/>
    <w:rsid w:val="007C3763"/>
    <w:rsid w:val="007C3DC7"/>
    <w:rsid w:val="007C579A"/>
    <w:rsid w:val="007C619C"/>
    <w:rsid w:val="007D0F49"/>
    <w:rsid w:val="007D1EC2"/>
    <w:rsid w:val="007D31B1"/>
    <w:rsid w:val="007D44D2"/>
    <w:rsid w:val="007D5536"/>
    <w:rsid w:val="007D78C3"/>
    <w:rsid w:val="007E0ABA"/>
    <w:rsid w:val="007E1348"/>
    <w:rsid w:val="007E3FC3"/>
    <w:rsid w:val="007F2FDD"/>
    <w:rsid w:val="007F7240"/>
    <w:rsid w:val="0080322A"/>
    <w:rsid w:val="00803723"/>
    <w:rsid w:val="008037DB"/>
    <w:rsid w:val="00810179"/>
    <w:rsid w:val="00811A12"/>
    <w:rsid w:val="00812D60"/>
    <w:rsid w:val="00814A80"/>
    <w:rsid w:val="00817FAC"/>
    <w:rsid w:val="00820806"/>
    <w:rsid w:val="00820AB2"/>
    <w:rsid w:val="00822DF4"/>
    <w:rsid w:val="008242EF"/>
    <w:rsid w:val="008252D6"/>
    <w:rsid w:val="0083050F"/>
    <w:rsid w:val="008309CC"/>
    <w:rsid w:val="00831AB5"/>
    <w:rsid w:val="00834BED"/>
    <w:rsid w:val="008363D4"/>
    <w:rsid w:val="00836AD3"/>
    <w:rsid w:val="00837815"/>
    <w:rsid w:val="00843299"/>
    <w:rsid w:val="00846BDD"/>
    <w:rsid w:val="008523D7"/>
    <w:rsid w:val="00852A2A"/>
    <w:rsid w:val="00852B82"/>
    <w:rsid w:val="00853F60"/>
    <w:rsid w:val="008569B3"/>
    <w:rsid w:val="00863064"/>
    <w:rsid w:val="008634C1"/>
    <w:rsid w:val="00864165"/>
    <w:rsid w:val="00864D1A"/>
    <w:rsid w:val="00864D24"/>
    <w:rsid w:val="008673DE"/>
    <w:rsid w:val="00867BF5"/>
    <w:rsid w:val="00872F42"/>
    <w:rsid w:val="00873A40"/>
    <w:rsid w:val="00874432"/>
    <w:rsid w:val="00876BBC"/>
    <w:rsid w:val="0088081F"/>
    <w:rsid w:val="00880E19"/>
    <w:rsid w:val="00882DBA"/>
    <w:rsid w:val="00884037"/>
    <w:rsid w:val="0088582B"/>
    <w:rsid w:val="00886965"/>
    <w:rsid w:val="00887113"/>
    <w:rsid w:val="00887E0F"/>
    <w:rsid w:val="008900DE"/>
    <w:rsid w:val="00891838"/>
    <w:rsid w:val="00896274"/>
    <w:rsid w:val="00897714"/>
    <w:rsid w:val="008A1726"/>
    <w:rsid w:val="008A291E"/>
    <w:rsid w:val="008A345B"/>
    <w:rsid w:val="008A48D9"/>
    <w:rsid w:val="008A5628"/>
    <w:rsid w:val="008A6C55"/>
    <w:rsid w:val="008A6F44"/>
    <w:rsid w:val="008A749F"/>
    <w:rsid w:val="008A76E3"/>
    <w:rsid w:val="008B0888"/>
    <w:rsid w:val="008B3459"/>
    <w:rsid w:val="008B3845"/>
    <w:rsid w:val="008B7C8F"/>
    <w:rsid w:val="008C0A45"/>
    <w:rsid w:val="008C3016"/>
    <w:rsid w:val="008C50F8"/>
    <w:rsid w:val="008C54AC"/>
    <w:rsid w:val="008D01E5"/>
    <w:rsid w:val="008D0B83"/>
    <w:rsid w:val="008D10F3"/>
    <w:rsid w:val="008D1C78"/>
    <w:rsid w:val="008D2045"/>
    <w:rsid w:val="008D3895"/>
    <w:rsid w:val="008D45BD"/>
    <w:rsid w:val="008D752F"/>
    <w:rsid w:val="008E055F"/>
    <w:rsid w:val="008E1391"/>
    <w:rsid w:val="008E1692"/>
    <w:rsid w:val="008E475A"/>
    <w:rsid w:val="008E527A"/>
    <w:rsid w:val="008E5FAC"/>
    <w:rsid w:val="008E6188"/>
    <w:rsid w:val="008F0C45"/>
    <w:rsid w:val="008F290A"/>
    <w:rsid w:val="008F298B"/>
    <w:rsid w:val="008F75E0"/>
    <w:rsid w:val="008F7647"/>
    <w:rsid w:val="008F794B"/>
    <w:rsid w:val="008F7EBC"/>
    <w:rsid w:val="009110EE"/>
    <w:rsid w:val="00912431"/>
    <w:rsid w:val="0091659D"/>
    <w:rsid w:val="00916960"/>
    <w:rsid w:val="00917431"/>
    <w:rsid w:val="00922328"/>
    <w:rsid w:val="00922EB1"/>
    <w:rsid w:val="00927251"/>
    <w:rsid w:val="009277D1"/>
    <w:rsid w:val="00927C7F"/>
    <w:rsid w:val="00930181"/>
    <w:rsid w:val="00930902"/>
    <w:rsid w:val="0093133A"/>
    <w:rsid w:val="009345D6"/>
    <w:rsid w:val="00940746"/>
    <w:rsid w:val="00940C30"/>
    <w:rsid w:val="00940DEA"/>
    <w:rsid w:val="0094227A"/>
    <w:rsid w:val="00943AA1"/>
    <w:rsid w:val="00945F5F"/>
    <w:rsid w:val="00946351"/>
    <w:rsid w:val="00947856"/>
    <w:rsid w:val="00947EB3"/>
    <w:rsid w:val="00950199"/>
    <w:rsid w:val="00951292"/>
    <w:rsid w:val="00953D90"/>
    <w:rsid w:val="009540A4"/>
    <w:rsid w:val="00954D6E"/>
    <w:rsid w:val="00957C5D"/>
    <w:rsid w:val="009613EF"/>
    <w:rsid w:val="009614F9"/>
    <w:rsid w:val="009631A0"/>
    <w:rsid w:val="0096521B"/>
    <w:rsid w:val="00965423"/>
    <w:rsid w:val="00970F0E"/>
    <w:rsid w:val="00972D5F"/>
    <w:rsid w:val="00973601"/>
    <w:rsid w:val="00973807"/>
    <w:rsid w:val="0097476E"/>
    <w:rsid w:val="0098157B"/>
    <w:rsid w:val="00981799"/>
    <w:rsid w:val="00982F06"/>
    <w:rsid w:val="00983AF9"/>
    <w:rsid w:val="0098570C"/>
    <w:rsid w:val="009869B0"/>
    <w:rsid w:val="00987CC0"/>
    <w:rsid w:val="00990575"/>
    <w:rsid w:val="00991CF1"/>
    <w:rsid w:val="00994C13"/>
    <w:rsid w:val="0099566C"/>
    <w:rsid w:val="009964E1"/>
    <w:rsid w:val="009A2EEF"/>
    <w:rsid w:val="009A31A2"/>
    <w:rsid w:val="009A4EEA"/>
    <w:rsid w:val="009A58CF"/>
    <w:rsid w:val="009A5A69"/>
    <w:rsid w:val="009B164B"/>
    <w:rsid w:val="009B2E4D"/>
    <w:rsid w:val="009B7161"/>
    <w:rsid w:val="009C11F7"/>
    <w:rsid w:val="009C5E98"/>
    <w:rsid w:val="009C6FE7"/>
    <w:rsid w:val="009D0010"/>
    <w:rsid w:val="009E224F"/>
    <w:rsid w:val="009E70B0"/>
    <w:rsid w:val="009E7890"/>
    <w:rsid w:val="009F1C59"/>
    <w:rsid w:val="009F2C95"/>
    <w:rsid w:val="009F309D"/>
    <w:rsid w:val="009F4582"/>
    <w:rsid w:val="00A0310D"/>
    <w:rsid w:val="00A1140B"/>
    <w:rsid w:val="00A11EBB"/>
    <w:rsid w:val="00A1215A"/>
    <w:rsid w:val="00A1295F"/>
    <w:rsid w:val="00A1453D"/>
    <w:rsid w:val="00A14FF5"/>
    <w:rsid w:val="00A15FC0"/>
    <w:rsid w:val="00A17C55"/>
    <w:rsid w:val="00A23357"/>
    <w:rsid w:val="00A23424"/>
    <w:rsid w:val="00A24361"/>
    <w:rsid w:val="00A246F0"/>
    <w:rsid w:val="00A30AA4"/>
    <w:rsid w:val="00A310CC"/>
    <w:rsid w:val="00A320E6"/>
    <w:rsid w:val="00A3607D"/>
    <w:rsid w:val="00A40F6F"/>
    <w:rsid w:val="00A425B7"/>
    <w:rsid w:val="00A4386A"/>
    <w:rsid w:val="00A455EB"/>
    <w:rsid w:val="00A503D7"/>
    <w:rsid w:val="00A51160"/>
    <w:rsid w:val="00A52B76"/>
    <w:rsid w:val="00A57161"/>
    <w:rsid w:val="00A578A6"/>
    <w:rsid w:val="00A57DB6"/>
    <w:rsid w:val="00A60577"/>
    <w:rsid w:val="00A6068B"/>
    <w:rsid w:val="00A644CC"/>
    <w:rsid w:val="00A66ED4"/>
    <w:rsid w:val="00A702A3"/>
    <w:rsid w:val="00A727E6"/>
    <w:rsid w:val="00A728DF"/>
    <w:rsid w:val="00A73C50"/>
    <w:rsid w:val="00A740CD"/>
    <w:rsid w:val="00A7444C"/>
    <w:rsid w:val="00A76582"/>
    <w:rsid w:val="00A76ED1"/>
    <w:rsid w:val="00A77E51"/>
    <w:rsid w:val="00A80CFB"/>
    <w:rsid w:val="00A810FB"/>
    <w:rsid w:val="00A8139E"/>
    <w:rsid w:val="00A83E54"/>
    <w:rsid w:val="00A84B04"/>
    <w:rsid w:val="00A876B4"/>
    <w:rsid w:val="00A91732"/>
    <w:rsid w:val="00A9240D"/>
    <w:rsid w:val="00A93C5F"/>
    <w:rsid w:val="00A946D9"/>
    <w:rsid w:val="00A953D0"/>
    <w:rsid w:val="00AA2990"/>
    <w:rsid w:val="00AA37DE"/>
    <w:rsid w:val="00AA5DE0"/>
    <w:rsid w:val="00AA6D02"/>
    <w:rsid w:val="00AB31F1"/>
    <w:rsid w:val="00AB51EC"/>
    <w:rsid w:val="00AB5DCA"/>
    <w:rsid w:val="00AC10F2"/>
    <w:rsid w:val="00AC2DFD"/>
    <w:rsid w:val="00AC5CEC"/>
    <w:rsid w:val="00AC7F83"/>
    <w:rsid w:val="00AD0EE9"/>
    <w:rsid w:val="00AD164B"/>
    <w:rsid w:val="00AD5884"/>
    <w:rsid w:val="00AE0ABD"/>
    <w:rsid w:val="00AE5CB8"/>
    <w:rsid w:val="00AE75CC"/>
    <w:rsid w:val="00AF1421"/>
    <w:rsid w:val="00AF38FE"/>
    <w:rsid w:val="00AF4168"/>
    <w:rsid w:val="00AF5986"/>
    <w:rsid w:val="00AF60C6"/>
    <w:rsid w:val="00AF6186"/>
    <w:rsid w:val="00B019BE"/>
    <w:rsid w:val="00B049EA"/>
    <w:rsid w:val="00B04D6E"/>
    <w:rsid w:val="00B06F83"/>
    <w:rsid w:val="00B07579"/>
    <w:rsid w:val="00B11B27"/>
    <w:rsid w:val="00B12274"/>
    <w:rsid w:val="00B1227A"/>
    <w:rsid w:val="00B133C0"/>
    <w:rsid w:val="00B15AD2"/>
    <w:rsid w:val="00B161E7"/>
    <w:rsid w:val="00B20931"/>
    <w:rsid w:val="00B21368"/>
    <w:rsid w:val="00B2377F"/>
    <w:rsid w:val="00B24839"/>
    <w:rsid w:val="00B254A3"/>
    <w:rsid w:val="00B258BB"/>
    <w:rsid w:val="00B25BD5"/>
    <w:rsid w:val="00B27842"/>
    <w:rsid w:val="00B27CA4"/>
    <w:rsid w:val="00B3089B"/>
    <w:rsid w:val="00B30E82"/>
    <w:rsid w:val="00B31568"/>
    <w:rsid w:val="00B31648"/>
    <w:rsid w:val="00B32FEF"/>
    <w:rsid w:val="00B34D43"/>
    <w:rsid w:val="00B35B2B"/>
    <w:rsid w:val="00B366A9"/>
    <w:rsid w:val="00B40F16"/>
    <w:rsid w:val="00B4181F"/>
    <w:rsid w:val="00B46C91"/>
    <w:rsid w:val="00B478E5"/>
    <w:rsid w:val="00B47B76"/>
    <w:rsid w:val="00B514BF"/>
    <w:rsid w:val="00B5170C"/>
    <w:rsid w:val="00B54A0A"/>
    <w:rsid w:val="00B555EA"/>
    <w:rsid w:val="00B55ECF"/>
    <w:rsid w:val="00B61DA3"/>
    <w:rsid w:val="00B62B30"/>
    <w:rsid w:val="00B634A9"/>
    <w:rsid w:val="00B63E21"/>
    <w:rsid w:val="00B6608A"/>
    <w:rsid w:val="00B66D33"/>
    <w:rsid w:val="00B67692"/>
    <w:rsid w:val="00B67F6A"/>
    <w:rsid w:val="00B703EC"/>
    <w:rsid w:val="00B71917"/>
    <w:rsid w:val="00B75D29"/>
    <w:rsid w:val="00B764E0"/>
    <w:rsid w:val="00B807D5"/>
    <w:rsid w:val="00B8324B"/>
    <w:rsid w:val="00B8691D"/>
    <w:rsid w:val="00B874FC"/>
    <w:rsid w:val="00B906C8"/>
    <w:rsid w:val="00B91AE3"/>
    <w:rsid w:val="00B93F0B"/>
    <w:rsid w:val="00B94765"/>
    <w:rsid w:val="00B95905"/>
    <w:rsid w:val="00B95AF8"/>
    <w:rsid w:val="00B96593"/>
    <w:rsid w:val="00B97C1D"/>
    <w:rsid w:val="00BA1A2D"/>
    <w:rsid w:val="00BA443A"/>
    <w:rsid w:val="00BA5821"/>
    <w:rsid w:val="00BB0285"/>
    <w:rsid w:val="00BB0C1C"/>
    <w:rsid w:val="00BB3061"/>
    <w:rsid w:val="00BB3DF5"/>
    <w:rsid w:val="00BC011F"/>
    <w:rsid w:val="00BC1E3F"/>
    <w:rsid w:val="00BC21AC"/>
    <w:rsid w:val="00BC2990"/>
    <w:rsid w:val="00BC4989"/>
    <w:rsid w:val="00BC6A17"/>
    <w:rsid w:val="00BC77A4"/>
    <w:rsid w:val="00BD0954"/>
    <w:rsid w:val="00BD1421"/>
    <w:rsid w:val="00BD189A"/>
    <w:rsid w:val="00BD239C"/>
    <w:rsid w:val="00BD43D9"/>
    <w:rsid w:val="00BD4ACE"/>
    <w:rsid w:val="00BD4B6C"/>
    <w:rsid w:val="00BE2121"/>
    <w:rsid w:val="00BE2209"/>
    <w:rsid w:val="00BE602A"/>
    <w:rsid w:val="00BE7DA1"/>
    <w:rsid w:val="00BE7E9A"/>
    <w:rsid w:val="00BF20FB"/>
    <w:rsid w:val="00BF37B6"/>
    <w:rsid w:val="00BF7B74"/>
    <w:rsid w:val="00C0035B"/>
    <w:rsid w:val="00C01A8C"/>
    <w:rsid w:val="00C0442A"/>
    <w:rsid w:val="00C04B47"/>
    <w:rsid w:val="00C06226"/>
    <w:rsid w:val="00C07268"/>
    <w:rsid w:val="00C07945"/>
    <w:rsid w:val="00C12B49"/>
    <w:rsid w:val="00C13918"/>
    <w:rsid w:val="00C2141F"/>
    <w:rsid w:val="00C22C04"/>
    <w:rsid w:val="00C2455A"/>
    <w:rsid w:val="00C249CF"/>
    <w:rsid w:val="00C25F2C"/>
    <w:rsid w:val="00C32C61"/>
    <w:rsid w:val="00C34344"/>
    <w:rsid w:val="00C40A4B"/>
    <w:rsid w:val="00C4283A"/>
    <w:rsid w:val="00C434DD"/>
    <w:rsid w:val="00C437B0"/>
    <w:rsid w:val="00C44A11"/>
    <w:rsid w:val="00C44CBB"/>
    <w:rsid w:val="00C45A18"/>
    <w:rsid w:val="00C46EC6"/>
    <w:rsid w:val="00C5086E"/>
    <w:rsid w:val="00C52479"/>
    <w:rsid w:val="00C536D3"/>
    <w:rsid w:val="00C53D4A"/>
    <w:rsid w:val="00C55163"/>
    <w:rsid w:val="00C5731E"/>
    <w:rsid w:val="00C57751"/>
    <w:rsid w:val="00C60351"/>
    <w:rsid w:val="00C60631"/>
    <w:rsid w:val="00C616BE"/>
    <w:rsid w:val="00C62FE6"/>
    <w:rsid w:val="00C64070"/>
    <w:rsid w:val="00C643D6"/>
    <w:rsid w:val="00C65696"/>
    <w:rsid w:val="00C6675E"/>
    <w:rsid w:val="00C67CCA"/>
    <w:rsid w:val="00C7000A"/>
    <w:rsid w:val="00C7266D"/>
    <w:rsid w:val="00C739EA"/>
    <w:rsid w:val="00C73F6D"/>
    <w:rsid w:val="00C74037"/>
    <w:rsid w:val="00C75600"/>
    <w:rsid w:val="00C76C13"/>
    <w:rsid w:val="00C77539"/>
    <w:rsid w:val="00C8353A"/>
    <w:rsid w:val="00C87239"/>
    <w:rsid w:val="00C931CE"/>
    <w:rsid w:val="00C9475B"/>
    <w:rsid w:val="00C95291"/>
    <w:rsid w:val="00C952E7"/>
    <w:rsid w:val="00C97C86"/>
    <w:rsid w:val="00CA3105"/>
    <w:rsid w:val="00CA7BC3"/>
    <w:rsid w:val="00CB1A75"/>
    <w:rsid w:val="00CB3D67"/>
    <w:rsid w:val="00CB570B"/>
    <w:rsid w:val="00CB587D"/>
    <w:rsid w:val="00CB6E5B"/>
    <w:rsid w:val="00CB768E"/>
    <w:rsid w:val="00CB7AFC"/>
    <w:rsid w:val="00CC5A7F"/>
    <w:rsid w:val="00CC7635"/>
    <w:rsid w:val="00CD019E"/>
    <w:rsid w:val="00CD15C7"/>
    <w:rsid w:val="00CD4700"/>
    <w:rsid w:val="00CD497E"/>
    <w:rsid w:val="00CD617E"/>
    <w:rsid w:val="00CD681A"/>
    <w:rsid w:val="00CE02D1"/>
    <w:rsid w:val="00CE22C2"/>
    <w:rsid w:val="00CF1817"/>
    <w:rsid w:val="00CF2917"/>
    <w:rsid w:val="00CF6116"/>
    <w:rsid w:val="00CF7C61"/>
    <w:rsid w:val="00D113C0"/>
    <w:rsid w:val="00D11F92"/>
    <w:rsid w:val="00D125B6"/>
    <w:rsid w:val="00D13E26"/>
    <w:rsid w:val="00D14870"/>
    <w:rsid w:val="00D1545C"/>
    <w:rsid w:val="00D15C48"/>
    <w:rsid w:val="00D16399"/>
    <w:rsid w:val="00D169B4"/>
    <w:rsid w:val="00D17164"/>
    <w:rsid w:val="00D21897"/>
    <w:rsid w:val="00D24335"/>
    <w:rsid w:val="00D24653"/>
    <w:rsid w:val="00D25B92"/>
    <w:rsid w:val="00D26C2A"/>
    <w:rsid w:val="00D309D4"/>
    <w:rsid w:val="00D3149C"/>
    <w:rsid w:val="00D32B2D"/>
    <w:rsid w:val="00D34F6E"/>
    <w:rsid w:val="00D42578"/>
    <w:rsid w:val="00D43615"/>
    <w:rsid w:val="00D43E46"/>
    <w:rsid w:val="00D44961"/>
    <w:rsid w:val="00D504F1"/>
    <w:rsid w:val="00D5066F"/>
    <w:rsid w:val="00D53878"/>
    <w:rsid w:val="00D53C8F"/>
    <w:rsid w:val="00D549D1"/>
    <w:rsid w:val="00D55589"/>
    <w:rsid w:val="00D5676E"/>
    <w:rsid w:val="00D61395"/>
    <w:rsid w:val="00D633FF"/>
    <w:rsid w:val="00D637F9"/>
    <w:rsid w:val="00D63A29"/>
    <w:rsid w:val="00D67B1B"/>
    <w:rsid w:val="00D71D1E"/>
    <w:rsid w:val="00D721BF"/>
    <w:rsid w:val="00D73772"/>
    <w:rsid w:val="00D73CA3"/>
    <w:rsid w:val="00D75241"/>
    <w:rsid w:val="00D7733F"/>
    <w:rsid w:val="00D776F6"/>
    <w:rsid w:val="00D80C9F"/>
    <w:rsid w:val="00D8102A"/>
    <w:rsid w:val="00D82A43"/>
    <w:rsid w:val="00D82F7D"/>
    <w:rsid w:val="00D87B5C"/>
    <w:rsid w:val="00D9009B"/>
    <w:rsid w:val="00D92589"/>
    <w:rsid w:val="00D936E0"/>
    <w:rsid w:val="00D96385"/>
    <w:rsid w:val="00D971F3"/>
    <w:rsid w:val="00DA041F"/>
    <w:rsid w:val="00DA1671"/>
    <w:rsid w:val="00DA2474"/>
    <w:rsid w:val="00DA276B"/>
    <w:rsid w:val="00DA36A3"/>
    <w:rsid w:val="00DA39B9"/>
    <w:rsid w:val="00DA5A3D"/>
    <w:rsid w:val="00DA6A9E"/>
    <w:rsid w:val="00DA7ADF"/>
    <w:rsid w:val="00DB0750"/>
    <w:rsid w:val="00DB13DC"/>
    <w:rsid w:val="00DB3CE7"/>
    <w:rsid w:val="00DC1F56"/>
    <w:rsid w:val="00DC3DCF"/>
    <w:rsid w:val="00DC3EBC"/>
    <w:rsid w:val="00DC4A54"/>
    <w:rsid w:val="00DC62E0"/>
    <w:rsid w:val="00DC63BC"/>
    <w:rsid w:val="00DD072F"/>
    <w:rsid w:val="00DD07F8"/>
    <w:rsid w:val="00DE0906"/>
    <w:rsid w:val="00DE5991"/>
    <w:rsid w:val="00DE65C4"/>
    <w:rsid w:val="00DE72AE"/>
    <w:rsid w:val="00DE77D8"/>
    <w:rsid w:val="00DF0294"/>
    <w:rsid w:val="00DF0762"/>
    <w:rsid w:val="00DF23DD"/>
    <w:rsid w:val="00DF6B0C"/>
    <w:rsid w:val="00DF72F6"/>
    <w:rsid w:val="00E0019B"/>
    <w:rsid w:val="00E00D4C"/>
    <w:rsid w:val="00E0186A"/>
    <w:rsid w:val="00E0271B"/>
    <w:rsid w:val="00E02BE2"/>
    <w:rsid w:val="00E0416C"/>
    <w:rsid w:val="00E05B43"/>
    <w:rsid w:val="00E06388"/>
    <w:rsid w:val="00E069CB"/>
    <w:rsid w:val="00E06F0A"/>
    <w:rsid w:val="00E10FCE"/>
    <w:rsid w:val="00E15C76"/>
    <w:rsid w:val="00E162F4"/>
    <w:rsid w:val="00E16A12"/>
    <w:rsid w:val="00E16F72"/>
    <w:rsid w:val="00E17743"/>
    <w:rsid w:val="00E23F8C"/>
    <w:rsid w:val="00E24157"/>
    <w:rsid w:val="00E25CEE"/>
    <w:rsid w:val="00E27986"/>
    <w:rsid w:val="00E32A83"/>
    <w:rsid w:val="00E36059"/>
    <w:rsid w:val="00E36D43"/>
    <w:rsid w:val="00E45BCB"/>
    <w:rsid w:val="00E525A7"/>
    <w:rsid w:val="00E53C06"/>
    <w:rsid w:val="00E54CDB"/>
    <w:rsid w:val="00E55C82"/>
    <w:rsid w:val="00E57109"/>
    <w:rsid w:val="00E57276"/>
    <w:rsid w:val="00E604FB"/>
    <w:rsid w:val="00E629D3"/>
    <w:rsid w:val="00E67E73"/>
    <w:rsid w:val="00E71AD1"/>
    <w:rsid w:val="00E71B03"/>
    <w:rsid w:val="00E71D17"/>
    <w:rsid w:val="00E71FE4"/>
    <w:rsid w:val="00E72B3D"/>
    <w:rsid w:val="00E72FFD"/>
    <w:rsid w:val="00E74357"/>
    <w:rsid w:val="00E74620"/>
    <w:rsid w:val="00E75443"/>
    <w:rsid w:val="00E7595A"/>
    <w:rsid w:val="00E806EA"/>
    <w:rsid w:val="00E813FE"/>
    <w:rsid w:val="00E83CD0"/>
    <w:rsid w:val="00E83CDC"/>
    <w:rsid w:val="00E874A1"/>
    <w:rsid w:val="00E91738"/>
    <w:rsid w:val="00E97643"/>
    <w:rsid w:val="00EA183D"/>
    <w:rsid w:val="00EA3AE9"/>
    <w:rsid w:val="00EA4637"/>
    <w:rsid w:val="00EA7C10"/>
    <w:rsid w:val="00EB5249"/>
    <w:rsid w:val="00EB5A04"/>
    <w:rsid w:val="00EB5D8D"/>
    <w:rsid w:val="00EC2853"/>
    <w:rsid w:val="00EC2AA8"/>
    <w:rsid w:val="00EC5088"/>
    <w:rsid w:val="00EC6A68"/>
    <w:rsid w:val="00ED35CE"/>
    <w:rsid w:val="00ED3A2B"/>
    <w:rsid w:val="00ED56EB"/>
    <w:rsid w:val="00ED73B6"/>
    <w:rsid w:val="00EE19E4"/>
    <w:rsid w:val="00EE3B23"/>
    <w:rsid w:val="00EE3CC3"/>
    <w:rsid w:val="00EE635D"/>
    <w:rsid w:val="00EE796B"/>
    <w:rsid w:val="00EF0AB4"/>
    <w:rsid w:val="00EF19B9"/>
    <w:rsid w:val="00EF3147"/>
    <w:rsid w:val="00EF57F2"/>
    <w:rsid w:val="00EF5F14"/>
    <w:rsid w:val="00EF64E5"/>
    <w:rsid w:val="00EF76FD"/>
    <w:rsid w:val="00F034FE"/>
    <w:rsid w:val="00F051E3"/>
    <w:rsid w:val="00F05319"/>
    <w:rsid w:val="00F05F8F"/>
    <w:rsid w:val="00F07EEE"/>
    <w:rsid w:val="00F20497"/>
    <w:rsid w:val="00F21CFC"/>
    <w:rsid w:val="00F2709A"/>
    <w:rsid w:val="00F30875"/>
    <w:rsid w:val="00F32DDB"/>
    <w:rsid w:val="00F41A01"/>
    <w:rsid w:val="00F443D3"/>
    <w:rsid w:val="00F44C69"/>
    <w:rsid w:val="00F47A22"/>
    <w:rsid w:val="00F52875"/>
    <w:rsid w:val="00F53804"/>
    <w:rsid w:val="00F54194"/>
    <w:rsid w:val="00F54F4A"/>
    <w:rsid w:val="00F61B97"/>
    <w:rsid w:val="00F62FFA"/>
    <w:rsid w:val="00F6367B"/>
    <w:rsid w:val="00F647B9"/>
    <w:rsid w:val="00F648C1"/>
    <w:rsid w:val="00F672FF"/>
    <w:rsid w:val="00F67A6F"/>
    <w:rsid w:val="00F67BAA"/>
    <w:rsid w:val="00F701E4"/>
    <w:rsid w:val="00F71AB9"/>
    <w:rsid w:val="00F745AF"/>
    <w:rsid w:val="00F74D2F"/>
    <w:rsid w:val="00F774DB"/>
    <w:rsid w:val="00F8157C"/>
    <w:rsid w:val="00F8266F"/>
    <w:rsid w:val="00F83367"/>
    <w:rsid w:val="00F83C2D"/>
    <w:rsid w:val="00F8427F"/>
    <w:rsid w:val="00F86188"/>
    <w:rsid w:val="00F87147"/>
    <w:rsid w:val="00F87969"/>
    <w:rsid w:val="00F90329"/>
    <w:rsid w:val="00F9288E"/>
    <w:rsid w:val="00F92A26"/>
    <w:rsid w:val="00F950CB"/>
    <w:rsid w:val="00F97FAB"/>
    <w:rsid w:val="00FA0303"/>
    <w:rsid w:val="00FA154C"/>
    <w:rsid w:val="00FA36EE"/>
    <w:rsid w:val="00FA6B21"/>
    <w:rsid w:val="00FB7AEF"/>
    <w:rsid w:val="00FC0CEF"/>
    <w:rsid w:val="00FC1F04"/>
    <w:rsid w:val="00FC287A"/>
    <w:rsid w:val="00FC6994"/>
    <w:rsid w:val="00FC782A"/>
    <w:rsid w:val="00FC7C19"/>
    <w:rsid w:val="00FD09C1"/>
    <w:rsid w:val="00FD1731"/>
    <w:rsid w:val="00FD2327"/>
    <w:rsid w:val="00FD286A"/>
    <w:rsid w:val="00FD5411"/>
    <w:rsid w:val="00FD5C33"/>
    <w:rsid w:val="00FD638D"/>
    <w:rsid w:val="00FE0905"/>
    <w:rsid w:val="00FE0935"/>
    <w:rsid w:val="00FE494F"/>
    <w:rsid w:val="00FF0021"/>
    <w:rsid w:val="00FF01AA"/>
    <w:rsid w:val="00FF0DF4"/>
    <w:rsid w:val="00FF204B"/>
    <w:rsid w:val="00FF3584"/>
    <w:rsid w:val="00FF461C"/>
    <w:rsid w:val="00FF6261"/>
    <w:rsid w:val="00FF6D05"/>
    <w:rsid w:val="00FF6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F51"/>
  </w:style>
  <w:style w:type="paragraph" w:styleId="Heading1">
    <w:name w:val="heading 1"/>
    <w:basedOn w:val="Normal"/>
    <w:next w:val="Normal"/>
    <w:link w:val="Heading1Char"/>
    <w:uiPriority w:val="9"/>
    <w:qFormat/>
    <w:rsid w:val="00D971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74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3404E"/>
    <w:pPr>
      <w:keepNext/>
      <w:keepLines/>
      <w:spacing w:before="20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1"/>
    <w:uiPriority w:val="9"/>
    <w:unhideWhenUsed/>
    <w:qFormat/>
    <w:rsid w:val="00EC6A6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6A6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6A6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C63B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3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313"/>
    <w:rPr>
      <w:rFonts w:ascii="Tahoma" w:hAnsi="Tahoma" w:cs="Tahoma"/>
      <w:sz w:val="16"/>
      <w:szCs w:val="16"/>
    </w:rPr>
  </w:style>
  <w:style w:type="paragraph" w:styleId="ListParagraph">
    <w:name w:val="List Paragraph"/>
    <w:basedOn w:val="Normal"/>
    <w:qFormat/>
    <w:rsid w:val="002C2633"/>
    <w:pPr>
      <w:ind w:left="720"/>
      <w:contextualSpacing/>
    </w:pPr>
  </w:style>
  <w:style w:type="paragraph" w:styleId="Header">
    <w:name w:val="header"/>
    <w:basedOn w:val="Normal"/>
    <w:link w:val="HeaderChar"/>
    <w:uiPriority w:val="99"/>
    <w:semiHidden/>
    <w:unhideWhenUsed/>
    <w:rsid w:val="00461EE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61EEE"/>
  </w:style>
  <w:style w:type="paragraph" w:styleId="Footer">
    <w:name w:val="footer"/>
    <w:basedOn w:val="Normal"/>
    <w:link w:val="FooterChar"/>
    <w:uiPriority w:val="99"/>
    <w:unhideWhenUsed/>
    <w:rsid w:val="00461EEE"/>
    <w:pPr>
      <w:tabs>
        <w:tab w:val="center" w:pos="4680"/>
        <w:tab w:val="right" w:pos="9360"/>
      </w:tabs>
      <w:spacing w:line="240" w:lineRule="auto"/>
    </w:pPr>
  </w:style>
  <w:style w:type="character" w:customStyle="1" w:styleId="FooterChar">
    <w:name w:val="Footer Char"/>
    <w:basedOn w:val="DefaultParagraphFont"/>
    <w:link w:val="Footer"/>
    <w:uiPriority w:val="99"/>
    <w:rsid w:val="00461EEE"/>
  </w:style>
  <w:style w:type="character" w:styleId="Emphasis">
    <w:name w:val="Emphasis"/>
    <w:basedOn w:val="DefaultParagraphFont"/>
    <w:uiPriority w:val="20"/>
    <w:qFormat/>
    <w:rsid w:val="00331DD5"/>
    <w:rPr>
      <w:i/>
      <w:iCs/>
    </w:rPr>
  </w:style>
  <w:style w:type="character" w:customStyle="1" w:styleId="Heading3Char">
    <w:name w:val="Heading 3 Char"/>
    <w:basedOn w:val="DefaultParagraphFont"/>
    <w:link w:val="Heading3"/>
    <w:rsid w:val="0013404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rsid w:val="0013404E"/>
    <w:rPr>
      <w:rFonts w:ascii="Times New Roman" w:eastAsia="Calibri" w:hAnsi="Times New Roman" w:cs="Times New Roman"/>
      <w:b/>
      <w:bCs/>
      <w:sz w:val="28"/>
      <w:szCs w:val="28"/>
    </w:rPr>
  </w:style>
  <w:style w:type="character" w:customStyle="1" w:styleId="Heading2Char">
    <w:name w:val="Heading 2 Char"/>
    <w:basedOn w:val="DefaultParagraphFont"/>
    <w:link w:val="Heading2"/>
    <w:uiPriority w:val="9"/>
    <w:rsid w:val="0091743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971F3"/>
    <w:rPr>
      <w:rFonts w:asciiTheme="majorHAnsi" w:eastAsiaTheme="majorEastAsia" w:hAnsiTheme="majorHAnsi" w:cstheme="majorBidi"/>
      <w:b/>
      <w:bCs/>
      <w:color w:val="365F91" w:themeColor="accent1" w:themeShade="BF"/>
      <w:sz w:val="28"/>
      <w:szCs w:val="28"/>
    </w:rPr>
  </w:style>
  <w:style w:type="paragraph" w:customStyle="1" w:styleId="BodyText1">
    <w:name w:val="Body Text1"/>
    <w:rsid w:val="001D75B1"/>
    <w:pPr>
      <w:spacing w:line="240" w:lineRule="auto"/>
    </w:pPr>
    <w:rPr>
      <w:rFonts w:ascii="Arial" w:eastAsia="Times New Roman" w:hAnsi="Arial" w:cs="Times New Roman"/>
      <w:snapToGrid w:val="0"/>
      <w:color w:val="000000"/>
      <w:sz w:val="20"/>
      <w:szCs w:val="20"/>
    </w:rPr>
  </w:style>
  <w:style w:type="table" w:styleId="TableGrid">
    <w:name w:val="Table Grid"/>
    <w:basedOn w:val="TableNormal"/>
    <w:uiPriority w:val="59"/>
    <w:rsid w:val="00E54CD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E54CDB"/>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40566C"/>
    <w:pPr>
      <w:spacing w:line="240" w:lineRule="auto"/>
    </w:pPr>
  </w:style>
  <w:style w:type="table" w:customStyle="1" w:styleId="LightShading-Accent11">
    <w:name w:val="Light Shading - Accent 11"/>
    <w:basedOn w:val="TableNormal"/>
    <w:uiPriority w:val="60"/>
    <w:rsid w:val="001F48F7"/>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1F48F7"/>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4Char1">
    <w:name w:val="Heading 4 Char1"/>
    <w:basedOn w:val="DefaultParagraphFont"/>
    <w:link w:val="Heading4"/>
    <w:uiPriority w:val="9"/>
    <w:rsid w:val="00EC6A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C6A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C6A68"/>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DC63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63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C63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63BC"/>
    <w:rPr>
      <w:rFonts w:asciiTheme="majorHAnsi" w:eastAsiaTheme="majorEastAsia" w:hAnsiTheme="majorHAnsi" w:cstheme="majorBidi"/>
      <w:i/>
      <w:iCs/>
      <w:color w:val="4F81BD" w:themeColor="accent1"/>
      <w:spacing w:val="15"/>
      <w:sz w:val="24"/>
      <w:szCs w:val="24"/>
    </w:rPr>
  </w:style>
  <w:style w:type="character" w:customStyle="1" w:styleId="Heading7Char">
    <w:name w:val="Heading 7 Char"/>
    <w:basedOn w:val="DefaultParagraphFont"/>
    <w:link w:val="Heading7"/>
    <w:uiPriority w:val="9"/>
    <w:rsid w:val="00DC63BC"/>
    <w:rPr>
      <w:rFonts w:asciiTheme="majorHAnsi" w:eastAsiaTheme="majorEastAsia" w:hAnsiTheme="majorHAnsi" w:cstheme="majorBidi"/>
      <w:i/>
      <w:iCs/>
      <w:color w:val="404040" w:themeColor="text1" w:themeTint="BF"/>
    </w:rPr>
  </w:style>
  <w:style w:type="table" w:customStyle="1" w:styleId="LightShading-Accent12">
    <w:name w:val="Light Shading - Accent 12"/>
    <w:basedOn w:val="TableNormal"/>
    <w:uiPriority w:val="60"/>
    <w:rsid w:val="0088582B"/>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2">
    <w:name w:val="Light List - Accent 12"/>
    <w:basedOn w:val="TableNormal"/>
    <w:uiPriority w:val="61"/>
    <w:rsid w:val="001F7893"/>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6D6802"/>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5">
    <w:name w:val="Medium Shading 2 Accent 5"/>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6D6802"/>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6D6802"/>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6D6802"/>
    <w:pPr>
      <w:spacing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Default">
    <w:name w:val="Default"/>
    <w:rsid w:val="005762FD"/>
    <w:pPr>
      <w:autoSpaceDE w:val="0"/>
      <w:autoSpaceDN w:val="0"/>
      <w:adjustRightInd w:val="0"/>
      <w:spacing w:line="240" w:lineRule="auto"/>
    </w:pPr>
    <w:rPr>
      <w:rFonts w:ascii="Calibri" w:hAnsi="Calibri" w:cs="Calibri"/>
      <w:color w:val="000000"/>
      <w:sz w:val="24"/>
      <w:szCs w:val="24"/>
    </w:rPr>
  </w:style>
  <w:style w:type="character" w:styleId="Hyperlink">
    <w:name w:val="Hyperlink"/>
    <w:basedOn w:val="DefaultParagraphFont"/>
    <w:uiPriority w:val="99"/>
    <w:unhideWhenUsed/>
    <w:rsid w:val="00983A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F51"/>
  </w:style>
  <w:style w:type="paragraph" w:styleId="Heading1">
    <w:name w:val="heading 1"/>
    <w:basedOn w:val="Normal"/>
    <w:next w:val="Normal"/>
    <w:link w:val="Heading1Char"/>
    <w:uiPriority w:val="9"/>
    <w:qFormat/>
    <w:rsid w:val="00D971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74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3404E"/>
    <w:pPr>
      <w:keepNext/>
      <w:keepLines/>
      <w:spacing w:before="20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1"/>
    <w:uiPriority w:val="9"/>
    <w:unhideWhenUsed/>
    <w:qFormat/>
    <w:rsid w:val="00EC6A6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6A6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6A6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C63B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3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313"/>
    <w:rPr>
      <w:rFonts w:ascii="Tahoma" w:hAnsi="Tahoma" w:cs="Tahoma"/>
      <w:sz w:val="16"/>
      <w:szCs w:val="16"/>
    </w:rPr>
  </w:style>
  <w:style w:type="paragraph" w:styleId="ListParagraph">
    <w:name w:val="List Paragraph"/>
    <w:basedOn w:val="Normal"/>
    <w:qFormat/>
    <w:rsid w:val="002C2633"/>
    <w:pPr>
      <w:ind w:left="720"/>
      <w:contextualSpacing/>
    </w:pPr>
  </w:style>
  <w:style w:type="paragraph" w:styleId="Header">
    <w:name w:val="header"/>
    <w:basedOn w:val="Normal"/>
    <w:link w:val="HeaderChar"/>
    <w:uiPriority w:val="99"/>
    <w:semiHidden/>
    <w:unhideWhenUsed/>
    <w:rsid w:val="00461EE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61EEE"/>
  </w:style>
  <w:style w:type="paragraph" w:styleId="Footer">
    <w:name w:val="footer"/>
    <w:basedOn w:val="Normal"/>
    <w:link w:val="FooterChar"/>
    <w:uiPriority w:val="99"/>
    <w:unhideWhenUsed/>
    <w:rsid w:val="00461EEE"/>
    <w:pPr>
      <w:tabs>
        <w:tab w:val="center" w:pos="4680"/>
        <w:tab w:val="right" w:pos="9360"/>
      </w:tabs>
      <w:spacing w:line="240" w:lineRule="auto"/>
    </w:pPr>
  </w:style>
  <w:style w:type="character" w:customStyle="1" w:styleId="FooterChar">
    <w:name w:val="Footer Char"/>
    <w:basedOn w:val="DefaultParagraphFont"/>
    <w:link w:val="Footer"/>
    <w:uiPriority w:val="99"/>
    <w:rsid w:val="00461EEE"/>
  </w:style>
  <w:style w:type="character" w:styleId="Emphasis">
    <w:name w:val="Emphasis"/>
    <w:basedOn w:val="DefaultParagraphFont"/>
    <w:uiPriority w:val="20"/>
    <w:qFormat/>
    <w:rsid w:val="00331DD5"/>
    <w:rPr>
      <w:i/>
      <w:iCs/>
    </w:rPr>
  </w:style>
  <w:style w:type="character" w:customStyle="1" w:styleId="Heading3Char">
    <w:name w:val="Heading 3 Char"/>
    <w:basedOn w:val="DefaultParagraphFont"/>
    <w:link w:val="Heading3"/>
    <w:rsid w:val="0013404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rsid w:val="0013404E"/>
    <w:rPr>
      <w:rFonts w:ascii="Times New Roman" w:eastAsia="Calibri" w:hAnsi="Times New Roman" w:cs="Times New Roman"/>
      <w:b/>
      <w:bCs/>
      <w:sz w:val="28"/>
      <w:szCs w:val="28"/>
    </w:rPr>
  </w:style>
  <w:style w:type="character" w:customStyle="1" w:styleId="Heading2Char">
    <w:name w:val="Heading 2 Char"/>
    <w:basedOn w:val="DefaultParagraphFont"/>
    <w:link w:val="Heading2"/>
    <w:uiPriority w:val="9"/>
    <w:rsid w:val="0091743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971F3"/>
    <w:rPr>
      <w:rFonts w:asciiTheme="majorHAnsi" w:eastAsiaTheme="majorEastAsia" w:hAnsiTheme="majorHAnsi" w:cstheme="majorBidi"/>
      <w:b/>
      <w:bCs/>
      <w:color w:val="365F91" w:themeColor="accent1" w:themeShade="BF"/>
      <w:sz w:val="28"/>
      <w:szCs w:val="28"/>
    </w:rPr>
  </w:style>
  <w:style w:type="paragraph" w:customStyle="1" w:styleId="BodyText1">
    <w:name w:val="Body Text1"/>
    <w:rsid w:val="001D75B1"/>
    <w:pPr>
      <w:spacing w:line="240" w:lineRule="auto"/>
    </w:pPr>
    <w:rPr>
      <w:rFonts w:ascii="Arial" w:eastAsia="Times New Roman" w:hAnsi="Arial" w:cs="Times New Roman"/>
      <w:snapToGrid w:val="0"/>
      <w:color w:val="000000"/>
      <w:sz w:val="20"/>
      <w:szCs w:val="20"/>
    </w:rPr>
  </w:style>
  <w:style w:type="table" w:styleId="TableGrid">
    <w:name w:val="Table Grid"/>
    <w:basedOn w:val="TableNormal"/>
    <w:uiPriority w:val="59"/>
    <w:rsid w:val="00E54CD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E54CDB"/>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40566C"/>
    <w:pPr>
      <w:spacing w:line="240" w:lineRule="auto"/>
    </w:pPr>
  </w:style>
  <w:style w:type="table" w:customStyle="1" w:styleId="LightShading-Accent11">
    <w:name w:val="Light Shading - Accent 11"/>
    <w:basedOn w:val="TableNormal"/>
    <w:uiPriority w:val="60"/>
    <w:rsid w:val="001F48F7"/>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1F48F7"/>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4Char1">
    <w:name w:val="Heading 4 Char1"/>
    <w:basedOn w:val="DefaultParagraphFont"/>
    <w:link w:val="Heading4"/>
    <w:uiPriority w:val="9"/>
    <w:rsid w:val="00EC6A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C6A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C6A68"/>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DC63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63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C63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63BC"/>
    <w:rPr>
      <w:rFonts w:asciiTheme="majorHAnsi" w:eastAsiaTheme="majorEastAsia" w:hAnsiTheme="majorHAnsi" w:cstheme="majorBidi"/>
      <w:i/>
      <w:iCs/>
      <w:color w:val="4F81BD" w:themeColor="accent1"/>
      <w:spacing w:val="15"/>
      <w:sz w:val="24"/>
      <w:szCs w:val="24"/>
    </w:rPr>
  </w:style>
  <w:style w:type="character" w:customStyle="1" w:styleId="Heading7Char">
    <w:name w:val="Heading 7 Char"/>
    <w:basedOn w:val="DefaultParagraphFont"/>
    <w:link w:val="Heading7"/>
    <w:uiPriority w:val="9"/>
    <w:rsid w:val="00DC63BC"/>
    <w:rPr>
      <w:rFonts w:asciiTheme="majorHAnsi" w:eastAsiaTheme="majorEastAsia" w:hAnsiTheme="majorHAnsi" w:cstheme="majorBidi"/>
      <w:i/>
      <w:iCs/>
      <w:color w:val="404040" w:themeColor="text1" w:themeTint="BF"/>
    </w:rPr>
  </w:style>
  <w:style w:type="table" w:customStyle="1" w:styleId="LightShading-Accent12">
    <w:name w:val="Light Shading - Accent 12"/>
    <w:basedOn w:val="TableNormal"/>
    <w:uiPriority w:val="60"/>
    <w:rsid w:val="0088582B"/>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2">
    <w:name w:val="Light List - Accent 12"/>
    <w:basedOn w:val="TableNormal"/>
    <w:uiPriority w:val="61"/>
    <w:rsid w:val="001F7893"/>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6D6802"/>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5">
    <w:name w:val="Medium Shading 2 Accent 5"/>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6D6802"/>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6D6802"/>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6D6802"/>
    <w:pPr>
      <w:spacing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Default">
    <w:name w:val="Default"/>
    <w:rsid w:val="005762FD"/>
    <w:pPr>
      <w:autoSpaceDE w:val="0"/>
      <w:autoSpaceDN w:val="0"/>
      <w:adjustRightInd w:val="0"/>
      <w:spacing w:line="240" w:lineRule="auto"/>
    </w:pPr>
    <w:rPr>
      <w:rFonts w:ascii="Calibri" w:hAnsi="Calibri" w:cs="Calibri"/>
      <w:color w:val="000000"/>
      <w:sz w:val="24"/>
      <w:szCs w:val="24"/>
    </w:rPr>
  </w:style>
  <w:style w:type="character" w:styleId="Hyperlink">
    <w:name w:val="Hyperlink"/>
    <w:basedOn w:val="DefaultParagraphFont"/>
    <w:uiPriority w:val="99"/>
    <w:unhideWhenUsed/>
    <w:rsid w:val="00983A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94229">
      <w:bodyDiv w:val="1"/>
      <w:marLeft w:val="0"/>
      <w:marRight w:val="0"/>
      <w:marTop w:val="0"/>
      <w:marBottom w:val="0"/>
      <w:divBdr>
        <w:top w:val="none" w:sz="0" w:space="0" w:color="auto"/>
        <w:left w:val="none" w:sz="0" w:space="0" w:color="auto"/>
        <w:bottom w:val="none" w:sz="0" w:space="0" w:color="auto"/>
        <w:right w:val="none" w:sz="0" w:space="0" w:color="auto"/>
      </w:divBdr>
      <w:divsChild>
        <w:div w:id="14425014">
          <w:marLeft w:val="0"/>
          <w:marRight w:val="0"/>
          <w:marTop w:val="0"/>
          <w:marBottom w:val="0"/>
          <w:divBdr>
            <w:top w:val="none" w:sz="0" w:space="0" w:color="auto"/>
            <w:left w:val="none" w:sz="0" w:space="0" w:color="auto"/>
            <w:bottom w:val="none" w:sz="0" w:space="0" w:color="auto"/>
            <w:right w:val="none" w:sz="0" w:space="0" w:color="auto"/>
          </w:divBdr>
        </w:div>
        <w:div w:id="401490715">
          <w:marLeft w:val="0"/>
          <w:marRight w:val="0"/>
          <w:marTop w:val="0"/>
          <w:marBottom w:val="0"/>
          <w:divBdr>
            <w:top w:val="none" w:sz="0" w:space="0" w:color="auto"/>
            <w:left w:val="none" w:sz="0" w:space="0" w:color="auto"/>
            <w:bottom w:val="none" w:sz="0" w:space="0" w:color="auto"/>
            <w:right w:val="none" w:sz="0" w:space="0" w:color="auto"/>
          </w:divBdr>
        </w:div>
        <w:div w:id="1968202192">
          <w:marLeft w:val="0"/>
          <w:marRight w:val="0"/>
          <w:marTop w:val="0"/>
          <w:marBottom w:val="0"/>
          <w:divBdr>
            <w:top w:val="none" w:sz="0" w:space="0" w:color="auto"/>
            <w:left w:val="none" w:sz="0" w:space="0" w:color="auto"/>
            <w:bottom w:val="none" w:sz="0" w:space="0" w:color="auto"/>
            <w:right w:val="none" w:sz="0" w:space="0" w:color="auto"/>
          </w:divBdr>
        </w:div>
      </w:divsChild>
    </w:div>
    <w:div w:id="731655522">
      <w:bodyDiv w:val="1"/>
      <w:marLeft w:val="0"/>
      <w:marRight w:val="0"/>
      <w:marTop w:val="0"/>
      <w:marBottom w:val="0"/>
      <w:divBdr>
        <w:top w:val="none" w:sz="0" w:space="0" w:color="auto"/>
        <w:left w:val="none" w:sz="0" w:space="0" w:color="auto"/>
        <w:bottom w:val="none" w:sz="0" w:space="0" w:color="auto"/>
        <w:right w:val="none" w:sz="0" w:space="0" w:color="auto"/>
      </w:divBdr>
      <w:divsChild>
        <w:div w:id="538133120">
          <w:marLeft w:val="0"/>
          <w:marRight w:val="0"/>
          <w:marTop w:val="0"/>
          <w:marBottom w:val="0"/>
          <w:divBdr>
            <w:top w:val="none" w:sz="0" w:space="0" w:color="auto"/>
            <w:left w:val="none" w:sz="0" w:space="0" w:color="auto"/>
            <w:bottom w:val="none" w:sz="0" w:space="0" w:color="auto"/>
            <w:right w:val="none" w:sz="0" w:space="0" w:color="auto"/>
          </w:divBdr>
        </w:div>
        <w:div w:id="1181119644">
          <w:marLeft w:val="0"/>
          <w:marRight w:val="0"/>
          <w:marTop w:val="0"/>
          <w:marBottom w:val="0"/>
          <w:divBdr>
            <w:top w:val="none" w:sz="0" w:space="0" w:color="auto"/>
            <w:left w:val="none" w:sz="0" w:space="0" w:color="auto"/>
            <w:bottom w:val="none" w:sz="0" w:space="0" w:color="auto"/>
            <w:right w:val="none" w:sz="0" w:space="0" w:color="auto"/>
          </w:divBdr>
        </w:div>
      </w:divsChild>
    </w:div>
    <w:div w:id="904802777">
      <w:bodyDiv w:val="1"/>
      <w:marLeft w:val="0"/>
      <w:marRight w:val="0"/>
      <w:marTop w:val="0"/>
      <w:marBottom w:val="0"/>
      <w:divBdr>
        <w:top w:val="none" w:sz="0" w:space="0" w:color="auto"/>
        <w:left w:val="none" w:sz="0" w:space="0" w:color="auto"/>
        <w:bottom w:val="none" w:sz="0" w:space="0" w:color="auto"/>
        <w:right w:val="none" w:sz="0" w:space="0" w:color="auto"/>
      </w:divBdr>
      <w:divsChild>
        <w:div w:id="201482508">
          <w:marLeft w:val="0"/>
          <w:marRight w:val="0"/>
          <w:marTop w:val="0"/>
          <w:marBottom w:val="0"/>
          <w:divBdr>
            <w:top w:val="none" w:sz="0" w:space="0" w:color="auto"/>
            <w:left w:val="none" w:sz="0" w:space="0" w:color="auto"/>
            <w:bottom w:val="none" w:sz="0" w:space="0" w:color="auto"/>
            <w:right w:val="none" w:sz="0" w:space="0" w:color="auto"/>
          </w:divBdr>
        </w:div>
        <w:div w:id="1021323401">
          <w:marLeft w:val="0"/>
          <w:marRight w:val="0"/>
          <w:marTop w:val="0"/>
          <w:marBottom w:val="0"/>
          <w:divBdr>
            <w:top w:val="none" w:sz="0" w:space="0" w:color="auto"/>
            <w:left w:val="none" w:sz="0" w:space="0" w:color="auto"/>
            <w:bottom w:val="none" w:sz="0" w:space="0" w:color="auto"/>
            <w:right w:val="none" w:sz="0" w:space="0" w:color="auto"/>
          </w:divBdr>
        </w:div>
      </w:divsChild>
    </w:div>
    <w:div w:id="1158307062">
      <w:bodyDiv w:val="1"/>
      <w:marLeft w:val="0"/>
      <w:marRight w:val="0"/>
      <w:marTop w:val="0"/>
      <w:marBottom w:val="0"/>
      <w:divBdr>
        <w:top w:val="none" w:sz="0" w:space="0" w:color="auto"/>
        <w:left w:val="none" w:sz="0" w:space="0" w:color="auto"/>
        <w:bottom w:val="none" w:sz="0" w:space="0" w:color="auto"/>
        <w:right w:val="none" w:sz="0" w:space="0" w:color="auto"/>
      </w:divBdr>
      <w:divsChild>
        <w:div w:id="1424952413">
          <w:marLeft w:val="0"/>
          <w:marRight w:val="0"/>
          <w:marTop w:val="0"/>
          <w:marBottom w:val="0"/>
          <w:divBdr>
            <w:top w:val="none" w:sz="0" w:space="0" w:color="auto"/>
            <w:left w:val="none" w:sz="0" w:space="0" w:color="auto"/>
            <w:bottom w:val="none" w:sz="0" w:space="0" w:color="auto"/>
            <w:right w:val="none" w:sz="0" w:space="0" w:color="auto"/>
          </w:divBdr>
        </w:div>
        <w:div w:id="1402407677">
          <w:marLeft w:val="0"/>
          <w:marRight w:val="0"/>
          <w:marTop w:val="0"/>
          <w:marBottom w:val="0"/>
          <w:divBdr>
            <w:top w:val="none" w:sz="0" w:space="0" w:color="auto"/>
            <w:left w:val="none" w:sz="0" w:space="0" w:color="auto"/>
            <w:bottom w:val="none" w:sz="0" w:space="0" w:color="auto"/>
            <w:right w:val="none" w:sz="0" w:space="0" w:color="auto"/>
          </w:divBdr>
        </w:div>
        <w:div w:id="437066948">
          <w:marLeft w:val="0"/>
          <w:marRight w:val="0"/>
          <w:marTop w:val="0"/>
          <w:marBottom w:val="0"/>
          <w:divBdr>
            <w:top w:val="none" w:sz="0" w:space="0" w:color="auto"/>
            <w:left w:val="none" w:sz="0" w:space="0" w:color="auto"/>
            <w:bottom w:val="none" w:sz="0" w:space="0" w:color="auto"/>
            <w:right w:val="none" w:sz="0" w:space="0" w:color="auto"/>
          </w:divBdr>
        </w:div>
        <w:div w:id="222251704">
          <w:marLeft w:val="0"/>
          <w:marRight w:val="0"/>
          <w:marTop w:val="0"/>
          <w:marBottom w:val="0"/>
          <w:divBdr>
            <w:top w:val="none" w:sz="0" w:space="0" w:color="auto"/>
            <w:left w:val="none" w:sz="0" w:space="0" w:color="auto"/>
            <w:bottom w:val="none" w:sz="0" w:space="0" w:color="auto"/>
            <w:right w:val="none" w:sz="0" w:space="0" w:color="auto"/>
          </w:divBdr>
        </w:div>
        <w:div w:id="620455614">
          <w:marLeft w:val="0"/>
          <w:marRight w:val="0"/>
          <w:marTop w:val="0"/>
          <w:marBottom w:val="0"/>
          <w:divBdr>
            <w:top w:val="none" w:sz="0" w:space="0" w:color="auto"/>
            <w:left w:val="none" w:sz="0" w:space="0" w:color="auto"/>
            <w:bottom w:val="none" w:sz="0" w:space="0" w:color="auto"/>
            <w:right w:val="none" w:sz="0" w:space="0" w:color="auto"/>
          </w:divBdr>
        </w:div>
        <w:div w:id="972253123">
          <w:marLeft w:val="0"/>
          <w:marRight w:val="0"/>
          <w:marTop w:val="0"/>
          <w:marBottom w:val="0"/>
          <w:divBdr>
            <w:top w:val="none" w:sz="0" w:space="0" w:color="auto"/>
            <w:left w:val="none" w:sz="0" w:space="0" w:color="auto"/>
            <w:bottom w:val="none" w:sz="0" w:space="0" w:color="auto"/>
            <w:right w:val="none" w:sz="0" w:space="0" w:color="auto"/>
          </w:divBdr>
        </w:div>
      </w:divsChild>
    </w:div>
    <w:div w:id="1936401409">
      <w:bodyDiv w:val="1"/>
      <w:marLeft w:val="0"/>
      <w:marRight w:val="0"/>
      <w:marTop w:val="0"/>
      <w:marBottom w:val="0"/>
      <w:divBdr>
        <w:top w:val="none" w:sz="0" w:space="0" w:color="auto"/>
        <w:left w:val="none" w:sz="0" w:space="0" w:color="auto"/>
        <w:bottom w:val="none" w:sz="0" w:space="0" w:color="auto"/>
        <w:right w:val="none" w:sz="0" w:space="0" w:color="auto"/>
      </w:divBdr>
      <w:divsChild>
        <w:div w:id="513305564">
          <w:marLeft w:val="0"/>
          <w:marRight w:val="0"/>
          <w:marTop w:val="0"/>
          <w:marBottom w:val="0"/>
          <w:divBdr>
            <w:top w:val="none" w:sz="0" w:space="0" w:color="auto"/>
            <w:left w:val="none" w:sz="0" w:space="0" w:color="auto"/>
            <w:bottom w:val="none" w:sz="0" w:space="0" w:color="auto"/>
            <w:right w:val="none" w:sz="0" w:space="0" w:color="auto"/>
          </w:divBdr>
        </w:div>
        <w:div w:id="304160908">
          <w:marLeft w:val="0"/>
          <w:marRight w:val="0"/>
          <w:marTop w:val="0"/>
          <w:marBottom w:val="0"/>
          <w:divBdr>
            <w:top w:val="none" w:sz="0" w:space="0" w:color="auto"/>
            <w:left w:val="none" w:sz="0" w:space="0" w:color="auto"/>
            <w:bottom w:val="none" w:sz="0" w:space="0" w:color="auto"/>
            <w:right w:val="none" w:sz="0" w:space="0" w:color="auto"/>
          </w:divBdr>
        </w:div>
        <w:div w:id="609701615">
          <w:marLeft w:val="0"/>
          <w:marRight w:val="0"/>
          <w:marTop w:val="0"/>
          <w:marBottom w:val="0"/>
          <w:divBdr>
            <w:top w:val="none" w:sz="0" w:space="0" w:color="auto"/>
            <w:left w:val="none" w:sz="0" w:space="0" w:color="auto"/>
            <w:bottom w:val="none" w:sz="0" w:space="0" w:color="auto"/>
            <w:right w:val="none" w:sz="0" w:space="0" w:color="auto"/>
          </w:divBdr>
        </w:div>
        <w:div w:id="1113211217">
          <w:marLeft w:val="0"/>
          <w:marRight w:val="0"/>
          <w:marTop w:val="0"/>
          <w:marBottom w:val="0"/>
          <w:divBdr>
            <w:top w:val="none" w:sz="0" w:space="0" w:color="auto"/>
            <w:left w:val="none" w:sz="0" w:space="0" w:color="auto"/>
            <w:bottom w:val="none" w:sz="0" w:space="0" w:color="auto"/>
            <w:right w:val="none" w:sz="0" w:space="0" w:color="auto"/>
          </w:divBdr>
        </w:div>
        <w:div w:id="1229803712">
          <w:marLeft w:val="0"/>
          <w:marRight w:val="0"/>
          <w:marTop w:val="0"/>
          <w:marBottom w:val="0"/>
          <w:divBdr>
            <w:top w:val="none" w:sz="0" w:space="0" w:color="auto"/>
            <w:left w:val="none" w:sz="0" w:space="0" w:color="auto"/>
            <w:bottom w:val="none" w:sz="0" w:space="0" w:color="auto"/>
            <w:right w:val="none" w:sz="0" w:space="0" w:color="auto"/>
          </w:divBdr>
        </w:div>
        <w:div w:id="2086603978">
          <w:marLeft w:val="0"/>
          <w:marRight w:val="0"/>
          <w:marTop w:val="0"/>
          <w:marBottom w:val="0"/>
          <w:divBdr>
            <w:top w:val="none" w:sz="0" w:space="0" w:color="auto"/>
            <w:left w:val="none" w:sz="0" w:space="0" w:color="auto"/>
            <w:bottom w:val="none" w:sz="0" w:space="0" w:color="auto"/>
            <w:right w:val="none" w:sz="0" w:space="0" w:color="auto"/>
          </w:divBdr>
        </w:div>
        <w:div w:id="682436306">
          <w:marLeft w:val="0"/>
          <w:marRight w:val="0"/>
          <w:marTop w:val="0"/>
          <w:marBottom w:val="0"/>
          <w:divBdr>
            <w:top w:val="none" w:sz="0" w:space="0" w:color="auto"/>
            <w:left w:val="none" w:sz="0" w:space="0" w:color="auto"/>
            <w:bottom w:val="none" w:sz="0" w:space="0" w:color="auto"/>
            <w:right w:val="none" w:sz="0" w:space="0" w:color="auto"/>
          </w:divBdr>
        </w:div>
        <w:div w:id="1257205424">
          <w:marLeft w:val="0"/>
          <w:marRight w:val="0"/>
          <w:marTop w:val="0"/>
          <w:marBottom w:val="0"/>
          <w:divBdr>
            <w:top w:val="none" w:sz="0" w:space="0" w:color="auto"/>
            <w:left w:val="none" w:sz="0" w:space="0" w:color="auto"/>
            <w:bottom w:val="none" w:sz="0" w:space="0" w:color="auto"/>
            <w:right w:val="none" w:sz="0" w:space="0" w:color="auto"/>
          </w:divBdr>
        </w:div>
        <w:div w:id="1860659045">
          <w:marLeft w:val="0"/>
          <w:marRight w:val="0"/>
          <w:marTop w:val="0"/>
          <w:marBottom w:val="0"/>
          <w:divBdr>
            <w:top w:val="none" w:sz="0" w:space="0" w:color="auto"/>
            <w:left w:val="none" w:sz="0" w:space="0" w:color="auto"/>
            <w:bottom w:val="none" w:sz="0" w:space="0" w:color="auto"/>
            <w:right w:val="none" w:sz="0" w:space="0" w:color="auto"/>
          </w:divBdr>
        </w:div>
        <w:div w:id="687407348">
          <w:marLeft w:val="0"/>
          <w:marRight w:val="0"/>
          <w:marTop w:val="0"/>
          <w:marBottom w:val="0"/>
          <w:divBdr>
            <w:top w:val="none" w:sz="0" w:space="0" w:color="auto"/>
            <w:left w:val="none" w:sz="0" w:space="0" w:color="auto"/>
            <w:bottom w:val="none" w:sz="0" w:space="0" w:color="auto"/>
            <w:right w:val="none" w:sz="0" w:space="0" w:color="auto"/>
          </w:divBdr>
        </w:div>
        <w:div w:id="362483096">
          <w:marLeft w:val="0"/>
          <w:marRight w:val="0"/>
          <w:marTop w:val="0"/>
          <w:marBottom w:val="0"/>
          <w:divBdr>
            <w:top w:val="none" w:sz="0" w:space="0" w:color="auto"/>
            <w:left w:val="none" w:sz="0" w:space="0" w:color="auto"/>
            <w:bottom w:val="none" w:sz="0" w:space="0" w:color="auto"/>
            <w:right w:val="none" w:sz="0" w:space="0" w:color="auto"/>
          </w:divBdr>
        </w:div>
        <w:div w:id="36048450">
          <w:marLeft w:val="0"/>
          <w:marRight w:val="0"/>
          <w:marTop w:val="0"/>
          <w:marBottom w:val="0"/>
          <w:divBdr>
            <w:top w:val="none" w:sz="0" w:space="0" w:color="auto"/>
            <w:left w:val="none" w:sz="0" w:space="0" w:color="auto"/>
            <w:bottom w:val="none" w:sz="0" w:space="0" w:color="auto"/>
            <w:right w:val="none" w:sz="0" w:space="0" w:color="auto"/>
          </w:divBdr>
        </w:div>
        <w:div w:id="1997106732">
          <w:marLeft w:val="0"/>
          <w:marRight w:val="0"/>
          <w:marTop w:val="0"/>
          <w:marBottom w:val="0"/>
          <w:divBdr>
            <w:top w:val="none" w:sz="0" w:space="0" w:color="auto"/>
            <w:left w:val="none" w:sz="0" w:space="0" w:color="auto"/>
            <w:bottom w:val="none" w:sz="0" w:space="0" w:color="auto"/>
            <w:right w:val="none" w:sz="0" w:space="0" w:color="auto"/>
          </w:divBdr>
        </w:div>
        <w:div w:id="932666754">
          <w:marLeft w:val="0"/>
          <w:marRight w:val="0"/>
          <w:marTop w:val="0"/>
          <w:marBottom w:val="0"/>
          <w:divBdr>
            <w:top w:val="none" w:sz="0" w:space="0" w:color="auto"/>
            <w:left w:val="none" w:sz="0" w:space="0" w:color="auto"/>
            <w:bottom w:val="none" w:sz="0" w:space="0" w:color="auto"/>
            <w:right w:val="none" w:sz="0" w:space="0" w:color="auto"/>
          </w:divBdr>
        </w:div>
        <w:div w:id="1481266616">
          <w:marLeft w:val="0"/>
          <w:marRight w:val="0"/>
          <w:marTop w:val="0"/>
          <w:marBottom w:val="0"/>
          <w:divBdr>
            <w:top w:val="none" w:sz="0" w:space="0" w:color="auto"/>
            <w:left w:val="none" w:sz="0" w:space="0" w:color="auto"/>
            <w:bottom w:val="none" w:sz="0" w:space="0" w:color="auto"/>
            <w:right w:val="none" w:sz="0" w:space="0" w:color="auto"/>
          </w:divBdr>
        </w:div>
        <w:div w:id="618923928">
          <w:marLeft w:val="0"/>
          <w:marRight w:val="0"/>
          <w:marTop w:val="0"/>
          <w:marBottom w:val="0"/>
          <w:divBdr>
            <w:top w:val="none" w:sz="0" w:space="0" w:color="auto"/>
            <w:left w:val="none" w:sz="0" w:space="0" w:color="auto"/>
            <w:bottom w:val="none" w:sz="0" w:space="0" w:color="auto"/>
            <w:right w:val="none" w:sz="0" w:space="0" w:color="auto"/>
          </w:divBdr>
        </w:div>
        <w:div w:id="1415860589">
          <w:marLeft w:val="0"/>
          <w:marRight w:val="0"/>
          <w:marTop w:val="0"/>
          <w:marBottom w:val="0"/>
          <w:divBdr>
            <w:top w:val="none" w:sz="0" w:space="0" w:color="auto"/>
            <w:left w:val="none" w:sz="0" w:space="0" w:color="auto"/>
            <w:bottom w:val="none" w:sz="0" w:space="0" w:color="auto"/>
            <w:right w:val="none" w:sz="0" w:space="0" w:color="auto"/>
          </w:divBdr>
        </w:div>
        <w:div w:id="1359042328">
          <w:marLeft w:val="0"/>
          <w:marRight w:val="0"/>
          <w:marTop w:val="0"/>
          <w:marBottom w:val="0"/>
          <w:divBdr>
            <w:top w:val="none" w:sz="0" w:space="0" w:color="auto"/>
            <w:left w:val="none" w:sz="0" w:space="0" w:color="auto"/>
            <w:bottom w:val="none" w:sz="0" w:space="0" w:color="auto"/>
            <w:right w:val="none" w:sz="0" w:space="0" w:color="auto"/>
          </w:divBdr>
        </w:div>
        <w:div w:id="1453091193">
          <w:marLeft w:val="0"/>
          <w:marRight w:val="0"/>
          <w:marTop w:val="0"/>
          <w:marBottom w:val="0"/>
          <w:divBdr>
            <w:top w:val="none" w:sz="0" w:space="0" w:color="auto"/>
            <w:left w:val="none" w:sz="0" w:space="0" w:color="auto"/>
            <w:bottom w:val="none" w:sz="0" w:space="0" w:color="auto"/>
            <w:right w:val="none" w:sz="0" w:space="0" w:color="auto"/>
          </w:divBdr>
        </w:div>
        <w:div w:id="1976909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bormarketinfo.edd.ca.gov/cgi/databrowsing/occExplorerQSDetails.asp?searchCriteria=detectives&amp;careerID=&amp;menuChoice=&amp;geogArea=0601000000&amp;soccode=339021&amp;search=Explore+Occupation" TargetMode="External"/><Relationship Id="rId24" Type="http://schemas.openxmlformats.org/officeDocument/2006/relationships/chart" Target="charts/chart1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hyperlink" Target="http://www.evc.edu/slo/index.htm" TargetMode="External"/><Relationship Id="rId10" Type="http://schemas.openxmlformats.org/officeDocument/2006/relationships/hyperlink" Target="http://www.labormarketinfo.edd.ca.gov/cgi/databrowsing/occExplorerQSDetails.asp" TargetMode="External"/><Relationship Id="rId19" Type="http://schemas.openxmlformats.org/officeDocument/2006/relationships/chart" Target="charts/chart8.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yperlink" Target="http://www.sb1440.org/" TargetMode="Externa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AJ</c:v>
                </c:pt>
              </c:strCache>
            </c:strRef>
          </c:tx>
          <c:invertIfNegative val="0"/>
          <c:cat>
            <c:strRef>
              <c:f>Sheet1!$A$2:$A$6</c:f>
              <c:strCache>
                <c:ptCount val="5"/>
                <c:pt idx="0">
                  <c:v>A</c:v>
                </c:pt>
                <c:pt idx="1">
                  <c:v>B</c:v>
                </c:pt>
                <c:pt idx="2">
                  <c:v>C</c:v>
                </c:pt>
                <c:pt idx="3">
                  <c:v>D</c:v>
                </c:pt>
                <c:pt idx="4">
                  <c:v>F</c:v>
                </c:pt>
              </c:strCache>
            </c:strRef>
          </c:cat>
          <c:val>
            <c:numRef>
              <c:f>Sheet1!$B$2:$B$6</c:f>
              <c:numCache>
                <c:formatCode>0%</c:formatCode>
                <c:ptCount val="5"/>
                <c:pt idx="0">
                  <c:v>0.28000000000000008</c:v>
                </c:pt>
                <c:pt idx="1">
                  <c:v>0.30000000000000032</c:v>
                </c:pt>
                <c:pt idx="2">
                  <c:v>0.21000000000000021</c:v>
                </c:pt>
                <c:pt idx="3">
                  <c:v>7.0000000000000034E-2</c:v>
                </c:pt>
                <c:pt idx="4">
                  <c:v>0.14000000000000001</c:v>
                </c:pt>
              </c:numCache>
            </c:numRef>
          </c:val>
        </c:ser>
        <c:ser>
          <c:idx val="1"/>
          <c:order val="1"/>
          <c:tx>
            <c:strRef>
              <c:f>Sheet1!$C$1</c:f>
              <c:strCache>
                <c:ptCount val="1"/>
                <c:pt idx="0">
                  <c:v>EVC</c:v>
                </c:pt>
              </c:strCache>
            </c:strRef>
          </c:tx>
          <c:invertIfNegative val="0"/>
          <c:cat>
            <c:strRef>
              <c:f>Sheet1!$A$2:$A$6</c:f>
              <c:strCache>
                <c:ptCount val="5"/>
                <c:pt idx="0">
                  <c:v>A</c:v>
                </c:pt>
                <c:pt idx="1">
                  <c:v>B</c:v>
                </c:pt>
                <c:pt idx="2">
                  <c:v>C</c:v>
                </c:pt>
                <c:pt idx="3">
                  <c:v>D</c:v>
                </c:pt>
                <c:pt idx="4">
                  <c:v>F</c:v>
                </c:pt>
              </c:strCache>
            </c:strRef>
          </c:cat>
          <c:val>
            <c:numRef>
              <c:f>Sheet1!$C$2:$C$6</c:f>
              <c:numCache>
                <c:formatCode>0%</c:formatCode>
                <c:ptCount val="5"/>
                <c:pt idx="0">
                  <c:v>0.35000000000000031</c:v>
                </c:pt>
                <c:pt idx="1">
                  <c:v>0.27</c:v>
                </c:pt>
                <c:pt idx="2">
                  <c:v>0.2</c:v>
                </c:pt>
                <c:pt idx="3">
                  <c:v>6.0000000000000435E-2</c:v>
                </c:pt>
                <c:pt idx="4">
                  <c:v>0.12000000000000002</c:v>
                </c:pt>
              </c:numCache>
            </c:numRef>
          </c:val>
        </c:ser>
        <c:dLbls>
          <c:showLegendKey val="0"/>
          <c:showVal val="0"/>
          <c:showCatName val="0"/>
          <c:showSerName val="0"/>
          <c:showPercent val="0"/>
          <c:showBubbleSize val="0"/>
        </c:dLbls>
        <c:gapWidth val="150"/>
        <c:axId val="144689152"/>
        <c:axId val="144336576"/>
      </c:barChart>
      <c:catAx>
        <c:axId val="144689152"/>
        <c:scaling>
          <c:orientation val="minMax"/>
        </c:scaling>
        <c:delete val="0"/>
        <c:axPos val="b"/>
        <c:majorTickMark val="out"/>
        <c:minorTickMark val="none"/>
        <c:tickLblPos val="nextTo"/>
        <c:crossAx val="144336576"/>
        <c:crosses val="autoZero"/>
        <c:auto val="1"/>
        <c:lblAlgn val="ctr"/>
        <c:lblOffset val="100"/>
        <c:noMultiLvlLbl val="0"/>
      </c:catAx>
      <c:valAx>
        <c:axId val="144336576"/>
        <c:scaling>
          <c:orientation val="minMax"/>
        </c:scaling>
        <c:delete val="0"/>
        <c:axPos val="l"/>
        <c:majorGridlines/>
        <c:numFmt formatCode="0%" sourceLinked="1"/>
        <c:majorTickMark val="out"/>
        <c:minorTickMark val="none"/>
        <c:tickLblPos val="nextTo"/>
        <c:crossAx val="144689152"/>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Sheet1!$A$2:$A$4</c:f>
              <c:strCache>
                <c:ptCount val="3"/>
                <c:pt idx="0">
                  <c:v>Day</c:v>
                </c:pt>
                <c:pt idx="1">
                  <c:v>Day/Night</c:v>
                </c:pt>
                <c:pt idx="2">
                  <c:v>Night</c:v>
                </c:pt>
              </c:strCache>
            </c:strRef>
          </c:cat>
          <c:val>
            <c:numRef>
              <c:f>Sheet1!$B$2:$B$4</c:f>
              <c:numCache>
                <c:formatCode>0%</c:formatCode>
                <c:ptCount val="3"/>
                <c:pt idx="0">
                  <c:v>0.5</c:v>
                </c:pt>
                <c:pt idx="1">
                  <c:v>0.35000000000000031</c:v>
                </c:pt>
                <c:pt idx="2">
                  <c:v>0.15000000000000024</c:v>
                </c:pt>
              </c:numCache>
            </c:numRef>
          </c:val>
        </c:ser>
        <c:ser>
          <c:idx val="1"/>
          <c:order val="1"/>
          <c:tx>
            <c:strRef>
              <c:f>Sheet1!$C$1</c:f>
              <c:strCache>
                <c:ptCount val="1"/>
                <c:pt idx="0">
                  <c:v>AJ</c:v>
                </c:pt>
              </c:strCache>
            </c:strRef>
          </c:tx>
          <c:spPr>
            <a:solidFill>
              <a:srgbClr val="7030A0"/>
            </a:solidFill>
          </c:spPr>
          <c:invertIfNegative val="0"/>
          <c:cat>
            <c:strRef>
              <c:f>Sheet1!$A$2:$A$4</c:f>
              <c:strCache>
                <c:ptCount val="3"/>
                <c:pt idx="0">
                  <c:v>Day</c:v>
                </c:pt>
                <c:pt idx="1">
                  <c:v>Day/Night</c:v>
                </c:pt>
                <c:pt idx="2">
                  <c:v>Night</c:v>
                </c:pt>
              </c:strCache>
            </c:strRef>
          </c:cat>
          <c:val>
            <c:numRef>
              <c:f>Sheet1!$C$2:$C$4</c:f>
              <c:numCache>
                <c:formatCode>0%</c:formatCode>
                <c:ptCount val="3"/>
                <c:pt idx="0">
                  <c:v>0.45</c:v>
                </c:pt>
                <c:pt idx="1">
                  <c:v>0.44</c:v>
                </c:pt>
                <c:pt idx="2">
                  <c:v>0.11</c:v>
                </c:pt>
              </c:numCache>
            </c:numRef>
          </c:val>
        </c:ser>
        <c:dLbls>
          <c:showLegendKey val="0"/>
          <c:showVal val="0"/>
          <c:showCatName val="0"/>
          <c:showSerName val="0"/>
          <c:showPercent val="0"/>
          <c:showBubbleSize val="0"/>
        </c:dLbls>
        <c:gapWidth val="150"/>
        <c:axId val="156748800"/>
        <c:axId val="142174464"/>
      </c:barChart>
      <c:catAx>
        <c:axId val="156748800"/>
        <c:scaling>
          <c:orientation val="minMax"/>
        </c:scaling>
        <c:delete val="0"/>
        <c:axPos val="b"/>
        <c:majorTickMark val="out"/>
        <c:minorTickMark val="none"/>
        <c:tickLblPos val="nextTo"/>
        <c:crossAx val="142174464"/>
        <c:crosses val="autoZero"/>
        <c:auto val="1"/>
        <c:lblAlgn val="ctr"/>
        <c:lblOffset val="100"/>
        <c:noMultiLvlLbl val="0"/>
      </c:catAx>
      <c:valAx>
        <c:axId val="142174464"/>
        <c:scaling>
          <c:orientation val="minMax"/>
        </c:scaling>
        <c:delete val="0"/>
        <c:axPos val="l"/>
        <c:majorGridlines/>
        <c:numFmt formatCode="0.00%" sourceLinked="0"/>
        <c:majorTickMark val="out"/>
        <c:minorTickMark val="none"/>
        <c:tickLblPos val="nextTo"/>
        <c:crossAx val="156748800"/>
        <c:crosses val="autoZero"/>
        <c:crossBetween val="between"/>
        <c:majorUnit val="0.1"/>
      </c:valAx>
    </c:plotArea>
    <c:legend>
      <c:legendPos val="r"/>
      <c:overlay val="0"/>
      <c:spPr>
        <a:noFill/>
      </c:spPr>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Sheet1!$A$2:$A$3</c:f>
              <c:strCache>
                <c:ptCount val="2"/>
                <c:pt idx="0">
                  <c:v>Full-Time</c:v>
                </c:pt>
                <c:pt idx="1">
                  <c:v>Part-Time</c:v>
                </c:pt>
              </c:strCache>
            </c:strRef>
          </c:cat>
          <c:val>
            <c:numRef>
              <c:f>Sheet1!$B$2:$B$3</c:f>
              <c:numCache>
                <c:formatCode>0%</c:formatCode>
                <c:ptCount val="2"/>
                <c:pt idx="0">
                  <c:v>0.33000000000000357</c:v>
                </c:pt>
                <c:pt idx="1">
                  <c:v>0.6700000000000077</c:v>
                </c:pt>
              </c:numCache>
            </c:numRef>
          </c:val>
        </c:ser>
        <c:ser>
          <c:idx val="1"/>
          <c:order val="1"/>
          <c:tx>
            <c:strRef>
              <c:f>Sheet1!$C$1</c:f>
              <c:strCache>
                <c:ptCount val="1"/>
                <c:pt idx="0">
                  <c:v>AJ</c:v>
                </c:pt>
              </c:strCache>
            </c:strRef>
          </c:tx>
          <c:spPr>
            <a:solidFill>
              <a:srgbClr val="7030A0"/>
            </a:solidFill>
          </c:spPr>
          <c:invertIfNegative val="0"/>
          <c:cat>
            <c:strRef>
              <c:f>Sheet1!$A$2:$A$3</c:f>
              <c:strCache>
                <c:ptCount val="2"/>
                <c:pt idx="0">
                  <c:v>Full-Time</c:v>
                </c:pt>
                <c:pt idx="1">
                  <c:v>Part-Time</c:v>
                </c:pt>
              </c:strCache>
            </c:strRef>
          </c:cat>
          <c:val>
            <c:numRef>
              <c:f>Sheet1!$C$2:$C$3</c:f>
              <c:numCache>
                <c:formatCode>0%</c:formatCode>
                <c:ptCount val="2"/>
                <c:pt idx="0">
                  <c:v>0.49000000000000032</c:v>
                </c:pt>
                <c:pt idx="1">
                  <c:v>0.51</c:v>
                </c:pt>
              </c:numCache>
            </c:numRef>
          </c:val>
        </c:ser>
        <c:dLbls>
          <c:showLegendKey val="0"/>
          <c:showVal val="0"/>
          <c:showCatName val="0"/>
          <c:showSerName val="0"/>
          <c:showPercent val="0"/>
          <c:showBubbleSize val="0"/>
        </c:dLbls>
        <c:gapWidth val="150"/>
        <c:axId val="121736192"/>
        <c:axId val="142176192"/>
      </c:barChart>
      <c:catAx>
        <c:axId val="121736192"/>
        <c:scaling>
          <c:orientation val="minMax"/>
        </c:scaling>
        <c:delete val="0"/>
        <c:axPos val="b"/>
        <c:majorTickMark val="out"/>
        <c:minorTickMark val="none"/>
        <c:tickLblPos val="nextTo"/>
        <c:crossAx val="142176192"/>
        <c:crosses val="autoZero"/>
        <c:auto val="1"/>
        <c:lblAlgn val="ctr"/>
        <c:lblOffset val="100"/>
        <c:noMultiLvlLbl val="0"/>
      </c:catAx>
      <c:valAx>
        <c:axId val="142176192"/>
        <c:scaling>
          <c:orientation val="minMax"/>
        </c:scaling>
        <c:delete val="0"/>
        <c:axPos val="l"/>
        <c:majorGridlines/>
        <c:numFmt formatCode="0.00%" sourceLinked="0"/>
        <c:majorTickMark val="out"/>
        <c:minorTickMark val="none"/>
        <c:tickLblPos val="nextTo"/>
        <c:crossAx val="121736192"/>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Productivity</a:t>
            </a:r>
          </a:p>
          <a:p>
            <a:pPr>
              <a:defRPr/>
            </a:pPr>
            <a:r>
              <a:rPr lang="en-US"/>
              <a:t>WSCH/FTEF</a:t>
            </a:r>
          </a:p>
        </c:rich>
      </c:tx>
      <c:layout>
        <c:manualLayout>
          <c:xMode val="edge"/>
          <c:yMode val="edge"/>
          <c:x val="0.28671879556722651"/>
          <c:y val="1.5873015873015879E-2"/>
        </c:manualLayout>
      </c:layout>
      <c:overlay val="0"/>
    </c:title>
    <c:autoTitleDeleted val="0"/>
    <c:plotArea>
      <c:layout/>
      <c:lineChart>
        <c:grouping val="stacked"/>
        <c:varyColors val="0"/>
        <c:ser>
          <c:idx val="0"/>
          <c:order val="0"/>
          <c:tx>
            <c:strRef>
              <c:f>Sheet1!$B$1</c:f>
              <c:strCache>
                <c:ptCount val="1"/>
                <c:pt idx="0">
                  <c:v>WSCH/FTEF Productivity</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General</c:formatCode>
                <c:ptCount val="9"/>
                <c:pt idx="0">
                  <c:v>698</c:v>
                </c:pt>
                <c:pt idx="1">
                  <c:v>770</c:v>
                </c:pt>
                <c:pt idx="2">
                  <c:v>822</c:v>
                </c:pt>
                <c:pt idx="3">
                  <c:v>847</c:v>
                </c:pt>
                <c:pt idx="4">
                  <c:v>849</c:v>
                </c:pt>
                <c:pt idx="5">
                  <c:v>763</c:v>
                </c:pt>
                <c:pt idx="6">
                  <c:v>783</c:v>
                </c:pt>
                <c:pt idx="7">
                  <c:v>766</c:v>
                </c:pt>
                <c:pt idx="8">
                  <c:v>682</c:v>
                </c:pt>
              </c:numCache>
            </c:numRef>
          </c:val>
          <c:smooth val="0"/>
        </c:ser>
        <c:dLbls>
          <c:showLegendKey val="0"/>
          <c:showVal val="0"/>
          <c:showCatName val="0"/>
          <c:showSerName val="0"/>
          <c:showPercent val="0"/>
          <c:showBubbleSize val="0"/>
        </c:dLbls>
        <c:marker val="1"/>
        <c:smooth val="0"/>
        <c:axId val="145519104"/>
        <c:axId val="142178496"/>
      </c:lineChart>
      <c:catAx>
        <c:axId val="145519104"/>
        <c:scaling>
          <c:orientation val="minMax"/>
        </c:scaling>
        <c:delete val="0"/>
        <c:axPos val="b"/>
        <c:majorTickMark val="out"/>
        <c:minorTickMark val="none"/>
        <c:tickLblPos val="nextTo"/>
        <c:crossAx val="142178496"/>
        <c:crosses val="autoZero"/>
        <c:auto val="1"/>
        <c:lblAlgn val="ctr"/>
        <c:lblOffset val="100"/>
        <c:noMultiLvlLbl val="0"/>
      </c:catAx>
      <c:valAx>
        <c:axId val="142178496"/>
        <c:scaling>
          <c:orientation val="minMax"/>
        </c:scaling>
        <c:delete val="0"/>
        <c:axPos val="l"/>
        <c:majorGridlines/>
        <c:numFmt formatCode="General" sourceLinked="1"/>
        <c:majorTickMark val="out"/>
        <c:minorTickMark val="none"/>
        <c:tickLblPos val="nextTo"/>
        <c:crossAx val="145519104"/>
        <c:crosses val="autoZero"/>
        <c:crossBetween val="between"/>
      </c:valAx>
    </c:plotArea>
    <c:legend>
      <c:legendPos val="r"/>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areaChart>
        <c:grouping val="stacked"/>
        <c:varyColors val="0"/>
        <c:ser>
          <c:idx val="0"/>
          <c:order val="0"/>
          <c:tx>
            <c:strRef>
              <c:f>Sheet1!$B$1</c:f>
              <c:strCache>
                <c:ptCount val="1"/>
                <c:pt idx="0">
                  <c:v>Census (CAP)</c:v>
                </c:pt>
              </c:strCache>
            </c:strRef>
          </c:tx>
          <c:spPr>
            <a:solidFill>
              <a:schemeClr val="bg2">
                <a:lumMod val="75000"/>
              </a:schemeClr>
            </a:solidFill>
          </c:spPr>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0%</c:formatCode>
                <c:ptCount val="9"/>
                <c:pt idx="0">
                  <c:v>0.86000000000000065</c:v>
                </c:pt>
                <c:pt idx="1">
                  <c:v>0.99</c:v>
                </c:pt>
                <c:pt idx="2">
                  <c:v>1.02</c:v>
                </c:pt>
                <c:pt idx="3">
                  <c:v>1.04</c:v>
                </c:pt>
                <c:pt idx="4">
                  <c:v>1.05</c:v>
                </c:pt>
                <c:pt idx="5">
                  <c:v>0.97000000000000064</c:v>
                </c:pt>
                <c:pt idx="6">
                  <c:v>0.99</c:v>
                </c:pt>
                <c:pt idx="7">
                  <c:v>0.98</c:v>
                </c:pt>
                <c:pt idx="8">
                  <c:v>0.91</c:v>
                </c:pt>
              </c:numCache>
            </c:numRef>
          </c:val>
        </c:ser>
        <c:dLbls>
          <c:showLegendKey val="0"/>
          <c:showVal val="0"/>
          <c:showCatName val="0"/>
          <c:showSerName val="0"/>
          <c:showPercent val="0"/>
          <c:showBubbleSize val="0"/>
        </c:dLbls>
        <c:axId val="145519616"/>
        <c:axId val="142179648"/>
      </c:areaChart>
      <c:catAx>
        <c:axId val="145519616"/>
        <c:scaling>
          <c:orientation val="minMax"/>
        </c:scaling>
        <c:delete val="0"/>
        <c:axPos val="b"/>
        <c:numFmt formatCode="m/d/yyyy" sourceLinked="1"/>
        <c:majorTickMark val="out"/>
        <c:minorTickMark val="none"/>
        <c:tickLblPos val="nextTo"/>
        <c:crossAx val="142179648"/>
        <c:crosses val="autoZero"/>
        <c:auto val="1"/>
        <c:lblAlgn val="ctr"/>
        <c:lblOffset val="100"/>
        <c:noMultiLvlLbl val="0"/>
      </c:catAx>
      <c:valAx>
        <c:axId val="142179648"/>
        <c:scaling>
          <c:orientation val="minMax"/>
        </c:scaling>
        <c:delete val="0"/>
        <c:axPos val="l"/>
        <c:majorGridlines/>
        <c:numFmt formatCode="0.00%" sourceLinked="0"/>
        <c:majorTickMark val="out"/>
        <c:minorTickMark val="none"/>
        <c:tickLblPos val="nextTo"/>
        <c:crossAx val="145519616"/>
        <c:crosses val="autoZero"/>
        <c:crossBetween val="midCat"/>
      </c:valAx>
    </c:plotArea>
    <c:legend>
      <c:legendPos val="r"/>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Sheet1!$A$2:$A$13</c:f>
              <c:strCache>
                <c:ptCount val="12"/>
                <c:pt idx="0">
                  <c:v>African American</c:v>
                </c:pt>
                <c:pt idx="1">
                  <c:v>Asian (All)</c:v>
                </c:pt>
                <c:pt idx="2">
                  <c:v>Asian-Cambodian</c:v>
                </c:pt>
                <c:pt idx="3">
                  <c:v>Asian Chinese</c:v>
                </c:pt>
                <c:pt idx="4">
                  <c:v>Asian Indian</c:v>
                </c:pt>
                <c:pt idx="5">
                  <c:v>Asian Vietnamese</c:v>
                </c:pt>
                <c:pt idx="6">
                  <c:v>Filipino</c:v>
                </c:pt>
                <c:pt idx="7">
                  <c:v>Latina/o</c:v>
                </c:pt>
                <c:pt idx="8">
                  <c:v>Native American</c:v>
                </c:pt>
                <c:pt idx="9">
                  <c:v>Pacific Islander</c:v>
                </c:pt>
                <c:pt idx="10">
                  <c:v>White</c:v>
                </c:pt>
                <c:pt idx="11">
                  <c:v>Other/Unk</c:v>
                </c:pt>
              </c:strCache>
            </c:strRef>
          </c:cat>
          <c:val>
            <c:numRef>
              <c:f>Sheet1!$B$2:$B$13</c:f>
              <c:numCache>
                <c:formatCode>0%</c:formatCode>
                <c:ptCount val="12"/>
                <c:pt idx="0">
                  <c:v>0.56000000000000005</c:v>
                </c:pt>
                <c:pt idx="1">
                  <c:v>0.71000000000000063</c:v>
                </c:pt>
                <c:pt idx="2">
                  <c:v>0.59</c:v>
                </c:pt>
                <c:pt idx="3">
                  <c:v>0.74000000000000365</c:v>
                </c:pt>
                <c:pt idx="4">
                  <c:v>0.67000000000001081</c:v>
                </c:pt>
                <c:pt idx="5">
                  <c:v>0.73000000000000065</c:v>
                </c:pt>
                <c:pt idx="6">
                  <c:v>0.67000000000001081</c:v>
                </c:pt>
                <c:pt idx="7">
                  <c:v>0.59</c:v>
                </c:pt>
                <c:pt idx="8">
                  <c:v>0.61000000000000065</c:v>
                </c:pt>
                <c:pt idx="9">
                  <c:v>0.65000000000000946</c:v>
                </c:pt>
                <c:pt idx="10">
                  <c:v>0.74000000000000365</c:v>
                </c:pt>
                <c:pt idx="11">
                  <c:v>0.65000000000000946</c:v>
                </c:pt>
              </c:numCache>
            </c:numRef>
          </c:val>
        </c:ser>
        <c:ser>
          <c:idx val="1"/>
          <c:order val="1"/>
          <c:tx>
            <c:strRef>
              <c:f>Sheet1!$C$1</c:f>
              <c:strCache>
                <c:ptCount val="1"/>
                <c:pt idx="0">
                  <c:v>AJ</c:v>
                </c:pt>
              </c:strCache>
            </c:strRef>
          </c:tx>
          <c:spPr>
            <a:solidFill>
              <a:srgbClr val="7030A0"/>
            </a:solidFill>
          </c:spPr>
          <c:invertIfNegative val="0"/>
          <c:cat>
            <c:strRef>
              <c:f>Sheet1!$A$2:$A$13</c:f>
              <c:strCache>
                <c:ptCount val="12"/>
                <c:pt idx="0">
                  <c:v>African American</c:v>
                </c:pt>
                <c:pt idx="1">
                  <c:v>Asian (All)</c:v>
                </c:pt>
                <c:pt idx="2">
                  <c:v>Asian-Cambodian</c:v>
                </c:pt>
                <c:pt idx="3">
                  <c:v>Asian Chinese</c:v>
                </c:pt>
                <c:pt idx="4">
                  <c:v>Asian Indian</c:v>
                </c:pt>
                <c:pt idx="5">
                  <c:v>Asian Vietnamese</c:v>
                </c:pt>
                <c:pt idx="6">
                  <c:v>Filipino</c:v>
                </c:pt>
                <c:pt idx="7">
                  <c:v>Latina/o</c:v>
                </c:pt>
                <c:pt idx="8">
                  <c:v>Native American</c:v>
                </c:pt>
                <c:pt idx="9">
                  <c:v>Pacific Islander</c:v>
                </c:pt>
                <c:pt idx="10">
                  <c:v>White</c:v>
                </c:pt>
                <c:pt idx="11">
                  <c:v>Other/Unk</c:v>
                </c:pt>
              </c:strCache>
            </c:strRef>
          </c:cat>
          <c:val>
            <c:numRef>
              <c:f>Sheet1!$C$2:$C$13</c:f>
              <c:numCache>
                <c:formatCode>0%</c:formatCode>
                <c:ptCount val="12"/>
                <c:pt idx="0">
                  <c:v>0.61000000000000065</c:v>
                </c:pt>
                <c:pt idx="1">
                  <c:v>0.78</c:v>
                </c:pt>
                <c:pt idx="2">
                  <c:v>0.86000000000000065</c:v>
                </c:pt>
                <c:pt idx="3">
                  <c:v>0.34</c:v>
                </c:pt>
                <c:pt idx="4">
                  <c:v>0.9</c:v>
                </c:pt>
                <c:pt idx="5">
                  <c:v>0.6600000000000108</c:v>
                </c:pt>
                <c:pt idx="6">
                  <c:v>0.77000000000000934</c:v>
                </c:pt>
                <c:pt idx="7">
                  <c:v>0.68</c:v>
                </c:pt>
                <c:pt idx="8">
                  <c:v>1</c:v>
                </c:pt>
                <c:pt idx="9">
                  <c:v>0.64000000000000934</c:v>
                </c:pt>
                <c:pt idx="10">
                  <c:v>0.65000000000000946</c:v>
                </c:pt>
                <c:pt idx="11">
                  <c:v>0.69000000000000061</c:v>
                </c:pt>
              </c:numCache>
            </c:numRef>
          </c:val>
        </c:ser>
        <c:dLbls>
          <c:showLegendKey val="0"/>
          <c:showVal val="0"/>
          <c:showCatName val="0"/>
          <c:showSerName val="0"/>
          <c:showPercent val="0"/>
          <c:showBubbleSize val="0"/>
        </c:dLbls>
        <c:gapWidth val="150"/>
        <c:axId val="145521152"/>
        <c:axId val="145753216"/>
      </c:barChart>
      <c:catAx>
        <c:axId val="145521152"/>
        <c:scaling>
          <c:orientation val="minMax"/>
        </c:scaling>
        <c:delete val="0"/>
        <c:axPos val="b"/>
        <c:majorTickMark val="out"/>
        <c:minorTickMark val="none"/>
        <c:tickLblPos val="nextTo"/>
        <c:crossAx val="145753216"/>
        <c:crosses val="autoZero"/>
        <c:auto val="1"/>
        <c:lblAlgn val="ctr"/>
        <c:lblOffset val="100"/>
        <c:noMultiLvlLbl val="0"/>
      </c:catAx>
      <c:valAx>
        <c:axId val="145753216"/>
        <c:scaling>
          <c:orientation val="minMax"/>
        </c:scaling>
        <c:delete val="0"/>
        <c:axPos val="l"/>
        <c:majorGridlines/>
        <c:numFmt formatCode="0%" sourceLinked="1"/>
        <c:majorTickMark val="out"/>
        <c:minorTickMark val="none"/>
        <c:tickLblPos val="nextTo"/>
        <c:crossAx val="145521152"/>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African American</c:v>
                </c:pt>
              </c:strCache>
            </c:strRef>
          </c:tx>
          <c:invertIfNegative val="0"/>
          <c:cat>
            <c:numRef>
              <c:f>Sheet1!$A$2:$A$5</c:f>
              <c:numCache>
                <c:formatCode>General</c:formatCode>
                <c:ptCount val="4"/>
                <c:pt idx="0">
                  <c:v>2008</c:v>
                </c:pt>
                <c:pt idx="1">
                  <c:v>2009</c:v>
                </c:pt>
                <c:pt idx="2">
                  <c:v>2010</c:v>
                </c:pt>
                <c:pt idx="3">
                  <c:v>2011</c:v>
                </c:pt>
              </c:numCache>
            </c:numRef>
          </c:cat>
          <c:val>
            <c:numRef>
              <c:f>Sheet1!$B$2:$B$5</c:f>
              <c:numCache>
                <c:formatCode>0%</c:formatCode>
                <c:ptCount val="4"/>
                <c:pt idx="0">
                  <c:v>0.66000000000000836</c:v>
                </c:pt>
                <c:pt idx="1">
                  <c:v>0.53</c:v>
                </c:pt>
                <c:pt idx="2">
                  <c:v>0.65000000000000746</c:v>
                </c:pt>
                <c:pt idx="3">
                  <c:v>0.61000000000000065</c:v>
                </c:pt>
              </c:numCache>
            </c:numRef>
          </c:val>
        </c:ser>
        <c:ser>
          <c:idx val="1"/>
          <c:order val="1"/>
          <c:tx>
            <c:strRef>
              <c:f>Sheet1!$C$1</c:f>
              <c:strCache>
                <c:ptCount val="1"/>
                <c:pt idx="0">
                  <c:v>Asian (ALL)</c:v>
                </c:pt>
              </c:strCache>
            </c:strRef>
          </c:tx>
          <c:invertIfNegative val="0"/>
          <c:cat>
            <c:numRef>
              <c:f>Sheet1!$A$2:$A$5</c:f>
              <c:numCache>
                <c:formatCode>General</c:formatCode>
                <c:ptCount val="4"/>
                <c:pt idx="0">
                  <c:v>2008</c:v>
                </c:pt>
                <c:pt idx="1">
                  <c:v>2009</c:v>
                </c:pt>
                <c:pt idx="2">
                  <c:v>2010</c:v>
                </c:pt>
                <c:pt idx="3">
                  <c:v>2011</c:v>
                </c:pt>
              </c:numCache>
            </c:numRef>
          </c:cat>
          <c:val>
            <c:numRef>
              <c:f>Sheet1!$C$2:$C$5</c:f>
              <c:numCache>
                <c:formatCode>0%</c:formatCode>
                <c:ptCount val="4"/>
                <c:pt idx="0">
                  <c:v>0.87000000000000655</c:v>
                </c:pt>
                <c:pt idx="1">
                  <c:v>0.85000000000000064</c:v>
                </c:pt>
                <c:pt idx="2">
                  <c:v>0.62000000000000655</c:v>
                </c:pt>
                <c:pt idx="3">
                  <c:v>0.78</c:v>
                </c:pt>
              </c:numCache>
            </c:numRef>
          </c:val>
        </c:ser>
        <c:ser>
          <c:idx val="2"/>
          <c:order val="2"/>
          <c:tx>
            <c:strRef>
              <c:f>Sheet1!$D$1</c:f>
              <c:strCache>
                <c:ptCount val="1"/>
                <c:pt idx="0">
                  <c:v>Asian-Cambodian</c:v>
                </c:pt>
              </c:strCache>
            </c:strRef>
          </c:tx>
          <c:invertIfNegative val="0"/>
          <c:cat>
            <c:numRef>
              <c:f>Sheet1!$A$2:$A$5</c:f>
              <c:numCache>
                <c:formatCode>General</c:formatCode>
                <c:ptCount val="4"/>
                <c:pt idx="0">
                  <c:v>2008</c:v>
                </c:pt>
                <c:pt idx="1">
                  <c:v>2009</c:v>
                </c:pt>
                <c:pt idx="2">
                  <c:v>2010</c:v>
                </c:pt>
                <c:pt idx="3">
                  <c:v>2011</c:v>
                </c:pt>
              </c:numCache>
            </c:numRef>
          </c:cat>
          <c:val>
            <c:numRef>
              <c:f>Sheet1!$D$2:$D$5</c:f>
              <c:numCache>
                <c:formatCode>0%</c:formatCode>
                <c:ptCount val="4"/>
                <c:pt idx="0">
                  <c:v>0.63000000000000722</c:v>
                </c:pt>
                <c:pt idx="1">
                  <c:v>0.79</c:v>
                </c:pt>
                <c:pt idx="2">
                  <c:v>0.79</c:v>
                </c:pt>
                <c:pt idx="3">
                  <c:v>0.85000000000000064</c:v>
                </c:pt>
              </c:numCache>
            </c:numRef>
          </c:val>
        </c:ser>
        <c:ser>
          <c:idx val="3"/>
          <c:order val="3"/>
          <c:tx>
            <c:strRef>
              <c:f>Sheet1!$E$1</c:f>
              <c:strCache>
                <c:ptCount val="1"/>
                <c:pt idx="0">
                  <c:v>Asian-Chinese</c:v>
                </c:pt>
              </c:strCache>
            </c:strRef>
          </c:tx>
          <c:invertIfNegative val="0"/>
          <c:cat>
            <c:numRef>
              <c:f>Sheet1!$A$2:$A$5</c:f>
              <c:numCache>
                <c:formatCode>General</c:formatCode>
                <c:ptCount val="4"/>
                <c:pt idx="0">
                  <c:v>2008</c:v>
                </c:pt>
                <c:pt idx="1">
                  <c:v>2009</c:v>
                </c:pt>
                <c:pt idx="2">
                  <c:v>2010</c:v>
                </c:pt>
                <c:pt idx="3">
                  <c:v>2011</c:v>
                </c:pt>
              </c:numCache>
            </c:numRef>
          </c:cat>
          <c:val>
            <c:numRef>
              <c:f>Sheet1!$E$2:$E$5</c:f>
              <c:numCache>
                <c:formatCode>0%</c:formatCode>
                <c:ptCount val="4"/>
                <c:pt idx="0">
                  <c:v>0.77000000000000735</c:v>
                </c:pt>
                <c:pt idx="1">
                  <c:v>0.93</c:v>
                </c:pt>
                <c:pt idx="2">
                  <c:v>1</c:v>
                </c:pt>
                <c:pt idx="3">
                  <c:v>0.33000000000000396</c:v>
                </c:pt>
              </c:numCache>
            </c:numRef>
          </c:val>
        </c:ser>
        <c:ser>
          <c:idx val="4"/>
          <c:order val="4"/>
          <c:tx>
            <c:strRef>
              <c:f>Sheet1!$F$1</c:f>
              <c:strCache>
                <c:ptCount val="1"/>
                <c:pt idx="0">
                  <c:v>Asian-Indian</c:v>
                </c:pt>
              </c:strCache>
            </c:strRef>
          </c:tx>
          <c:invertIfNegative val="0"/>
          <c:cat>
            <c:numRef>
              <c:f>Sheet1!$A$2:$A$5</c:f>
              <c:numCache>
                <c:formatCode>General</c:formatCode>
                <c:ptCount val="4"/>
                <c:pt idx="0">
                  <c:v>2008</c:v>
                </c:pt>
                <c:pt idx="1">
                  <c:v>2009</c:v>
                </c:pt>
                <c:pt idx="2">
                  <c:v>2010</c:v>
                </c:pt>
                <c:pt idx="3">
                  <c:v>2011</c:v>
                </c:pt>
              </c:numCache>
            </c:numRef>
          </c:cat>
          <c:val>
            <c:numRef>
              <c:f>Sheet1!$F$2:$F$5</c:f>
              <c:numCache>
                <c:formatCode>0%</c:formatCode>
                <c:ptCount val="4"/>
                <c:pt idx="0">
                  <c:v>0.72000000000000064</c:v>
                </c:pt>
                <c:pt idx="1">
                  <c:v>0.89</c:v>
                </c:pt>
                <c:pt idx="2">
                  <c:v>0.69000000000000061</c:v>
                </c:pt>
                <c:pt idx="3">
                  <c:v>0.9</c:v>
                </c:pt>
              </c:numCache>
            </c:numRef>
          </c:val>
        </c:ser>
        <c:ser>
          <c:idx val="5"/>
          <c:order val="5"/>
          <c:tx>
            <c:strRef>
              <c:f>Sheet1!$G$1</c:f>
              <c:strCache>
                <c:ptCount val="1"/>
                <c:pt idx="0">
                  <c:v>Asian-Vietnamese</c:v>
                </c:pt>
              </c:strCache>
            </c:strRef>
          </c:tx>
          <c:invertIfNegative val="0"/>
          <c:cat>
            <c:numRef>
              <c:f>Sheet1!$A$2:$A$5</c:f>
              <c:numCache>
                <c:formatCode>General</c:formatCode>
                <c:ptCount val="4"/>
                <c:pt idx="0">
                  <c:v>2008</c:v>
                </c:pt>
                <c:pt idx="1">
                  <c:v>2009</c:v>
                </c:pt>
                <c:pt idx="2">
                  <c:v>2010</c:v>
                </c:pt>
                <c:pt idx="3">
                  <c:v>2011</c:v>
                </c:pt>
              </c:numCache>
            </c:numRef>
          </c:cat>
          <c:val>
            <c:numRef>
              <c:f>Sheet1!$G$2:$G$5</c:f>
              <c:numCache>
                <c:formatCode>0%</c:formatCode>
                <c:ptCount val="4"/>
                <c:pt idx="0">
                  <c:v>0.67000000000000848</c:v>
                </c:pt>
                <c:pt idx="1">
                  <c:v>0.78</c:v>
                </c:pt>
                <c:pt idx="2">
                  <c:v>0.77000000000000735</c:v>
                </c:pt>
                <c:pt idx="3">
                  <c:v>0.66000000000000836</c:v>
                </c:pt>
              </c:numCache>
            </c:numRef>
          </c:val>
        </c:ser>
        <c:ser>
          <c:idx val="6"/>
          <c:order val="6"/>
          <c:tx>
            <c:strRef>
              <c:f>Sheet1!$H$1</c:f>
              <c:strCache>
                <c:ptCount val="1"/>
                <c:pt idx="0">
                  <c:v>Filipino</c:v>
                </c:pt>
              </c:strCache>
            </c:strRef>
          </c:tx>
          <c:invertIfNegative val="0"/>
          <c:cat>
            <c:numRef>
              <c:f>Sheet1!$A$2:$A$5</c:f>
              <c:numCache>
                <c:formatCode>General</c:formatCode>
                <c:ptCount val="4"/>
                <c:pt idx="0">
                  <c:v>2008</c:v>
                </c:pt>
                <c:pt idx="1">
                  <c:v>2009</c:v>
                </c:pt>
                <c:pt idx="2">
                  <c:v>2010</c:v>
                </c:pt>
                <c:pt idx="3">
                  <c:v>2011</c:v>
                </c:pt>
              </c:numCache>
            </c:numRef>
          </c:cat>
          <c:val>
            <c:numRef>
              <c:f>Sheet1!$H$2:$H$5</c:f>
              <c:numCache>
                <c:formatCode>0%</c:formatCode>
                <c:ptCount val="4"/>
                <c:pt idx="0">
                  <c:v>0.4</c:v>
                </c:pt>
                <c:pt idx="1">
                  <c:v>0.78</c:v>
                </c:pt>
                <c:pt idx="2">
                  <c:v>0.75000000000000666</c:v>
                </c:pt>
                <c:pt idx="3">
                  <c:v>0.77000000000000735</c:v>
                </c:pt>
              </c:numCache>
            </c:numRef>
          </c:val>
        </c:ser>
        <c:ser>
          <c:idx val="7"/>
          <c:order val="7"/>
          <c:tx>
            <c:strRef>
              <c:f>Sheet1!$I$1</c:f>
              <c:strCache>
                <c:ptCount val="1"/>
                <c:pt idx="0">
                  <c:v>Latina/o</c:v>
                </c:pt>
              </c:strCache>
            </c:strRef>
          </c:tx>
          <c:invertIfNegative val="0"/>
          <c:cat>
            <c:numRef>
              <c:f>Sheet1!$A$2:$A$5</c:f>
              <c:numCache>
                <c:formatCode>General</c:formatCode>
                <c:ptCount val="4"/>
                <c:pt idx="0">
                  <c:v>2008</c:v>
                </c:pt>
                <c:pt idx="1">
                  <c:v>2009</c:v>
                </c:pt>
                <c:pt idx="2">
                  <c:v>2010</c:v>
                </c:pt>
                <c:pt idx="3">
                  <c:v>2011</c:v>
                </c:pt>
              </c:numCache>
            </c:numRef>
          </c:cat>
          <c:val>
            <c:numRef>
              <c:f>Sheet1!$I$2:$I$5</c:f>
              <c:numCache>
                <c:formatCode>0%</c:formatCode>
                <c:ptCount val="4"/>
                <c:pt idx="0">
                  <c:v>0.65000000000000746</c:v>
                </c:pt>
                <c:pt idx="1">
                  <c:v>0.75000000000000666</c:v>
                </c:pt>
                <c:pt idx="2">
                  <c:v>0.69000000000000061</c:v>
                </c:pt>
                <c:pt idx="3">
                  <c:v>0.77000000000000735</c:v>
                </c:pt>
              </c:numCache>
            </c:numRef>
          </c:val>
        </c:ser>
        <c:ser>
          <c:idx val="8"/>
          <c:order val="8"/>
          <c:tx>
            <c:strRef>
              <c:f>Sheet1!$J$1</c:f>
              <c:strCache>
                <c:ptCount val="1"/>
                <c:pt idx="0">
                  <c:v>Native American</c:v>
                </c:pt>
              </c:strCache>
            </c:strRef>
          </c:tx>
          <c:invertIfNegative val="0"/>
          <c:cat>
            <c:numRef>
              <c:f>Sheet1!$A$2:$A$5</c:f>
              <c:numCache>
                <c:formatCode>General</c:formatCode>
                <c:ptCount val="4"/>
                <c:pt idx="0">
                  <c:v>2008</c:v>
                </c:pt>
                <c:pt idx="1">
                  <c:v>2009</c:v>
                </c:pt>
                <c:pt idx="2">
                  <c:v>2010</c:v>
                </c:pt>
                <c:pt idx="3">
                  <c:v>2011</c:v>
                </c:pt>
              </c:numCache>
            </c:numRef>
          </c:cat>
          <c:val>
            <c:numRef>
              <c:f>Sheet1!$J$2:$J$5</c:f>
              <c:numCache>
                <c:formatCode>0%</c:formatCode>
                <c:ptCount val="4"/>
                <c:pt idx="0">
                  <c:v>0.5</c:v>
                </c:pt>
                <c:pt idx="1">
                  <c:v>0.35000000000000031</c:v>
                </c:pt>
                <c:pt idx="2">
                  <c:v>0</c:v>
                </c:pt>
                <c:pt idx="3">
                  <c:v>1</c:v>
                </c:pt>
              </c:numCache>
            </c:numRef>
          </c:val>
        </c:ser>
        <c:ser>
          <c:idx val="9"/>
          <c:order val="9"/>
          <c:tx>
            <c:strRef>
              <c:f>Sheet1!$K$1</c:f>
              <c:strCache>
                <c:ptCount val="1"/>
                <c:pt idx="0">
                  <c:v>Pacific Islander</c:v>
                </c:pt>
              </c:strCache>
            </c:strRef>
          </c:tx>
          <c:invertIfNegative val="0"/>
          <c:cat>
            <c:numRef>
              <c:f>Sheet1!$A$2:$A$5</c:f>
              <c:numCache>
                <c:formatCode>General</c:formatCode>
                <c:ptCount val="4"/>
                <c:pt idx="0">
                  <c:v>2008</c:v>
                </c:pt>
                <c:pt idx="1">
                  <c:v>2009</c:v>
                </c:pt>
                <c:pt idx="2">
                  <c:v>2010</c:v>
                </c:pt>
                <c:pt idx="3">
                  <c:v>2011</c:v>
                </c:pt>
              </c:numCache>
            </c:numRef>
          </c:cat>
          <c:val>
            <c:numRef>
              <c:f>Sheet1!$K$2:$K$5</c:f>
              <c:numCache>
                <c:formatCode>0%</c:formatCode>
                <c:ptCount val="4"/>
                <c:pt idx="0">
                  <c:v>0.89</c:v>
                </c:pt>
                <c:pt idx="1">
                  <c:v>0.85000000000000064</c:v>
                </c:pt>
                <c:pt idx="2">
                  <c:v>0.59</c:v>
                </c:pt>
                <c:pt idx="3">
                  <c:v>0.72000000000000064</c:v>
                </c:pt>
              </c:numCache>
            </c:numRef>
          </c:val>
        </c:ser>
        <c:ser>
          <c:idx val="10"/>
          <c:order val="10"/>
          <c:tx>
            <c:strRef>
              <c:f>Sheet1!$L$1</c:f>
              <c:strCache>
                <c:ptCount val="1"/>
                <c:pt idx="0">
                  <c:v>White</c:v>
                </c:pt>
              </c:strCache>
            </c:strRef>
          </c:tx>
          <c:invertIfNegative val="0"/>
          <c:cat>
            <c:numRef>
              <c:f>Sheet1!$A$2:$A$5</c:f>
              <c:numCache>
                <c:formatCode>General</c:formatCode>
                <c:ptCount val="4"/>
                <c:pt idx="0">
                  <c:v>2008</c:v>
                </c:pt>
                <c:pt idx="1">
                  <c:v>2009</c:v>
                </c:pt>
                <c:pt idx="2">
                  <c:v>2010</c:v>
                </c:pt>
                <c:pt idx="3">
                  <c:v>2011</c:v>
                </c:pt>
              </c:numCache>
            </c:numRef>
          </c:cat>
          <c:val>
            <c:numRef>
              <c:f>Sheet1!$L$2:$L$5</c:f>
              <c:numCache>
                <c:formatCode>0%</c:formatCode>
                <c:ptCount val="4"/>
                <c:pt idx="0">
                  <c:v>0.71000000000000063</c:v>
                </c:pt>
                <c:pt idx="1">
                  <c:v>0.66000000000000836</c:v>
                </c:pt>
                <c:pt idx="2">
                  <c:v>0.8</c:v>
                </c:pt>
                <c:pt idx="3">
                  <c:v>0.77000000000000735</c:v>
                </c:pt>
              </c:numCache>
            </c:numRef>
          </c:val>
        </c:ser>
        <c:ser>
          <c:idx val="11"/>
          <c:order val="11"/>
          <c:tx>
            <c:strRef>
              <c:f>Sheet1!$M$1</c:f>
              <c:strCache>
                <c:ptCount val="1"/>
                <c:pt idx="0">
                  <c:v>Other/Unk</c:v>
                </c:pt>
              </c:strCache>
            </c:strRef>
          </c:tx>
          <c:invertIfNegative val="0"/>
          <c:cat>
            <c:numRef>
              <c:f>Sheet1!$A$2:$A$5</c:f>
              <c:numCache>
                <c:formatCode>General</c:formatCode>
                <c:ptCount val="4"/>
                <c:pt idx="0">
                  <c:v>2008</c:v>
                </c:pt>
                <c:pt idx="1">
                  <c:v>2009</c:v>
                </c:pt>
                <c:pt idx="2">
                  <c:v>2010</c:v>
                </c:pt>
                <c:pt idx="3">
                  <c:v>2011</c:v>
                </c:pt>
              </c:numCache>
            </c:numRef>
          </c:cat>
          <c:val>
            <c:numRef>
              <c:f>Sheet1!$M$2:$M$5</c:f>
              <c:numCache>
                <c:formatCode>0%</c:formatCode>
                <c:ptCount val="4"/>
                <c:pt idx="0">
                  <c:v>0.66000000000000836</c:v>
                </c:pt>
                <c:pt idx="1">
                  <c:v>0.74000000000000365</c:v>
                </c:pt>
                <c:pt idx="2">
                  <c:v>0.66000000000000836</c:v>
                </c:pt>
                <c:pt idx="3">
                  <c:v>0.65000000000000746</c:v>
                </c:pt>
              </c:numCache>
            </c:numRef>
          </c:val>
        </c:ser>
        <c:dLbls>
          <c:showLegendKey val="0"/>
          <c:showVal val="0"/>
          <c:showCatName val="0"/>
          <c:showSerName val="0"/>
          <c:showPercent val="0"/>
          <c:showBubbleSize val="0"/>
        </c:dLbls>
        <c:gapWidth val="150"/>
        <c:axId val="145522176"/>
        <c:axId val="145754944"/>
      </c:barChart>
      <c:catAx>
        <c:axId val="145522176"/>
        <c:scaling>
          <c:orientation val="minMax"/>
        </c:scaling>
        <c:delete val="0"/>
        <c:axPos val="b"/>
        <c:numFmt formatCode="General" sourceLinked="1"/>
        <c:majorTickMark val="out"/>
        <c:minorTickMark val="none"/>
        <c:tickLblPos val="nextTo"/>
        <c:crossAx val="145754944"/>
        <c:crosses val="autoZero"/>
        <c:auto val="1"/>
        <c:lblAlgn val="ctr"/>
        <c:lblOffset val="100"/>
        <c:noMultiLvlLbl val="0"/>
      </c:catAx>
      <c:valAx>
        <c:axId val="145754944"/>
        <c:scaling>
          <c:orientation val="minMax"/>
        </c:scaling>
        <c:delete val="0"/>
        <c:axPos val="l"/>
        <c:majorGridlines/>
        <c:numFmt formatCode="0%" sourceLinked="1"/>
        <c:majorTickMark val="out"/>
        <c:minorTickMark val="none"/>
        <c:tickLblPos val="nextTo"/>
        <c:crossAx val="145522176"/>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Sheet1!$B$1</c:f>
              <c:strCache>
                <c:ptCount val="1"/>
                <c:pt idx="0">
                  <c:v>2006-2012</c:v>
                </c:pt>
              </c:strCache>
            </c:strRef>
          </c:tx>
          <c:invertIfNegative val="0"/>
          <c:cat>
            <c:strRef>
              <c:f>Sheet1!$A$2:$A$4</c:f>
              <c:strCache>
                <c:ptCount val="3"/>
                <c:pt idx="0">
                  <c:v>AA degree</c:v>
                </c:pt>
                <c:pt idx="1">
                  <c:v>AS degree</c:v>
                </c:pt>
                <c:pt idx="2">
                  <c:v>AS-T degree</c:v>
                </c:pt>
              </c:strCache>
            </c:strRef>
          </c:cat>
          <c:val>
            <c:numRef>
              <c:f>Sheet1!$B$2:$B$4</c:f>
              <c:numCache>
                <c:formatCode>General</c:formatCode>
                <c:ptCount val="3"/>
                <c:pt idx="0">
                  <c:v>219</c:v>
                </c:pt>
                <c:pt idx="1">
                  <c:v>21</c:v>
                </c:pt>
                <c:pt idx="2">
                  <c:v>4</c:v>
                </c:pt>
              </c:numCache>
            </c:numRef>
          </c:val>
        </c:ser>
        <c:dLbls>
          <c:showLegendKey val="0"/>
          <c:showVal val="0"/>
          <c:showCatName val="0"/>
          <c:showSerName val="0"/>
          <c:showPercent val="0"/>
          <c:showBubbleSize val="0"/>
        </c:dLbls>
        <c:gapWidth val="150"/>
        <c:axId val="121736704"/>
        <c:axId val="144338304"/>
      </c:barChart>
      <c:catAx>
        <c:axId val="121736704"/>
        <c:scaling>
          <c:orientation val="minMax"/>
        </c:scaling>
        <c:delete val="0"/>
        <c:axPos val="b"/>
        <c:majorTickMark val="out"/>
        <c:minorTickMark val="none"/>
        <c:tickLblPos val="nextTo"/>
        <c:crossAx val="144338304"/>
        <c:crosses val="autoZero"/>
        <c:auto val="1"/>
        <c:lblAlgn val="ctr"/>
        <c:lblOffset val="100"/>
        <c:noMultiLvlLbl val="0"/>
      </c:catAx>
      <c:valAx>
        <c:axId val="144338304"/>
        <c:scaling>
          <c:orientation val="minMax"/>
        </c:scaling>
        <c:delete val="0"/>
        <c:axPos val="l"/>
        <c:majorGridlines/>
        <c:numFmt formatCode="General" sourceLinked="1"/>
        <c:majorTickMark val="out"/>
        <c:minorTickMark val="none"/>
        <c:tickLblPos val="nextTo"/>
        <c:crossAx val="12173670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Sheet1!$A$2:$A$12</c:f>
              <c:strCache>
                <c:ptCount val="8"/>
                <c:pt idx="0">
                  <c:v>&lt;  18</c:v>
                </c:pt>
                <c:pt idx="1">
                  <c:v>18-19</c:v>
                </c:pt>
                <c:pt idx="2">
                  <c:v>20-22</c:v>
                </c:pt>
                <c:pt idx="3">
                  <c:v>23-24</c:v>
                </c:pt>
                <c:pt idx="4">
                  <c:v>25-29</c:v>
                </c:pt>
                <c:pt idx="5">
                  <c:v>30-39</c:v>
                </c:pt>
                <c:pt idx="6">
                  <c:v>40-49</c:v>
                </c:pt>
                <c:pt idx="7">
                  <c:v>&gt;  50</c:v>
                </c:pt>
              </c:strCache>
            </c:strRef>
          </c:cat>
          <c:val>
            <c:numRef>
              <c:f>Sheet1!$B$2:$B$12</c:f>
              <c:numCache>
                <c:formatCode>0.00%</c:formatCode>
                <c:ptCount val="11"/>
                <c:pt idx="0" formatCode="0%">
                  <c:v>3.0000000000000211E-2</c:v>
                </c:pt>
                <c:pt idx="1">
                  <c:v>0.20500000000000004</c:v>
                </c:pt>
                <c:pt idx="2">
                  <c:v>0.29500000000000032</c:v>
                </c:pt>
                <c:pt idx="3">
                  <c:v>0.10500000000000002</c:v>
                </c:pt>
                <c:pt idx="4" formatCode="0%">
                  <c:v>0.13</c:v>
                </c:pt>
                <c:pt idx="5" formatCode="0%">
                  <c:v>0.12000000000000002</c:v>
                </c:pt>
                <c:pt idx="6">
                  <c:v>6.5000000000000113E-2</c:v>
                </c:pt>
                <c:pt idx="7" formatCode="0%">
                  <c:v>5.0000000000000114E-2</c:v>
                </c:pt>
              </c:numCache>
            </c:numRef>
          </c:val>
        </c:ser>
        <c:ser>
          <c:idx val="1"/>
          <c:order val="1"/>
          <c:tx>
            <c:strRef>
              <c:f>Sheet1!$C$1</c:f>
              <c:strCache>
                <c:ptCount val="1"/>
                <c:pt idx="0">
                  <c:v>AJ</c:v>
                </c:pt>
              </c:strCache>
            </c:strRef>
          </c:tx>
          <c:spPr>
            <a:solidFill>
              <a:srgbClr val="7030A0"/>
            </a:solidFill>
          </c:spPr>
          <c:invertIfNegative val="0"/>
          <c:cat>
            <c:strRef>
              <c:f>Sheet1!$A$2:$A$12</c:f>
              <c:strCache>
                <c:ptCount val="8"/>
                <c:pt idx="0">
                  <c:v>&lt;  18</c:v>
                </c:pt>
                <c:pt idx="1">
                  <c:v>18-19</c:v>
                </c:pt>
                <c:pt idx="2">
                  <c:v>20-22</c:v>
                </c:pt>
                <c:pt idx="3">
                  <c:v>23-24</c:v>
                </c:pt>
                <c:pt idx="4">
                  <c:v>25-29</c:v>
                </c:pt>
                <c:pt idx="5">
                  <c:v>30-39</c:v>
                </c:pt>
                <c:pt idx="6">
                  <c:v>40-49</c:v>
                </c:pt>
                <c:pt idx="7">
                  <c:v>&gt;  50</c:v>
                </c:pt>
              </c:strCache>
            </c:strRef>
          </c:cat>
          <c:val>
            <c:numRef>
              <c:f>Sheet1!$C$2:$C$12</c:f>
              <c:numCache>
                <c:formatCode>0%</c:formatCode>
                <c:ptCount val="11"/>
                <c:pt idx="0">
                  <c:v>1.0000000000000071E-2</c:v>
                </c:pt>
                <c:pt idx="1">
                  <c:v>0.27</c:v>
                </c:pt>
                <c:pt idx="2">
                  <c:v>0.4</c:v>
                </c:pt>
                <c:pt idx="3">
                  <c:v>0.11000000000000018</c:v>
                </c:pt>
                <c:pt idx="4">
                  <c:v>0.11000000000000018</c:v>
                </c:pt>
                <c:pt idx="5">
                  <c:v>7.0000000000000034E-2</c:v>
                </c:pt>
                <c:pt idx="6">
                  <c:v>2.0000000000000052E-2</c:v>
                </c:pt>
                <c:pt idx="7">
                  <c:v>1.0000000000000071E-2</c:v>
                </c:pt>
              </c:numCache>
            </c:numRef>
          </c:val>
        </c:ser>
        <c:dLbls>
          <c:showLegendKey val="0"/>
          <c:showVal val="0"/>
          <c:showCatName val="0"/>
          <c:showSerName val="0"/>
          <c:showPercent val="0"/>
          <c:showBubbleSize val="0"/>
        </c:dLbls>
        <c:gapWidth val="150"/>
        <c:axId val="144688640"/>
        <c:axId val="144340032"/>
      </c:barChart>
      <c:catAx>
        <c:axId val="144688640"/>
        <c:scaling>
          <c:orientation val="minMax"/>
        </c:scaling>
        <c:delete val="0"/>
        <c:axPos val="b"/>
        <c:majorTickMark val="out"/>
        <c:minorTickMark val="none"/>
        <c:tickLblPos val="nextTo"/>
        <c:crossAx val="144340032"/>
        <c:crosses val="autoZero"/>
        <c:auto val="1"/>
        <c:lblAlgn val="ctr"/>
        <c:lblOffset val="100"/>
        <c:noMultiLvlLbl val="0"/>
      </c:catAx>
      <c:valAx>
        <c:axId val="144340032"/>
        <c:scaling>
          <c:orientation val="minMax"/>
        </c:scaling>
        <c:delete val="0"/>
        <c:axPos val="l"/>
        <c:majorGridlines/>
        <c:numFmt formatCode="0%" sourceLinked="1"/>
        <c:majorTickMark val="out"/>
        <c:minorTickMark val="none"/>
        <c:tickLblPos val="nextTo"/>
        <c:crossAx val="14468864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&lt;18</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Sheet1!$B$2:$B$6</c:f>
              <c:numCache>
                <c:formatCode>0%</c:formatCode>
                <c:ptCount val="5"/>
                <c:pt idx="0">
                  <c:v>2.0000000000000011E-2</c:v>
                </c:pt>
                <c:pt idx="1">
                  <c:v>1.0000000000000005E-2</c:v>
                </c:pt>
                <c:pt idx="2">
                  <c:v>1.0000000000000005E-2</c:v>
                </c:pt>
                <c:pt idx="3">
                  <c:v>1.0000000000000005E-2</c:v>
                </c:pt>
                <c:pt idx="4">
                  <c:v>2.0000000000000011E-2</c:v>
                </c:pt>
              </c:numCache>
            </c:numRef>
          </c:val>
        </c:ser>
        <c:ser>
          <c:idx val="1"/>
          <c:order val="1"/>
          <c:tx>
            <c:strRef>
              <c:f>Sheet1!$C$1</c:f>
              <c:strCache>
                <c:ptCount val="1"/>
                <c:pt idx="0">
                  <c:v>18-19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Sheet1!$C$2:$C$6</c:f>
              <c:numCache>
                <c:formatCode>0%</c:formatCode>
                <c:ptCount val="5"/>
                <c:pt idx="0">
                  <c:v>0.31000000000000238</c:v>
                </c:pt>
                <c:pt idx="1">
                  <c:v>0.29000000000000031</c:v>
                </c:pt>
                <c:pt idx="2">
                  <c:v>0.26</c:v>
                </c:pt>
                <c:pt idx="3">
                  <c:v>0.26</c:v>
                </c:pt>
                <c:pt idx="4">
                  <c:v>0.23</c:v>
                </c:pt>
              </c:numCache>
            </c:numRef>
          </c:val>
        </c:ser>
        <c:ser>
          <c:idx val="2"/>
          <c:order val="2"/>
          <c:tx>
            <c:strRef>
              <c:f>Sheet1!$D$1</c:f>
              <c:strCache>
                <c:ptCount val="1"/>
                <c:pt idx="0">
                  <c:v>20-22</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Sheet1!$D$2:$D$6</c:f>
              <c:numCache>
                <c:formatCode>0%</c:formatCode>
                <c:ptCount val="5"/>
                <c:pt idx="0">
                  <c:v>0.33000000000000407</c:v>
                </c:pt>
                <c:pt idx="1">
                  <c:v>0.35000000000000031</c:v>
                </c:pt>
                <c:pt idx="2">
                  <c:v>0.39000000000000384</c:v>
                </c:pt>
                <c:pt idx="3">
                  <c:v>0.42000000000000032</c:v>
                </c:pt>
                <c:pt idx="4">
                  <c:v>0.43000000000000038</c:v>
                </c:pt>
              </c:numCache>
            </c:numRef>
          </c:val>
        </c:ser>
        <c:ser>
          <c:idx val="3"/>
          <c:order val="3"/>
          <c:tx>
            <c:strRef>
              <c:f>Sheet1!$E$1</c:f>
              <c:strCache>
                <c:ptCount val="1"/>
                <c:pt idx="0">
                  <c:v>23-24</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Sheet1!$E$2:$E$6</c:f>
              <c:numCache>
                <c:formatCode>0%</c:formatCode>
                <c:ptCount val="5"/>
                <c:pt idx="0">
                  <c:v>0.14000000000000001</c:v>
                </c:pt>
                <c:pt idx="1">
                  <c:v>0.13</c:v>
                </c:pt>
                <c:pt idx="2">
                  <c:v>0.1</c:v>
                </c:pt>
                <c:pt idx="3">
                  <c:v>0.11</c:v>
                </c:pt>
                <c:pt idx="4">
                  <c:v>0.1</c:v>
                </c:pt>
              </c:numCache>
            </c:numRef>
          </c:val>
        </c:ser>
        <c:ser>
          <c:idx val="4"/>
          <c:order val="4"/>
          <c:tx>
            <c:strRef>
              <c:f>Sheet1!$F$1</c:f>
              <c:strCache>
                <c:ptCount val="1"/>
                <c:pt idx="0">
                  <c:v>25-29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Sheet1!$F$2:$F$6</c:f>
              <c:numCache>
                <c:formatCode>0%</c:formatCode>
                <c:ptCount val="5"/>
                <c:pt idx="0">
                  <c:v>0.11</c:v>
                </c:pt>
                <c:pt idx="1">
                  <c:v>0.12000000000000002</c:v>
                </c:pt>
                <c:pt idx="2">
                  <c:v>0.13</c:v>
                </c:pt>
                <c:pt idx="3">
                  <c:v>0.1</c:v>
                </c:pt>
                <c:pt idx="4">
                  <c:v>0.1</c:v>
                </c:pt>
              </c:numCache>
            </c:numRef>
          </c:val>
        </c:ser>
        <c:ser>
          <c:idx val="5"/>
          <c:order val="5"/>
          <c:tx>
            <c:strRef>
              <c:f>Sheet1!$G$1</c:f>
              <c:strCache>
                <c:ptCount val="1"/>
                <c:pt idx="0">
                  <c:v>30-39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Sheet1!$G$2:$G$6</c:f>
              <c:numCache>
                <c:formatCode>0%</c:formatCode>
                <c:ptCount val="5"/>
                <c:pt idx="0">
                  <c:v>7.0000000000000021E-2</c:v>
                </c:pt>
                <c:pt idx="1">
                  <c:v>8.0000000000000043E-2</c:v>
                </c:pt>
                <c:pt idx="2">
                  <c:v>8.0000000000000043E-2</c:v>
                </c:pt>
                <c:pt idx="3">
                  <c:v>8.0000000000000043E-2</c:v>
                </c:pt>
                <c:pt idx="4">
                  <c:v>7.0000000000000021E-2</c:v>
                </c:pt>
              </c:numCache>
            </c:numRef>
          </c:val>
        </c:ser>
        <c:ser>
          <c:idx val="6"/>
          <c:order val="6"/>
          <c:tx>
            <c:strRef>
              <c:f>Sheet1!$H$1</c:f>
              <c:strCache>
                <c:ptCount val="1"/>
                <c:pt idx="0">
                  <c:v>40-49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Sheet1!$H$2:$H$6</c:f>
              <c:numCache>
                <c:formatCode>0%</c:formatCode>
                <c:ptCount val="5"/>
                <c:pt idx="0">
                  <c:v>2.0000000000000011E-2</c:v>
                </c:pt>
                <c:pt idx="1">
                  <c:v>1.0000000000000005E-2</c:v>
                </c:pt>
                <c:pt idx="2">
                  <c:v>1.0000000000000005E-2</c:v>
                </c:pt>
                <c:pt idx="3">
                  <c:v>1.0000000000000005E-2</c:v>
                </c:pt>
                <c:pt idx="4">
                  <c:v>3.0000000000000002E-2</c:v>
                </c:pt>
              </c:numCache>
            </c:numRef>
          </c:val>
        </c:ser>
        <c:ser>
          <c:idx val="7"/>
          <c:order val="7"/>
          <c:tx>
            <c:strRef>
              <c:f>Sheet1!$I$1</c:f>
              <c:strCache>
                <c:ptCount val="1"/>
                <c:pt idx="0">
                  <c:v>&gt;50</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Sheet1!$I$2:$I$6</c:f>
              <c:numCache>
                <c:formatCode>0%</c:formatCode>
                <c:ptCount val="5"/>
                <c:pt idx="0">
                  <c:v>0</c:v>
                </c:pt>
                <c:pt idx="1">
                  <c:v>1.0000000000000005E-2</c:v>
                </c:pt>
                <c:pt idx="2">
                  <c:v>2.0000000000000011E-2</c:v>
                </c:pt>
                <c:pt idx="3">
                  <c:v>1.0000000000000005E-2</c:v>
                </c:pt>
                <c:pt idx="4">
                  <c:v>1.0000000000000005E-2</c:v>
                </c:pt>
              </c:numCache>
            </c:numRef>
          </c:val>
        </c:ser>
        <c:dLbls>
          <c:showLegendKey val="0"/>
          <c:showVal val="0"/>
          <c:showCatName val="0"/>
          <c:showSerName val="0"/>
          <c:showPercent val="0"/>
          <c:showBubbleSize val="0"/>
        </c:dLbls>
        <c:gapWidth val="150"/>
        <c:axId val="156541440"/>
        <c:axId val="144341760"/>
      </c:barChart>
      <c:catAx>
        <c:axId val="156541440"/>
        <c:scaling>
          <c:orientation val="minMax"/>
        </c:scaling>
        <c:delete val="0"/>
        <c:axPos val="l"/>
        <c:numFmt formatCode="General" sourceLinked="1"/>
        <c:majorTickMark val="out"/>
        <c:minorTickMark val="none"/>
        <c:tickLblPos val="nextTo"/>
        <c:crossAx val="144341760"/>
        <c:crosses val="autoZero"/>
        <c:auto val="1"/>
        <c:lblAlgn val="ctr"/>
        <c:lblOffset val="100"/>
        <c:noMultiLvlLbl val="0"/>
      </c:catAx>
      <c:valAx>
        <c:axId val="144341760"/>
        <c:scaling>
          <c:orientation val="minMax"/>
        </c:scaling>
        <c:delete val="0"/>
        <c:axPos val="b"/>
        <c:majorGridlines/>
        <c:numFmt formatCode="0%" sourceLinked="1"/>
        <c:majorTickMark val="out"/>
        <c:minorTickMark val="none"/>
        <c:tickLblPos val="nextTo"/>
        <c:crossAx val="156541440"/>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Sheet1!$B$1</c:f>
              <c:strCache>
                <c:ptCount val="1"/>
                <c:pt idx="0">
                  <c:v>Female</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General</c:formatCode>
                <c:ptCount val="9"/>
                <c:pt idx="0">
                  <c:v>45</c:v>
                </c:pt>
                <c:pt idx="1">
                  <c:v>45</c:v>
                </c:pt>
                <c:pt idx="2">
                  <c:v>45</c:v>
                </c:pt>
                <c:pt idx="3">
                  <c:v>44</c:v>
                </c:pt>
                <c:pt idx="4">
                  <c:v>42</c:v>
                </c:pt>
                <c:pt idx="5">
                  <c:v>46</c:v>
                </c:pt>
                <c:pt idx="6">
                  <c:v>47</c:v>
                </c:pt>
                <c:pt idx="7">
                  <c:v>46</c:v>
                </c:pt>
                <c:pt idx="8">
                  <c:v>47</c:v>
                </c:pt>
              </c:numCache>
            </c:numRef>
          </c:val>
          <c:smooth val="0"/>
        </c:ser>
        <c:dLbls>
          <c:showLegendKey val="0"/>
          <c:showVal val="0"/>
          <c:showCatName val="0"/>
          <c:showSerName val="0"/>
          <c:showPercent val="0"/>
          <c:showBubbleSize val="0"/>
        </c:dLbls>
        <c:marker val="1"/>
        <c:smooth val="0"/>
        <c:axId val="130165760"/>
        <c:axId val="150069824"/>
      </c:lineChart>
      <c:lineChart>
        <c:grouping val="stacked"/>
        <c:varyColors val="0"/>
        <c:ser>
          <c:idx val="1"/>
          <c:order val="1"/>
          <c:tx>
            <c:strRef>
              <c:f>Sheet1!$C$1</c:f>
              <c:strCache>
                <c:ptCount val="1"/>
                <c:pt idx="0">
                  <c:v>Male</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Sheet1!$C$2:$C$10</c:f>
              <c:numCache>
                <c:formatCode>General</c:formatCode>
                <c:ptCount val="9"/>
                <c:pt idx="0">
                  <c:v>55</c:v>
                </c:pt>
                <c:pt idx="1">
                  <c:v>55</c:v>
                </c:pt>
                <c:pt idx="2">
                  <c:v>55</c:v>
                </c:pt>
                <c:pt idx="3">
                  <c:v>56</c:v>
                </c:pt>
                <c:pt idx="4">
                  <c:v>58</c:v>
                </c:pt>
                <c:pt idx="5">
                  <c:v>54</c:v>
                </c:pt>
                <c:pt idx="6">
                  <c:v>53</c:v>
                </c:pt>
                <c:pt idx="7">
                  <c:v>54</c:v>
                </c:pt>
                <c:pt idx="8">
                  <c:v>53</c:v>
                </c:pt>
              </c:numCache>
            </c:numRef>
          </c:val>
          <c:smooth val="0"/>
        </c:ser>
        <c:dLbls>
          <c:showLegendKey val="0"/>
          <c:showVal val="0"/>
          <c:showCatName val="0"/>
          <c:showSerName val="0"/>
          <c:showPercent val="0"/>
          <c:showBubbleSize val="0"/>
        </c:dLbls>
        <c:marker val="1"/>
        <c:smooth val="0"/>
        <c:axId val="156543488"/>
        <c:axId val="150070400"/>
      </c:lineChart>
      <c:catAx>
        <c:axId val="130165760"/>
        <c:scaling>
          <c:orientation val="minMax"/>
        </c:scaling>
        <c:delete val="0"/>
        <c:axPos val="b"/>
        <c:numFmt formatCode="General" sourceLinked="1"/>
        <c:majorTickMark val="out"/>
        <c:minorTickMark val="none"/>
        <c:tickLblPos val="nextTo"/>
        <c:crossAx val="150069824"/>
        <c:crosses val="autoZero"/>
        <c:auto val="1"/>
        <c:lblAlgn val="ctr"/>
        <c:lblOffset val="100"/>
        <c:noMultiLvlLbl val="0"/>
      </c:catAx>
      <c:valAx>
        <c:axId val="150069824"/>
        <c:scaling>
          <c:orientation val="minMax"/>
          <c:max val="100"/>
        </c:scaling>
        <c:delete val="1"/>
        <c:axPos val="l"/>
        <c:majorGridlines/>
        <c:numFmt formatCode="General" sourceLinked="1"/>
        <c:majorTickMark val="out"/>
        <c:minorTickMark val="none"/>
        <c:tickLblPos val="none"/>
        <c:crossAx val="130165760"/>
        <c:crosses val="autoZero"/>
        <c:crossBetween val="between"/>
        <c:majorUnit val="10"/>
      </c:valAx>
      <c:valAx>
        <c:axId val="150070400"/>
        <c:scaling>
          <c:orientation val="minMax"/>
          <c:max val="70"/>
        </c:scaling>
        <c:delete val="0"/>
        <c:axPos val="r"/>
        <c:numFmt formatCode="General" sourceLinked="1"/>
        <c:majorTickMark val="out"/>
        <c:minorTickMark val="none"/>
        <c:tickLblPos val="nextTo"/>
        <c:crossAx val="156543488"/>
        <c:crosses val="max"/>
        <c:crossBetween val="between"/>
      </c:valAx>
      <c:catAx>
        <c:axId val="156543488"/>
        <c:scaling>
          <c:orientation val="minMax"/>
        </c:scaling>
        <c:delete val="1"/>
        <c:axPos val="b"/>
        <c:majorTickMark val="out"/>
        <c:minorTickMark val="none"/>
        <c:tickLblPos val="none"/>
        <c:crossAx val="150070400"/>
        <c:crosses val="autoZero"/>
        <c:auto val="1"/>
        <c:lblAlgn val="ctr"/>
        <c:lblOffset val="100"/>
        <c:noMultiLvlLbl val="0"/>
      </c:catAx>
    </c:plotArea>
    <c:legend>
      <c:legendPos val="r"/>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Sheet1!$A$2:$A$13</c:f>
              <c:strCache>
                <c:ptCount val="12"/>
                <c:pt idx="0">
                  <c:v>African American</c:v>
                </c:pt>
                <c:pt idx="1">
                  <c:v>Asian (ALL)</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Sheet1!$B$2:$B$13</c:f>
              <c:numCache>
                <c:formatCode>General</c:formatCode>
                <c:ptCount val="12"/>
                <c:pt idx="0">
                  <c:v>3</c:v>
                </c:pt>
                <c:pt idx="1">
                  <c:v>7</c:v>
                </c:pt>
                <c:pt idx="2">
                  <c:v>2</c:v>
                </c:pt>
                <c:pt idx="3">
                  <c:v>1</c:v>
                </c:pt>
                <c:pt idx="4">
                  <c:v>2</c:v>
                </c:pt>
                <c:pt idx="5">
                  <c:v>16</c:v>
                </c:pt>
                <c:pt idx="6">
                  <c:v>6</c:v>
                </c:pt>
                <c:pt idx="7">
                  <c:v>28</c:v>
                </c:pt>
                <c:pt idx="8">
                  <c:v>1</c:v>
                </c:pt>
                <c:pt idx="9">
                  <c:v>1</c:v>
                </c:pt>
                <c:pt idx="10">
                  <c:v>5</c:v>
                </c:pt>
                <c:pt idx="11">
                  <c:v>29</c:v>
                </c:pt>
              </c:numCache>
            </c:numRef>
          </c:val>
        </c:ser>
        <c:ser>
          <c:idx val="1"/>
          <c:order val="1"/>
          <c:tx>
            <c:strRef>
              <c:f>Sheet1!$C$1</c:f>
              <c:strCache>
                <c:ptCount val="1"/>
                <c:pt idx="0">
                  <c:v>AJ</c:v>
                </c:pt>
              </c:strCache>
            </c:strRef>
          </c:tx>
          <c:spPr>
            <a:solidFill>
              <a:srgbClr val="7030A0"/>
            </a:solidFill>
          </c:spPr>
          <c:invertIfNegative val="0"/>
          <c:cat>
            <c:strRef>
              <c:f>Sheet1!$A$2:$A$13</c:f>
              <c:strCache>
                <c:ptCount val="12"/>
                <c:pt idx="0">
                  <c:v>African American</c:v>
                </c:pt>
                <c:pt idx="1">
                  <c:v>Asian (ALL)</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Sheet1!$C$2:$C$13</c:f>
              <c:numCache>
                <c:formatCode>General</c:formatCode>
                <c:ptCount val="12"/>
                <c:pt idx="0">
                  <c:v>3</c:v>
                </c:pt>
                <c:pt idx="1">
                  <c:v>4</c:v>
                </c:pt>
                <c:pt idx="2">
                  <c:v>1</c:v>
                </c:pt>
                <c:pt idx="3">
                  <c:v>8.0000000000000043E-2</c:v>
                </c:pt>
                <c:pt idx="4">
                  <c:v>2</c:v>
                </c:pt>
                <c:pt idx="5">
                  <c:v>7.8</c:v>
                </c:pt>
                <c:pt idx="6">
                  <c:v>2.6</c:v>
                </c:pt>
                <c:pt idx="7">
                  <c:v>50</c:v>
                </c:pt>
                <c:pt idx="8">
                  <c:v>1.0000000000000005E-2</c:v>
                </c:pt>
                <c:pt idx="9">
                  <c:v>8.0000000000000043E-2</c:v>
                </c:pt>
                <c:pt idx="10">
                  <c:v>5.6</c:v>
                </c:pt>
                <c:pt idx="11">
                  <c:v>20</c:v>
                </c:pt>
              </c:numCache>
            </c:numRef>
          </c:val>
        </c:ser>
        <c:dLbls>
          <c:showLegendKey val="0"/>
          <c:showVal val="0"/>
          <c:showCatName val="0"/>
          <c:showSerName val="0"/>
          <c:showPercent val="0"/>
          <c:showBubbleSize val="0"/>
        </c:dLbls>
        <c:gapWidth val="150"/>
        <c:axId val="144690688"/>
        <c:axId val="150072128"/>
      </c:barChart>
      <c:catAx>
        <c:axId val="144690688"/>
        <c:scaling>
          <c:orientation val="minMax"/>
        </c:scaling>
        <c:delete val="0"/>
        <c:axPos val="b"/>
        <c:majorTickMark val="out"/>
        <c:minorTickMark val="none"/>
        <c:tickLblPos val="nextTo"/>
        <c:crossAx val="150072128"/>
        <c:crosses val="autoZero"/>
        <c:auto val="1"/>
        <c:lblAlgn val="ctr"/>
        <c:lblOffset val="100"/>
        <c:noMultiLvlLbl val="0"/>
      </c:catAx>
      <c:valAx>
        <c:axId val="150072128"/>
        <c:scaling>
          <c:orientation val="minMax"/>
        </c:scaling>
        <c:delete val="0"/>
        <c:axPos val="l"/>
        <c:majorGridlines/>
        <c:numFmt formatCode="General" sourceLinked="1"/>
        <c:majorTickMark val="out"/>
        <c:minorTickMark val="none"/>
        <c:tickLblPos val="nextTo"/>
        <c:crossAx val="144690688"/>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lang="en-US"/>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2008</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Sheet1!$B$2:$B$13</c:f>
              <c:numCache>
                <c:formatCode>0%</c:formatCode>
                <c:ptCount val="12"/>
                <c:pt idx="0">
                  <c:v>4.0000000000000022E-2</c:v>
                </c:pt>
                <c:pt idx="1">
                  <c:v>4.0000000000000022E-2</c:v>
                </c:pt>
                <c:pt idx="2">
                  <c:v>1.0000000000000005E-2</c:v>
                </c:pt>
                <c:pt idx="3">
                  <c:v>1.4999999999999998E-2</c:v>
                </c:pt>
                <c:pt idx="4">
                  <c:v>1.4999999999999998E-2</c:v>
                </c:pt>
                <c:pt idx="5">
                  <c:v>0.11</c:v>
                </c:pt>
                <c:pt idx="6">
                  <c:v>3.0000000000000002E-2</c:v>
                </c:pt>
                <c:pt idx="7">
                  <c:v>0.56999999999999995</c:v>
                </c:pt>
                <c:pt idx="8">
                  <c:v>5.0000000000000114E-3</c:v>
                </c:pt>
                <c:pt idx="9">
                  <c:v>1.0000000000000005E-2</c:v>
                </c:pt>
                <c:pt idx="10">
                  <c:v>0.1</c:v>
                </c:pt>
                <c:pt idx="11">
                  <c:v>6.0000000000000032E-2</c:v>
                </c:pt>
              </c:numCache>
            </c:numRef>
          </c:val>
        </c:ser>
        <c:ser>
          <c:idx val="1"/>
          <c:order val="1"/>
          <c:tx>
            <c:strRef>
              <c:f>Sheet1!$C$1</c:f>
              <c:strCache>
                <c:ptCount val="1"/>
                <c:pt idx="0">
                  <c:v>2009</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Sheet1!$C$2:$C$13</c:f>
              <c:numCache>
                <c:formatCode>0%</c:formatCode>
                <c:ptCount val="12"/>
                <c:pt idx="0">
                  <c:v>4.0000000000000022E-2</c:v>
                </c:pt>
                <c:pt idx="1">
                  <c:v>4.0000000000000022E-2</c:v>
                </c:pt>
                <c:pt idx="2">
                  <c:v>1.0000000000000005E-2</c:v>
                </c:pt>
                <c:pt idx="3">
                  <c:v>1.0000000000000005E-2</c:v>
                </c:pt>
                <c:pt idx="4">
                  <c:v>2.0000000000000011E-2</c:v>
                </c:pt>
                <c:pt idx="5">
                  <c:v>6.0000000000000032E-2</c:v>
                </c:pt>
                <c:pt idx="6">
                  <c:v>4.0000000000000022E-2</c:v>
                </c:pt>
                <c:pt idx="7">
                  <c:v>0.56000000000000005</c:v>
                </c:pt>
                <c:pt idx="8">
                  <c:v>0</c:v>
                </c:pt>
                <c:pt idx="9">
                  <c:v>4.0000000000000022E-2</c:v>
                </c:pt>
                <c:pt idx="10">
                  <c:v>7.0000000000000021E-2</c:v>
                </c:pt>
                <c:pt idx="11">
                  <c:v>0.11</c:v>
                </c:pt>
              </c:numCache>
            </c:numRef>
          </c:val>
        </c:ser>
        <c:ser>
          <c:idx val="2"/>
          <c:order val="2"/>
          <c:tx>
            <c:strRef>
              <c:f>Sheet1!$D$1</c:f>
              <c:strCache>
                <c:ptCount val="1"/>
                <c:pt idx="0">
                  <c:v>2010</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Sheet1!$D$2:$D$13</c:f>
              <c:numCache>
                <c:formatCode>0%</c:formatCode>
                <c:ptCount val="12"/>
                <c:pt idx="0">
                  <c:v>3.0000000000000002E-2</c:v>
                </c:pt>
                <c:pt idx="1">
                  <c:v>4.0000000000000022E-2</c:v>
                </c:pt>
                <c:pt idx="2">
                  <c:v>1.0000000000000005E-2</c:v>
                </c:pt>
                <c:pt idx="3">
                  <c:v>1.0000000000000005E-2</c:v>
                </c:pt>
                <c:pt idx="4">
                  <c:v>2.0000000000000011E-2</c:v>
                </c:pt>
                <c:pt idx="5">
                  <c:v>9.0000000000000024E-2</c:v>
                </c:pt>
                <c:pt idx="6">
                  <c:v>3.0000000000000002E-2</c:v>
                </c:pt>
                <c:pt idx="7">
                  <c:v>0.51</c:v>
                </c:pt>
                <c:pt idx="8">
                  <c:v>0</c:v>
                </c:pt>
                <c:pt idx="9">
                  <c:v>1.0000000000000005E-2</c:v>
                </c:pt>
                <c:pt idx="10">
                  <c:v>7.0000000000000021E-2</c:v>
                </c:pt>
                <c:pt idx="11">
                  <c:v>0.18000000000000024</c:v>
                </c:pt>
              </c:numCache>
            </c:numRef>
          </c:val>
        </c:ser>
        <c:ser>
          <c:idx val="3"/>
          <c:order val="3"/>
          <c:tx>
            <c:strRef>
              <c:f>Sheet1!$E$1</c:f>
              <c:strCache>
                <c:ptCount val="1"/>
                <c:pt idx="0">
                  <c:v>2011</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Sheet1!$E$2:$E$13</c:f>
              <c:numCache>
                <c:formatCode>0%</c:formatCode>
                <c:ptCount val="12"/>
                <c:pt idx="0">
                  <c:v>3.0000000000000002E-2</c:v>
                </c:pt>
                <c:pt idx="1">
                  <c:v>3.0000000000000002E-2</c:v>
                </c:pt>
                <c:pt idx="2">
                  <c:v>2.0000000000000011E-2</c:v>
                </c:pt>
                <c:pt idx="3">
                  <c:v>1.0000000000000005E-2</c:v>
                </c:pt>
                <c:pt idx="4">
                  <c:v>2.0000000000000011E-2</c:v>
                </c:pt>
                <c:pt idx="5">
                  <c:v>7.0000000000000021E-2</c:v>
                </c:pt>
                <c:pt idx="6">
                  <c:v>4.0000000000000022E-2</c:v>
                </c:pt>
                <c:pt idx="7">
                  <c:v>0.48000000000000032</c:v>
                </c:pt>
                <c:pt idx="8">
                  <c:v>0</c:v>
                </c:pt>
                <c:pt idx="9">
                  <c:v>1.0000000000000005E-2</c:v>
                </c:pt>
                <c:pt idx="10">
                  <c:v>4.0000000000000022E-2</c:v>
                </c:pt>
                <c:pt idx="11">
                  <c:v>0.25</c:v>
                </c:pt>
              </c:numCache>
            </c:numRef>
          </c:val>
        </c:ser>
        <c:ser>
          <c:idx val="4"/>
          <c:order val="4"/>
          <c:tx>
            <c:strRef>
              <c:f>Sheet1!$F$1</c:f>
              <c:strCache>
                <c:ptCount val="1"/>
                <c:pt idx="0">
                  <c:v>2012</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Sheet1!$F$2:$F$13</c:f>
              <c:numCache>
                <c:formatCode>0%</c:formatCode>
                <c:ptCount val="12"/>
                <c:pt idx="0">
                  <c:v>3.0000000000000002E-2</c:v>
                </c:pt>
                <c:pt idx="1">
                  <c:v>0.05</c:v>
                </c:pt>
                <c:pt idx="2">
                  <c:v>2.0000000000000011E-2</c:v>
                </c:pt>
                <c:pt idx="3">
                  <c:v>1.0000000000000005E-2</c:v>
                </c:pt>
                <c:pt idx="4">
                  <c:v>2.0000000000000011E-2</c:v>
                </c:pt>
                <c:pt idx="5">
                  <c:v>7.0000000000000021E-2</c:v>
                </c:pt>
                <c:pt idx="6">
                  <c:v>4.0000000000000022E-2</c:v>
                </c:pt>
                <c:pt idx="7">
                  <c:v>0.5</c:v>
                </c:pt>
                <c:pt idx="8">
                  <c:v>0</c:v>
                </c:pt>
                <c:pt idx="9">
                  <c:v>0</c:v>
                </c:pt>
                <c:pt idx="10">
                  <c:v>0.05</c:v>
                </c:pt>
                <c:pt idx="11">
                  <c:v>0.21000000000000021</c:v>
                </c:pt>
              </c:numCache>
            </c:numRef>
          </c:val>
        </c:ser>
        <c:dLbls>
          <c:showLegendKey val="0"/>
          <c:showVal val="0"/>
          <c:showCatName val="0"/>
          <c:showSerName val="0"/>
          <c:showPercent val="0"/>
          <c:showBubbleSize val="0"/>
        </c:dLbls>
        <c:gapWidth val="150"/>
        <c:axId val="156746240"/>
        <c:axId val="150073856"/>
      </c:barChart>
      <c:catAx>
        <c:axId val="156746240"/>
        <c:scaling>
          <c:orientation val="minMax"/>
        </c:scaling>
        <c:delete val="0"/>
        <c:axPos val="l"/>
        <c:majorTickMark val="out"/>
        <c:minorTickMark val="none"/>
        <c:tickLblPos val="nextTo"/>
        <c:crossAx val="150073856"/>
        <c:crosses val="autoZero"/>
        <c:auto val="1"/>
        <c:lblAlgn val="ctr"/>
        <c:lblOffset val="100"/>
        <c:noMultiLvlLbl val="0"/>
      </c:catAx>
      <c:valAx>
        <c:axId val="150073856"/>
        <c:scaling>
          <c:orientation val="minMax"/>
        </c:scaling>
        <c:delete val="0"/>
        <c:axPos val="b"/>
        <c:majorGridlines/>
        <c:numFmt formatCode="0%" sourceLinked="1"/>
        <c:majorTickMark val="out"/>
        <c:minorTickMark val="none"/>
        <c:tickLblPos val="nextTo"/>
        <c:crossAx val="156746240"/>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Seatcount</c:v>
                </c:pt>
              </c:strCache>
            </c:strRef>
          </c:tx>
          <c:cat>
            <c:numRef>
              <c:f>Sheet1!$A$2:$A$5</c:f>
              <c:numCache>
                <c:formatCode>General</c:formatCode>
                <c:ptCount val="4"/>
                <c:pt idx="0">
                  <c:v>2008</c:v>
                </c:pt>
                <c:pt idx="1">
                  <c:v>2009</c:v>
                </c:pt>
                <c:pt idx="2">
                  <c:v>2010</c:v>
                </c:pt>
                <c:pt idx="3">
                  <c:v>2011</c:v>
                </c:pt>
              </c:numCache>
            </c:numRef>
          </c:cat>
          <c:val>
            <c:numRef>
              <c:f>Sheet1!$B$2:$B$5</c:f>
              <c:numCache>
                <c:formatCode>General</c:formatCode>
                <c:ptCount val="4"/>
                <c:pt idx="0">
                  <c:v>972</c:v>
                </c:pt>
                <c:pt idx="1">
                  <c:v>1096</c:v>
                </c:pt>
                <c:pt idx="2">
                  <c:v>1218</c:v>
                </c:pt>
                <c:pt idx="3">
                  <c:v>1207</c:v>
                </c:pt>
              </c:numCache>
            </c:numRef>
          </c:val>
          <c:smooth val="0"/>
        </c:ser>
        <c:ser>
          <c:idx val="1"/>
          <c:order val="1"/>
          <c:tx>
            <c:strRef>
              <c:f>Sheet1!$C$1</c:f>
              <c:strCache>
                <c:ptCount val="1"/>
                <c:pt idx="0">
                  <c:v>Headcount</c:v>
                </c:pt>
              </c:strCache>
            </c:strRef>
          </c:tx>
          <c:cat>
            <c:numRef>
              <c:f>Sheet1!$A$2:$A$5</c:f>
              <c:numCache>
                <c:formatCode>General</c:formatCode>
                <c:ptCount val="4"/>
                <c:pt idx="0">
                  <c:v>2008</c:v>
                </c:pt>
                <c:pt idx="1">
                  <c:v>2009</c:v>
                </c:pt>
                <c:pt idx="2">
                  <c:v>2010</c:v>
                </c:pt>
                <c:pt idx="3">
                  <c:v>2011</c:v>
                </c:pt>
              </c:numCache>
            </c:numRef>
          </c:cat>
          <c:val>
            <c:numRef>
              <c:f>Sheet1!$C$2:$C$5</c:f>
              <c:numCache>
                <c:formatCode>General</c:formatCode>
                <c:ptCount val="4"/>
                <c:pt idx="0">
                  <c:v>711</c:v>
                </c:pt>
                <c:pt idx="1">
                  <c:v>804</c:v>
                </c:pt>
                <c:pt idx="2">
                  <c:v>904</c:v>
                </c:pt>
                <c:pt idx="3">
                  <c:v>901</c:v>
                </c:pt>
              </c:numCache>
            </c:numRef>
          </c:val>
          <c:smooth val="0"/>
        </c:ser>
        <c:dLbls>
          <c:showLegendKey val="0"/>
          <c:showVal val="0"/>
          <c:showCatName val="0"/>
          <c:showSerName val="0"/>
          <c:showPercent val="0"/>
          <c:showBubbleSize val="0"/>
        </c:dLbls>
        <c:marker val="1"/>
        <c:smooth val="0"/>
        <c:axId val="156541952"/>
        <c:axId val="150076160"/>
      </c:lineChart>
      <c:catAx>
        <c:axId val="156541952"/>
        <c:scaling>
          <c:orientation val="minMax"/>
        </c:scaling>
        <c:delete val="0"/>
        <c:axPos val="b"/>
        <c:numFmt formatCode="General" sourceLinked="1"/>
        <c:majorTickMark val="out"/>
        <c:minorTickMark val="none"/>
        <c:tickLblPos val="nextTo"/>
        <c:crossAx val="150076160"/>
        <c:crosses val="autoZero"/>
        <c:auto val="1"/>
        <c:lblAlgn val="ctr"/>
        <c:lblOffset val="100"/>
        <c:noMultiLvlLbl val="0"/>
      </c:catAx>
      <c:valAx>
        <c:axId val="150076160"/>
        <c:scaling>
          <c:orientation val="minMax"/>
        </c:scaling>
        <c:delete val="0"/>
        <c:axPos val="l"/>
        <c:majorGridlines/>
        <c:numFmt formatCode="General" sourceLinked="1"/>
        <c:majorTickMark val="out"/>
        <c:minorTickMark val="none"/>
        <c:tickLblPos val="nextTo"/>
        <c:crossAx val="156541952"/>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Day</c:v>
                </c:pt>
              </c:strCache>
            </c:strRef>
          </c:tx>
          <c:invertIfNegative val="0"/>
          <c:cat>
            <c:numRef>
              <c:f>Sheet1!$A$2:$A$5</c:f>
              <c:numCache>
                <c:formatCode>General</c:formatCode>
                <c:ptCount val="4"/>
                <c:pt idx="0">
                  <c:v>2008</c:v>
                </c:pt>
                <c:pt idx="1">
                  <c:v>2009</c:v>
                </c:pt>
                <c:pt idx="2">
                  <c:v>2010</c:v>
                </c:pt>
                <c:pt idx="3">
                  <c:v>2011</c:v>
                </c:pt>
              </c:numCache>
            </c:numRef>
          </c:cat>
          <c:val>
            <c:numRef>
              <c:f>Sheet1!$B$2:$B$5</c:f>
              <c:numCache>
                <c:formatCode>0%</c:formatCode>
                <c:ptCount val="4"/>
                <c:pt idx="0">
                  <c:v>0.46</c:v>
                </c:pt>
                <c:pt idx="1">
                  <c:v>0.43000000000000038</c:v>
                </c:pt>
                <c:pt idx="2">
                  <c:v>0.45</c:v>
                </c:pt>
                <c:pt idx="3">
                  <c:v>0.45</c:v>
                </c:pt>
              </c:numCache>
            </c:numRef>
          </c:val>
        </c:ser>
        <c:ser>
          <c:idx val="1"/>
          <c:order val="1"/>
          <c:tx>
            <c:strRef>
              <c:f>Sheet1!$C$1</c:f>
              <c:strCache>
                <c:ptCount val="1"/>
                <c:pt idx="0">
                  <c:v>Night</c:v>
                </c:pt>
              </c:strCache>
            </c:strRef>
          </c:tx>
          <c:spPr>
            <a:solidFill>
              <a:srgbClr val="7030A0"/>
            </a:solidFill>
          </c:spPr>
          <c:invertIfNegative val="0"/>
          <c:cat>
            <c:numRef>
              <c:f>Sheet1!$A$2:$A$5</c:f>
              <c:numCache>
                <c:formatCode>General</c:formatCode>
                <c:ptCount val="4"/>
                <c:pt idx="0">
                  <c:v>2008</c:v>
                </c:pt>
                <c:pt idx="1">
                  <c:v>2009</c:v>
                </c:pt>
                <c:pt idx="2">
                  <c:v>2010</c:v>
                </c:pt>
                <c:pt idx="3">
                  <c:v>2011</c:v>
                </c:pt>
              </c:numCache>
            </c:numRef>
          </c:cat>
          <c:val>
            <c:numRef>
              <c:f>Sheet1!$C$2:$C$5</c:f>
              <c:numCache>
                <c:formatCode>0%</c:formatCode>
                <c:ptCount val="4"/>
                <c:pt idx="0">
                  <c:v>0.36000000000000032</c:v>
                </c:pt>
                <c:pt idx="1">
                  <c:v>0.42000000000000032</c:v>
                </c:pt>
                <c:pt idx="2">
                  <c:v>0.43000000000000038</c:v>
                </c:pt>
                <c:pt idx="3">
                  <c:v>0.45</c:v>
                </c:pt>
              </c:numCache>
            </c:numRef>
          </c:val>
        </c:ser>
        <c:ser>
          <c:idx val="2"/>
          <c:order val="2"/>
          <c:tx>
            <c:strRef>
              <c:f>Sheet1!$D$1</c:f>
              <c:strCache>
                <c:ptCount val="1"/>
                <c:pt idx="0">
                  <c:v>Day/Night</c:v>
                </c:pt>
              </c:strCache>
            </c:strRef>
          </c:tx>
          <c:spPr>
            <a:solidFill>
              <a:srgbClr val="92D050"/>
            </a:solidFill>
          </c:spPr>
          <c:invertIfNegative val="0"/>
          <c:cat>
            <c:numRef>
              <c:f>Sheet1!$A$2:$A$5</c:f>
              <c:numCache>
                <c:formatCode>General</c:formatCode>
                <c:ptCount val="4"/>
                <c:pt idx="0">
                  <c:v>2008</c:v>
                </c:pt>
                <c:pt idx="1">
                  <c:v>2009</c:v>
                </c:pt>
                <c:pt idx="2">
                  <c:v>2010</c:v>
                </c:pt>
                <c:pt idx="3">
                  <c:v>2011</c:v>
                </c:pt>
              </c:numCache>
            </c:numRef>
          </c:cat>
          <c:val>
            <c:numRef>
              <c:f>Sheet1!$D$2:$D$5</c:f>
              <c:numCache>
                <c:formatCode>0%</c:formatCode>
                <c:ptCount val="4"/>
                <c:pt idx="0">
                  <c:v>0.18000000000000024</c:v>
                </c:pt>
                <c:pt idx="1">
                  <c:v>0.12000000000000002</c:v>
                </c:pt>
                <c:pt idx="2">
                  <c:v>0.12000000000000002</c:v>
                </c:pt>
                <c:pt idx="3">
                  <c:v>0.11</c:v>
                </c:pt>
              </c:numCache>
            </c:numRef>
          </c:val>
        </c:ser>
        <c:dLbls>
          <c:showLegendKey val="0"/>
          <c:showVal val="0"/>
          <c:showCatName val="0"/>
          <c:showSerName val="0"/>
          <c:showPercent val="0"/>
          <c:showBubbleSize val="0"/>
        </c:dLbls>
        <c:gapWidth val="150"/>
        <c:axId val="156544000"/>
        <c:axId val="142172736"/>
      </c:barChart>
      <c:catAx>
        <c:axId val="156544000"/>
        <c:scaling>
          <c:orientation val="minMax"/>
        </c:scaling>
        <c:delete val="0"/>
        <c:axPos val="l"/>
        <c:numFmt formatCode="General" sourceLinked="1"/>
        <c:majorTickMark val="out"/>
        <c:minorTickMark val="none"/>
        <c:tickLblPos val="nextTo"/>
        <c:crossAx val="142172736"/>
        <c:crosses val="autoZero"/>
        <c:auto val="1"/>
        <c:lblAlgn val="ctr"/>
        <c:lblOffset val="100"/>
        <c:noMultiLvlLbl val="0"/>
      </c:catAx>
      <c:valAx>
        <c:axId val="142172736"/>
        <c:scaling>
          <c:orientation val="minMax"/>
        </c:scaling>
        <c:delete val="0"/>
        <c:axPos val="b"/>
        <c:majorGridlines/>
        <c:numFmt formatCode="0%" sourceLinked="1"/>
        <c:majorTickMark val="out"/>
        <c:minorTickMark val="none"/>
        <c:tickLblPos val="nextTo"/>
        <c:crossAx val="156544000"/>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2012-2013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771A0-33BE-47B7-957E-48ACD4CAB96B}"/>
</file>

<file path=customXml/itemProps2.xml><?xml version="1.0" encoding="utf-8"?>
<ds:datastoreItem xmlns:ds="http://schemas.openxmlformats.org/officeDocument/2006/customXml" ds:itemID="{7018A9CC-E0B0-41FE-9FCA-1384D9313340}"/>
</file>

<file path=customXml/itemProps3.xml><?xml version="1.0" encoding="utf-8"?>
<ds:datastoreItem xmlns:ds="http://schemas.openxmlformats.org/officeDocument/2006/customXml" ds:itemID="{3CB584CA-2D20-4571-9DD2-0D518A171924}"/>
</file>

<file path=customXml/itemProps4.xml><?xml version="1.0" encoding="utf-8"?>
<ds:datastoreItem xmlns:ds="http://schemas.openxmlformats.org/officeDocument/2006/customXml" ds:itemID="{978486F5-B6D6-43C5-A89B-D9C2E58D2280}"/>
</file>

<file path=docProps/app.xml><?xml version="1.0" encoding="utf-8"?>
<Properties xmlns="http://schemas.openxmlformats.org/officeDocument/2006/extended-properties" xmlns:vt="http://schemas.openxmlformats.org/officeDocument/2006/docPropsVTypes">
  <Template>Normal.dotm</Template>
  <TotalTime>1</TotalTime>
  <Pages>47</Pages>
  <Words>14859</Words>
  <Characters>84702</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99363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 Program Review</dc:title>
  <dc:creator>Cindy Bevan</dc:creator>
  <cp:lastModifiedBy>Media</cp:lastModifiedBy>
  <cp:revision>2</cp:revision>
  <cp:lastPrinted>2012-11-07T22:42:00Z</cp:lastPrinted>
  <dcterms:created xsi:type="dcterms:W3CDTF">2013-04-15T21:20:00Z</dcterms:created>
  <dcterms:modified xsi:type="dcterms:W3CDTF">2013-04-15T21:20:00Z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